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486FC" w14:textId="2DF5CA0E" w:rsidR="00D27546" w:rsidRPr="00DA570B" w:rsidRDefault="00D27546" w:rsidP="0022220F">
      <w:pPr>
        <w:rPr>
          <w:ins w:id="0" w:author="Helene Marsh" w:date="2022-04-30T11:55:00Z"/>
          <w:rFonts w:ascii="Arial" w:hAnsi="Arial" w:cs="Arial"/>
          <w:b/>
          <w:sz w:val="32"/>
          <w:szCs w:val="32"/>
          <w:rPrChange w:id="1" w:author="Helene Marsh" w:date="2022-05-01T10:15:00Z">
            <w:rPr>
              <w:ins w:id="2" w:author="Helene Marsh" w:date="2022-04-30T11:55:00Z"/>
              <w:rFonts w:ascii="Arial" w:hAnsi="Arial" w:cs="Arial"/>
              <w:b/>
              <w:sz w:val="20"/>
              <w:szCs w:val="20"/>
            </w:rPr>
          </w:rPrChange>
        </w:rPr>
      </w:pPr>
    </w:p>
    <w:p w14:paraId="038663C3" w14:textId="4B81C542" w:rsidR="00D27546" w:rsidRDefault="00D27546">
      <w:pPr>
        <w:rPr>
          <w:ins w:id="3" w:author="Helene Marsh" w:date="2022-05-01T10:18:00Z"/>
          <w:rFonts w:ascii="Arial" w:hAnsi="Arial" w:cs="Arial"/>
          <w:sz w:val="18"/>
          <w:szCs w:val="18"/>
        </w:rPr>
        <w:pPrChange w:id="4" w:author="Helene Marsh" w:date="2022-05-01T10:17:00Z">
          <w:pPr>
            <w:jc w:val="center"/>
          </w:pPr>
        </w:pPrChange>
      </w:pPr>
    </w:p>
    <w:p w14:paraId="0FCBF335" w14:textId="60707D9A" w:rsidR="00906645" w:rsidRDefault="00906645" w:rsidP="0022220F">
      <w:pPr>
        <w:rPr>
          <w:rFonts w:ascii="Arial" w:hAnsi="Arial" w:cs="Arial"/>
          <w:sz w:val="18"/>
          <w:szCs w:val="18"/>
        </w:rPr>
      </w:pPr>
    </w:p>
    <w:p w14:paraId="568F6A7D" w14:textId="5C2249D7" w:rsidR="00FD13FF" w:rsidRDefault="00FD13FF" w:rsidP="0022220F">
      <w:pPr>
        <w:rPr>
          <w:rFonts w:ascii="Arial" w:hAnsi="Arial" w:cs="Arial"/>
          <w:sz w:val="18"/>
          <w:szCs w:val="18"/>
        </w:rPr>
      </w:pPr>
    </w:p>
    <w:p w14:paraId="2A77A57B" w14:textId="77777777" w:rsidR="00FD13FF" w:rsidRPr="0022220F" w:rsidRDefault="00FD13FF" w:rsidP="0022220F">
      <w:pPr>
        <w:rPr>
          <w:ins w:id="5" w:author="Helene Marsh" w:date="2022-04-30T11:55:00Z"/>
          <w:rFonts w:ascii="Arial" w:hAnsi="Arial" w:cs="Arial"/>
          <w:sz w:val="18"/>
          <w:szCs w:val="18"/>
          <w:rPrChange w:id="6" w:author="Helene Marsh" w:date="2022-04-30T11:56:00Z">
            <w:rPr>
              <w:ins w:id="7" w:author="Helene Marsh" w:date="2022-04-30T11:55:00Z"/>
              <w:rFonts w:ascii="Arial" w:hAnsi="Arial" w:cs="Arial"/>
              <w:b/>
              <w:sz w:val="20"/>
              <w:szCs w:val="20"/>
            </w:rPr>
          </w:rPrChange>
        </w:rPr>
      </w:pPr>
    </w:p>
    <w:p w14:paraId="32825C51" w14:textId="77777777" w:rsidR="0022220F" w:rsidRPr="0022220F" w:rsidRDefault="0022220F" w:rsidP="0022220F">
      <w:pPr>
        <w:spacing w:after="120"/>
        <w:jc w:val="center"/>
        <w:rPr>
          <w:rFonts w:ascii="Arial" w:hAnsi="Arial" w:cs="Arial"/>
          <w:b/>
          <w:bCs/>
          <w:lang w:eastAsia="en-GB"/>
        </w:rPr>
      </w:pPr>
      <w:bookmarkStart w:id="8" w:name="_Hlk129098616"/>
      <w:r w:rsidRPr="0022220F">
        <w:rPr>
          <w:rFonts w:ascii="Arial" w:hAnsi="Arial" w:cs="Arial"/>
          <w:b/>
          <w:bCs/>
          <w:lang w:eastAsia="en-GB"/>
        </w:rPr>
        <w:t>FIRST MEETING OF THE TECHNICAL ADVISORY GROUP TO THE DUGONG MOU</w:t>
      </w:r>
    </w:p>
    <w:p w14:paraId="4E1C55A2" w14:textId="77777777" w:rsidR="0022220F" w:rsidRPr="0022220F" w:rsidRDefault="0022220F" w:rsidP="0022220F">
      <w:pPr>
        <w:pBdr>
          <w:bottom w:val="single" w:sz="4" w:space="1" w:color="auto"/>
        </w:pBdr>
        <w:jc w:val="center"/>
        <w:rPr>
          <w:rFonts w:ascii="Arial" w:hAnsi="Arial" w:cs="Arial"/>
          <w:i/>
          <w:iCs/>
          <w:lang w:eastAsia="en-GB"/>
        </w:rPr>
      </w:pPr>
      <w:r w:rsidRPr="0022220F">
        <w:rPr>
          <w:rFonts w:ascii="Arial" w:hAnsi="Arial" w:cs="Arial"/>
          <w:i/>
          <w:iCs/>
          <w:lang w:eastAsia="en-GB"/>
        </w:rPr>
        <w:t>Online, 20 March 2023, 10am – 12.30pm (+4 UTC)</w:t>
      </w:r>
    </w:p>
    <w:p w14:paraId="300E0942" w14:textId="22AEBFC1" w:rsidR="0022220F" w:rsidRPr="0022220F" w:rsidRDefault="0022220F" w:rsidP="0022220F">
      <w:pPr>
        <w:jc w:val="right"/>
        <w:rPr>
          <w:rFonts w:ascii="Arial" w:hAnsi="Arial" w:cs="Arial"/>
          <w:lang w:eastAsia="en-GB"/>
        </w:rPr>
      </w:pPr>
      <w:bookmarkStart w:id="9" w:name="_Hlk113365717"/>
      <w:bookmarkEnd w:id="8"/>
      <w:r w:rsidRPr="0022220F">
        <w:rPr>
          <w:rFonts w:ascii="Arial" w:hAnsi="Arial" w:cs="Arial"/>
          <w:lang w:eastAsia="en-GB"/>
        </w:rPr>
        <w:t>UNEP/CMS/DUGONG/TAG1/Doc.</w:t>
      </w:r>
      <w:r w:rsidR="00461078">
        <w:rPr>
          <w:rFonts w:ascii="Arial" w:hAnsi="Arial" w:cs="Arial"/>
          <w:lang w:eastAsia="en-GB"/>
        </w:rPr>
        <w:t>0</w:t>
      </w:r>
      <w:r w:rsidR="00840253">
        <w:rPr>
          <w:rFonts w:ascii="Arial" w:hAnsi="Arial" w:cs="Arial"/>
          <w:lang w:eastAsia="en-GB"/>
        </w:rPr>
        <w:t>6</w:t>
      </w:r>
    </w:p>
    <w:bookmarkEnd w:id="9"/>
    <w:p w14:paraId="36AFC28D" w14:textId="77777777" w:rsidR="0022220F" w:rsidRDefault="0022220F" w:rsidP="0022220F">
      <w:pPr>
        <w:jc w:val="center"/>
        <w:rPr>
          <w:rFonts w:ascii="Arial" w:hAnsi="Arial" w:cs="Arial"/>
          <w:b/>
        </w:rPr>
      </w:pPr>
    </w:p>
    <w:p w14:paraId="073DA39C" w14:textId="3F1AE05D" w:rsidR="0022220F" w:rsidRPr="0022220F" w:rsidRDefault="0022220F" w:rsidP="0022220F">
      <w:pPr>
        <w:jc w:val="center"/>
        <w:rPr>
          <w:rFonts w:ascii="Arial" w:hAnsi="Arial" w:cs="Arial"/>
          <w:b/>
        </w:rPr>
      </w:pPr>
      <w:bookmarkStart w:id="10" w:name="_Hlk129098694"/>
      <w:r w:rsidRPr="0022220F">
        <w:rPr>
          <w:rFonts w:ascii="Arial" w:hAnsi="Arial" w:cs="Arial"/>
          <w:b/>
        </w:rPr>
        <w:t>CONSERVATION</w:t>
      </w:r>
      <w:r w:rsidRPr="0022220F">
        <w:rPr>
          <w:rFonts w:ascii="Arial" w:hAnsi="Arial" w:cs="Arial"/>
          <w:b/>
          <w:spacing w:val="1"/>
        </w:rPr>
        <w:t xml:space="preserve"> </w:t>
      </w:r>
      <w:r w:rsidRPr="0022220F">
        <w:rPr>
          <w:rFonts w:ascii="Arial" w:hAnsi="Arial" w:cs="Arial"/>
          <w:b/>
        </w:rPr>
        <w:t>AND</w:t>
      </w:r>
      <w:r w:rsidRPr="0022220F">
        <w:rPr>
          <w:rFonts w:ascii="Arial" w:hAnsi="Arial" w:cs="Arial"/>
          <w:b/>
          <w:spacing w:val="1"/>
        </w:rPr>
        <w:t xml:space="preserve"> </w:t>
      </w:r>
      <w:r w:rsidRPr="0022220F">
        <w:rPr>
          <w:rFonts w:ascii="Arial" w:hAnsi="Arial" w:cs="Arial"/>
          <w:b/>
        </w:rPr>
        <w:t>MANAGEMENT PLAN</w:t>
      </w:r>
      <w:r w:rsidRPr="0022220F">
        <w:rPr>
          <w:rFonts w:ascii="Arial" w:hAnsi="Arial" w:cs="Arial"/>
          <w:b/>
          <w:spacing w:val="1"/>
        </w:rPr>
        <w:t xml:space="preserve"> </w:t>
      </w:r>
      <w:r w:rsidRPr="0022220F">
        <w:rPr>
          <w:rFonts w:ascii="Arial" w:hAnsi="Arial" w:cs="Arial"/>
          <w:b/>
        </w:rPr>
        <w:t>FOR THE MEMORANDUM</w:t>
      </w:r>
      <w:r w:rsidRPr="0022220F">
        <w:rPr>
          <w:rFonts w:ascii="Arial" w:hAnsi="Arial" w:cs="Arial"/>
          <w:b/>
          <w:spacing w:val="1"/>
        </w:rPr>
        <w:t xml:space="preserve"> </w:t>
      </w:r>
      <w:r w:rsidRPr="0022220F">
        <w:rPr>
          <w:rFonts w:ascii="Arial" w:hAnsi="Arial" w:cs="Arial"/>
          <w:b/>
        </w:rPr>
        <w:t>OF UNDERSTANDING</w:t>
      </w:r>
      <w:r w:rsidRPr="0022220F">
        <w:rPr>
          <w:rFonts w:ascii="Arial" w:hAnsi="Arial" w:cs="Arial"/>
          <w:b/>
          <w:spacing w:val="-52"/>
        </w:rPr>
        <w:t xml:space="preserve">     </w:t>
      </w:r>
      <w:r w:rsidRPr="0022220F">
        <w:rPr>
          <w:rFonts w:ascii="Arial" w:hAnsi="Arial" w:cs="Arial"/>
          <w:b/>
          <w:w w:val="105"/>
        </w:rPr>
        <w:t xml:space="preserve"> ON</w:t>
      </w:r>
      <w:r w:rsidRPr="0022220F">
        <w:rPr>
          <w:rFonts w:ascii="Arial" w:hAnsi="Arial" w:cs="Arial"/>
          <w:b/>
          <w:spacing w:val="-6"/>
          <w:w w:val="105"/>
        </w:rPr>
        <w:t xml:space="preserve"> </w:t>
      </w:r>
      <w:r w:rsidRPr="0022220F">
        <w:rPr>
          <w:rFonts w:ascii="Arial" w:hAnsi="Arial" w:cs="Arial"/>
          <w:b/>
          <w:w w:val="105"/>
        </w:rPr>
        <w:t>THE</w:t>
      </w:r>
      <w:r w:rsidRPr="0022220F">
        <w:rPr>
          <w:rFonts w:ascii="Arial" w:hAnsi="Arial" w:cs="Arial"/>
          <w:b/>
          <w:spacing w:val="-8"/>
          <w:w w:val="105"/>
        </w:rPr>
        <w:t xml:space="preserve"> </w:t>
      </w:r>
      <w:r w:rsidRPr="0022220F">
        <w:rPr>
          <w:rFonts w:ascii="Arial" w:hAnsi="Arial" w:cs="Arial"/>
          <w:b/>
          <w:w w:val="105"/>
        </w:rPr>
        <w:t>CONSERVATION</w:t>
      </w:r>
      <w:r w:rsidRPr="0022220F">
        <w:rPr>
          <w:rFonts w:ascii="Arial" w:hAnsi="Arial" w:cs="Arial"/>
          <w:b/>
          <w:spacing w:val="-5"/>
          <w:w w:val="105"/>
        </w:rPr>
        <w:t xml:space="preserve"> </w:t>
      </w:r>
      <w:r w:rsidRPr="0022220F">
        <w:rPr>
          <w:rFonts w:ascii="Arial" w:hAnsi="Arial" w:cs="Arial"/>
          <w:b/>
          <w:w w:val="105"/>
        </w:rPr>
        <w:t>AND</w:t>
      </w:r>
      <w:r w:rsidRPr="0022220F">
        <w:rPr>
          <w:rFonts w:ascii="Arial" w:hAnsi="Arial" w:cs="Arial"/>
          <w:b/>
          <w:spacing w:val="-8"/>
          <w:w w:val="105"/>
        </w:rPr>
        <w:t xml:space="preserve"> </w:t>
      </w:r>
      <w:r w:rsidRPr="0022220F">
        <w:rPr>
          <w:rFonts w:ascii="Arial" w:hAnsi="Arial" w:cs="Arial"/>
          <w:b/>
          <w:w w:val="105"/>
        </w:rPr>
        <w:t>MANAGEMENT</w:t>
      </w:r>
      <w:r w:rsidRPr="0022220F">
        <w:rPr>
          <w:rFonts w:ascii="Arial" w:hAnsi="Arial" w:cs="Arial"/>
          <w:b/>
          <w:spacing w:val="-7"/>
          <w:w w:val="105"/>
        </w:rPr>
        <w:t xml:space="preserve"> </w:t>
      </w:r>
      <w:r w:rsidRPr="0022220F">
        <w:rPr>
          <w:rFonts w:ascii="Arial" w:hAnsi="Arial" w:cs="Arial"/>
          <w:b/>
          <w:w w:val="105"/>
        </w:rPr>
        <w:t>OF</w:t>
      </w:r>
      <w:r w:rsidRPr="0022220F">
        <w:rPr>
          <w:rFonts w:ascii="Arial" w:hAnsi="Arial" w:cs="Arial"/>
          <w:b/>
          <w:spacing w:val="-7"/>
          <w:w w:val="105"/>
        </w:rPr>
        <w:t xml:space="preserve"> </w:t>
      </w:r>
      <w:r w:rsidRPr="0022220F">
        <w:rPr>
          <w:rFonts w:ascii="Arial" w:hAnsi="Arial" w:cs="Arial"/>
          <w:b/>
          <w:w w:val="105"/>
        </w:rPr>
        <w:t>DUGONGS</w:t>
      </w:r>
      <w:r w:rsidRPr="0022220F">
        <w:rPr>
          <w:rFonts w:ascii="Arial" w:hAnsi="Arial" w:cs="Arial"/>
          <w:b/>
          <w:spacing w:val="-8"/>
          <w:w w:val="105"/>
        </w:rPr>
        <w:t xml:space="preserve"> </w:t>
      </w:r>
      <w:r w:rsidRPr="0022220F">
        <w:rPr>
          <w:rFonts w:ascii="Arial" w:hAnsi="Arial" w:cs="Arial"/>
          <w:b/>
          <w:w w:val="105"/>
        </w:rPr>
        <w:t>(</w:t>
      </w:r>
      <w:r w:rsidRPr="0022220F">
        <w:rPr>
          <w:rFonts w:ascii="Arial" w:hAnsi="Arial" w:cs="Arial"/>
          <w:b/>
          <w:i/>
          <w:w w:val="105"/>
        </w:rPr>
        <w:t>Dugong</w:t>
      </w:r>
      <w:r w:rsidRPr="0022220F">
        <w:rPr>
          <w:rFonts w:ascii="Arial" w:hAnsi="Arial" w:cs="Arial"/>
          <w:b/>
          <w:i/>
          <w:spacing w:val="-6"/>
          <w:w w:val="105"/>
        </w:rPr>
        <w:t xml:space="preserve"> </w:t>
      </w:r>
      <w:r w:rsidRPr="0022220F">
        <w:rPr>
          <w:rFonts w:ascii="Arial" w:hAnsi="Arial" w:cs="Arial"/>
          <w:b/>
          <w:i/>
          <w:w w:val="105"/>
        </w:rPr>
        <w:t>dugon</w:t>
      </w:r>
      <w:r w:rsidRPr="0022220F">
        <w:rPr>
          <w:rFonts w:ascii="Arial" w:hAnsi="Arial" w:cs="Arial"/>
          <w:b/>
          <w:w w:val="105"/>
        </w:rPr>
        <w:t>)</w:t>
      </w:r>
      <w:r w:rsidRPr="0022220F">
        <w:rPr>
          <w:rFonts w:ascii="Arial" w:hAnsi="Arial" w:cs="Arial"/>
          <w:b/>
        </w:rPr>
        <w:t xml:space="preserve"> </w:t>
      </w:r>
      <w:r w:rsidRPr="0022220F">
        <w:rPr>
          <w:rFonts w:ascii="Arial" w:hAnsi="Arial" w:cs="Arial"/>
          <w:b/>
          <w:rPrChange w:id="11" w:author="Helene Marsh" w:date="2022-04-30T11:58:00Z">
            <w:rPr>
              <w:rFonts w:ascii="Arial Narrow" w:hAnsi="Arial Narrow"/>
              <w:b/>
              <w:sz w:val="20"/>
              <w:szCs w:val="20"/>
            </w:rPr>
          </w:rPrChange>
        </w:rPr>
        <w:t>AND</w:t>
      </w:r>
      <w:r w:rsidRPr="0022220F">
        <w:rPr>
          <w:rFonts w:ascii="Arial" w:hAnsi="Arial" w:cs="Arial"/>
          <w:b/>
          <w:spacing w:val="21"/>
          <w:rPrChange w:id="12" w:author="Helene Marsh" w:date="2022-04-30T11:58:00Z">
            <w:rPr>
              <w:rFonts w:ascii="Arial Narrow" w:hAnsi="Arial Narrow"/>
              <w:b/>
              <w:spacing w:val="21"/>
              <w:sz w:val="20"/>
              <w:szCs w:val="20"/>
            </w:rPr>
          </w:rPrChange>
        </w:rPr>
        <w:t xml:space="preserve"> </w:t>
      </w:r>
      <w:r w:rsidRPr="0022220F">
        <w:rPr>
          <w:rFonts w:ascii="Arial" w:hAnsi="Arial" w:cs="Arial"/>
          <w:b/>
          <w:rPrChange w:id="13" w:author="Helene Marsh" w:date="2022-04-30T11:58:00Z">
            <w:rPr>
              <w:rFonts w:ascii="Arial Narrow" w:hAnsi="Arial Narrow"/>
              <w:b/>
              <w:sz w:val="20"/>
              <w:szCs w:val="20"/>
            </w:rPr>
          </w:rPrChange>
        </w:rPr>
        <w:t>THEIR</w:t>
      </w:r>
      <w:r w:rsidRPr="0022220F">
        <w:rPr>
          <w:rFonts w:ascii="Arial" w:hAnsi="Arial" w:cs="Arial"/>
          <w:b/>
          <w:spacing w:val="19"/>
          <w:rPrChange w:id="14" w:author="Helene Marsh" w:date="2022-04-30T11:58:00Z">
            <w:rPr>
              <w:rFonts w:ascii="Arial Narrow" w:hAnsi="Arial Narrow"/>
              <w:b/>
              <w:spacing w:val="19"/>
              <w:sz w:val="20"/>
              <w:szCs w:val="20"/>
            </w:rPr>
          </w:rPrChange>
        </w:rPr>
        <w:t xml:space="preserve"> </w:t>
      </w:r>
      <w:r w:rsidRPr="0022220F">
        <w:rPr>
          <w:rFonts w:ascii="Arial" w:hAnsi="Arial" w:cs="Arial"/>
          <w:b/>
          <w:rPrChange w:id="15" w:author="Helene Marsh" w:date="2022-04-30T11:58:00Z">
            <w:rPr>
              <w:rFonts w:ascii="Arial Narrow" w:hAnsi="Arial Narrow"/>
              <w:b/>
              <w:sz w:val="20"/>
              <w:szCs w:val="20"/>
            </w:rPr>
          </w:rPrChange>
        </w:rPr>
        <w:t>HABITATS</w:t>
      </w:r>
      <w:r w:rsidRPr="0022220F">
        <w:rPr>
          <w:rFonts w:ascii="Arial" w:hAnsi="Arial" w:cs="Arial"/>
          <w:b/>
          <w:spacing w:val="24"/>
          <w:rPrChange w:id="16" w:author="Helene Marsh" w:date="2022-04-30T11:58:00Z">
            <w:rPr>
              <w:rFonts w:ascii="Arial Narrow" w:hAnsi="Arial Narrow"/>
              <w:b/>
              <w:spacing w:val="24"/>
              <w:sz w:val="20"/>
              <w:szCs w:val="20"/>
            </w:rPr>
          </w:rPrChange>
        </w:rPr>
        <w:t xml:space="preserve"> </w:t>
      </w:r>
      <w:r w:rsidRPr="0022220F">
        <w:rPr>
          <w:rFonts w:ascii="Arial" w:hAnsi="Arial" w:cs="Arial"/>
          <w:b/>
          <w:rPrChange w:id="17" w:author="Helene Marsh" w:date="2022-04-30T11:58:00Z">
            <w:rPr>
              <w:rFonts w:ascii="Arial Narrow" w:hAnsi="Arial Narrow"/>
              <w:b/>
              <w:sz w:val="20"/>
              <w:szCs w:val="20"/>
            </w:rPr>
          </w:rPrChange>
        </w:rPr>
        <w:t>THROUGHOUT</w:t>
      </w:r>
      <w:r w:rsidRPr="0022220F">
        <w:rPr>
          <w:rFonts w:ascii="Arial" w:hAnsi="Arial" w:cs="Arial"/>
          <w:b/>
          <w:spacing w:val="23"/>
          <w:rPrChange w:id="18" w:author="Helene Marsh" w:date="2022-04-30T11:58:00Z">
            <w:rPr>
              <w:rFonts w:ascii="Arial Narrow" w:hAnsi="Arial Narrow"/>
              <w:b/>
              <w:spacing w:val="23"/>
              <w:sz w:val="20"/>
              <w:szCs w:val="20"/>
            </w:rPr>
          </w:rPrChange>
        </w:rPr>
        <w:t xml:space="preserve"> </w:t>
      </w:r>
      <w:r w:rsidRPr="0022220F">
        <w:rPr>
          <w:rFonts w:ascii="Arial" w:hAnsi="Arial" w:cs="Arial"/>
          <w:b/>
          <w:rPrChange w:id="19" w:author="Helene Marsh" w:date="2022-04-30T11:58:00Z">
            <w:rPr>
              <w:rFonts w:ascii="Arial Narrow" w:hAnsi="Arial Narrow"/>
              <w:b/>
              <w:sz w:val="20"/>
              <w:szCs w:val="20"/>
            </w:rPr>
          </w:rPrChange>
        </w:rPr>
        <w:t>THEIR</w:t>
      </w:r>
      <w:r w:rsidRPr="0022220F">
        <w:rPr>
          <w:rFonts w:ascii="Arial" w:hAnsi="Arial" w:cs="Arial"/>
          <w:b/>
          <w:spacing w:val="21"/>
          <w:rPrChange w:id="20" w:author="Helene Marsh" w:date="2022-04-30T11:58:00Z">
            <w:rPr>
              <w:rFonts w:ascii="Arial Narrow" w:hAnsi="Arial Narrow"/>
              <w:b/>
              <w:spacing w:val="21"/>
              <w:sz w:val="20"/>
              <w:szCs w:val="20"/>
            </w:rPr>
          </w:rPrChange>
        </w:rPr>
        <w:t xml:space="preserve"> </w:t>
      </w:r>
      <w:r w:rsidRPr="0022220F">
        <w:rPr>
          <w:rFonts w:ascii="Arial" w:hAnsi="Arial" w:cs="Arial"/>
          <w:b/>
          <w:rPrChange w:id="21" w:author="Helene Marsh" w:date="2022-04-30T11:58:00Z">
            <w:rPr>
              <w:rFonts w:ascii="Arial Narrow" w:hAnsi="Arial Narrow"/>
              <w:b/>
              <w:sz w:val="20"/>
              <w:szCs w:val="20"/>
            </w:rPr>
          </w:rPrChange>
        </w:rPr>
        <w:t>RANGE</w:t>
      </w:r>
    </w:p>
    <w:p w14:paraId="21EA54CE" w14:textId="77777777" w:rsidR="0022220F" w:rsidRPr="0022220F" w:rsidRDefault="0022220F" w:rsidP="0022220F">
      <w:pPr>
        <w:rPr>
          <w:rFonts w:ascii="Arial" w:hAnsi="Arial" w:cs="Arial"/>
          <w:i/>
          <w:iCs/>
          <w:lang w:eastAsia="en-GB"/>
        </w:rPr>
      </w:pPr>
    </w:p>
    <w:p w14:paraId="2C0500DE" w14:textId="5473C285" w:rsidR="0022220F" w:rsidRPr="0022220F" w:rsidRDefault="0022220F" w:rsidP="0022220F">
      <w:pPr>
        <w:jc w:val="center"/>
        <w:rPr>
          <w:rFonts w:ascii="Arial" w:hAnsi="Arial" w:cs="Arial"/>
          <w:i/>
          <w:iCs/>
          <w:lang w:eastAsia="en-GB"/>
        </w:rPr>
      </w:pPr>
      <w:r w:rsidRPr="0022220F">
        <w:rPr>
          <w:rFonts w:ascii="Arial" w:hAnsi="Arial" w:cs="Arial"/>
          <w:i/>
          <w:iCs/>
          <w:lang w:eastAsia="en-GB"/>
        </w:rPr>
        <w:t xml:space="preserve">(Prepared by </w:t>
      </w:r>
      <w:r>
        <w:rPr>
          <w:rFonts w:ascii="Arial" w:hAnsi="Arial" w:cs="Arial"/>
          <w:i/>
          <w:iCs/>
          <w:lang w:eastAsia="en-GB"/>
        </w:rPr>
        <w:t>Helene Marsh &amp; Melanie Hamel</w:t>
      </w:r>
      <w:r w:rsidRPr="0022220F">
        <w:rPr>
          <w:rFonts w:ascii="Arial" w:hAnsi="Arial" w:cs="Arial"/>
          <w:i/>
          <w:iCs/>
          <w:lang w:eastAsia="en-GB"/>
        </w:rPr>
        <w:t>)</w:t>
      </w:r>
    </w:p>
    <w:p w14:paraId="487E05D4" w14:textId="2416D43A" w:rsidR="0022220F" w:rsidRPr="0022220F" w:rsidRDefault="0022220F" w:rsidP="0022220F">
      <w:pPr>
        <w:jc w:val="center"/>
        <w:rPr>
          <w:ins w:id="22" w:author="Helene Marsh" w:date="2022-04-29T11:22:00Z"/>
          <w:rFonts w:ascii="Arial" w:hAnsi="Arial" w:cs="Arial"/>
          <w:b/>
          <w:rPrChange w:id="23" w:author="Helene Marsh" w:date="2022-04-30T11:58:00Z">
            <w:rPr>
              <w:ins w:id="24" w:author="Helene Marsh" w:date="2022-04-29T11:22:00Z"/>
              <w:rFonts w:ascii="Arial Narrow" w:hAnsi="Arial Narrow"/>
              <w:b/>
              <w:sz w:val="20"/>
              <w:szCs w:val="20"/>
            </w:rPr>
          </w:rPrChange>
        </w:rPr>
      </w:pPr>
      <w:r>
        <w:rPr>
          <w:rFonts w:ascii="Arial" w:hAnsi="Arial" w:cs="Arial"/>
          <w:b/>
        </w:rPr>
        <w:t>(</w:t>
      </w:r>
      <w:r w:rsidRPr="0022220F">
        <w:rPr>
          <w:rFonts w:ascii="Arial" w:hAnsi="Arial" w:cs="Arial"/>
          <w:b/>
          <w:rPrChange w:id="25" w:author="Helene Marsh" w:date="2022-04-30T11:58:00Z">
            <w:rPr>
              <w:rFonts w:ascii="Arial Narrow" w:hAnsi="Arial Narrow"/>
              <w:b/>
              <w:sz w:val="20"/>
              <w:szCs w:val="20"/>
            </w:rPr>
          </w:rPrChange>
        </w:rPr>
        <w:t xml:space="preserve">2022 </w:t>
      </w:r>
      <w:r w:rsidR="00175E71">
        <w:rPr>
          <w:rFonts w:ascii="Arial" w:hAnsi="Arial" w:cs="Arial"/>
          <w:b/>
        </w:rPr>
        <w:t>– Draft/Tracked change version</w:t>
      </w:r>
      <w:r>
        <w:rPr>
          <w:rFonts w:ascii="Arial" w:hAnsi="Arial" w:cs="Arial"/>
          <w:b/>
        </w:rPr>
        <w:t>)</w:t>
      </w:r>
    </w:p>
    <w:p w14:paraId="78D320DD" w14:textId="77777777" w:rsidR="00CC0342" w:rsidRPr="00906645" w:rsidRDefault="00CC0342" w:rsidP="00D939D1">
      <w:pPr>
        <w:rPr>
          <w:rFonts w:ascii="Arial" w:hAnsi="Arial" w:cs="Arial"/>
          <w:b/>
          <w:sz w:val="20"/>
          <w:szCs w:val="20"/>
          <w:rPrChange w:id="26" w:author="Helene Marsh" w:date="2022-04-30T11:58:00Z">
            <w:rPr>
              <w:rFonts w:ascii="Arial Narrow" w:hAnsi="Arial Narrow"/>
              <w:b/>
              <w:sz w:val="20"/>
              <w:szCs w:val="20"/>
            </w:rPr>
          </w:rPrChange>
        </w:rPr>
      </w:pPr>
    </w:p>
    <w:p w14:paraId="159F7F92" w14:textId="1B3863E7" w:rsidR="001976B9" w:rsidRPr="00906645" w:rsidRDefault="001976B9" w:rsidP="00D939D1">
      <w:pPr>
        <w:rPr>
          <w:rFonts w:ascii="Arial" w:hAnsi="Arial" w:cs="Arial"/>
          <w:b/>
          <w:sz w:val="20"/>
          <w:szCs w:val="20"/>
          <w:rPrChange w:id="27" w:author="Helene Marsh" w:date="2022-04-30T11:58:00Z">
            <w:rPr>
              <w:rFonts w:ascii="Arial Narrow" w:hAnsi="Arial Narrow"/>
              <w:b/>
              <w:sz w:val="20"/>
              <w:szCs w:val="20"/>
            </w:rPr>
          </w:rPrChange>
        </w:rPr>
      </w:pPr>
      <w:r w:rsidRPr="00906645">
        <w:rPr>
          <w:rFonts w:ascii="Arial" w:hAnsi="Arial" w:cs="Arial"/>
          <w:b/>
          <w:sz w:val="20"/>
          <w:szCs w:val="20"/>
          <w:rPrChange w:id="28" w:author="Helene Marsh" w:date="2022-04-30T11:58:00Z">
            <w:rPr>
              <w:rFonts w:ascii="Arial Narrow" w:hAnsi="Arial Narrow"/>
              <w:b/>
              <w:sz w:val="20"/>
              <w:szCs w:val="20"/>
            </w:rPr>
          </w:rPrChange>
        </w:rPr>
        <w:t>Preamble:</w:t>
      </w:r>
    </w:p>
    <w:p w14:paraId="5D5D63E4" w14:textId="78474AE4" w:rsidR="007B0FC9" w:rsidRPr="00906645" w:rsidDel="00831CA3" w:rsidRDefault="007B0FC9" w:rsidP="00D939D1">
      <w:pPr>
        <w:rPr>
          <w:del w:id="29" w:author="Helene Marsh" w:date="2022-04-30T11:27:00Z"/>
          <w:rFonts w:ascii="Arial" w:hAnsi="Arial" w:cs="Arial"/>
          <w:b/>
          <w:sz w:val="20"/>
          <w:szCs w:val="20"/>
          <w:rPrChange w:id="30" w:author="Helene Marsh" w:date="2022-04-30T11:58:00Z">
            <w:rPr>
              <w:del w:id="31" w:author="Helene Marsh" w:date="2022-04-30T11:27:00Z"/>
              <w:rFonts w:ascii="Arial Narrow" w:hAnsi="Arial Narrow"/>
              <w:b/>
              <w:sz w:val="20"/>
              <w:szCs w:val="20"/>
            </w:rPr>
          </w:rPrChange>
        </w:rPr>
      </w:pPr>
    </w:p>
    <w:p w14:paraId="0FF2EA5D" w14:textId="30243B88" w:rsidR="001976B9" w:rsidRPr="00906645" w:rsidRDefault="001976B9" w:rsidP="00FC2BBA">
      <w:pPr>
        <w:widowControl/>
        <w:adjustRightInd w:val="0"/>
        <w:rPr>
          <w:ins w:id="32" w:author="Helene Marsh" w:date="2022-04-29T11:41:00Z"/>
          <w:rFonts w:ascii="Arial" w:eastAsiaTheme="minorHAnsi" w:hAnsi="Arial" w:cs="Arial"/>
          <w:sz w:val="20"/>
          <w:szCs w:val="20"/>
          <w:lang w:val="en-AU"/>
        </w:rPr>
      </w:pPr>
      <w:r w:rsidRPr="00906645">
        <w:rPr>
          <w:rFonts w:ascii="Arial" w:hAnsi="Arial" w:cs="Arial"/>
          <w:sz w:val="20"/>
          <w:szCs w:val="20"/>
          <w:rPrChange w:id="33" w:author="Helene Marsh" w:date="2022-04-30T11:58:00Z">
            <w:rPr>
              <w:rFonts w:ascii="Arial Narrow" w:hAnsi="Arial Narrow"/>
              <w:sz w:val="20"/>
              <w:szCs w:val="20"/>
            </w:rPr>
          </w:rPrChange>
        </w:rPr>
        <w:t xml:space="preserve">In signing the Memorandum of </w:t>
      </w:r>
      <w:ins w:id="34" w:author="Helene Marsh" w:date="2022-04-29T11:22:00Z">
        <w:r w:rsidR="00CC0342" w:rsidRPr="00906645">
          <w:rPr>
            <w:rFonts w:ascii="Arial" w:hAnsi="Arial" w:cs="Arial"/>
            <w:sz w:val="20"/>
            <w:szCs w:val="20"/>
            <w:rPrChange w:id="35" w:author="Helene Marsh" w:date="2022-04-30T11:58:00Z">
              <w:rPr>
                <w:rFonts w:ascii="Arial Narrow" w:hAnsi="Arial Narrow"/>
                <w:sz w:val="20"/>
                <w:szCs w:val="20"/>
              </w:rPr>
            </w:rPrChange>
          </w:rPr>
          <w:t>U</w:t>
        </w:r>
      </w:ins>
      <w:del w:id="36" w:author="Helene Marsh" w:date="2022-04-29T11:22:00Z">
        <w:r w:rsidRPr="00906645" w:rsidDel="00CC0342">
          <w:rPr>
            <w:rFonts w:ascii="Arial" w:hAnsi="Arial" w:cs="Arial"/>
            <w:sz w:val="20"/>
            <w:szCs w:val="20"/>
            <w:rPrChange w:id="37" w:author="Helene Marsh" w:date="2022-04-30T11:58:00Z">
              <w:rPr>
                <w:rFonts w:ascii="Arial Narrow" w:hAnsi="Arial Narrow"/>
                <w:sz w:val="20"/>
                <w:szCs w:val="20"/>
              </w:rPr>
            </w:rPrChange>
          </w:rPr>
          <w:delText>u</w:delText>
        </w:r>
      </w:del>
      <w:r w:rsidRPr="00906645">
        <w:rPr>
          <w:rFonts w:ascii="Arial" w:hAnsi="Arial" w:cs="Arial"/>
          <w:sz w:val="20"/>
          <w:szCs w:val="20"/>
          <w:rPrChange w:id="38" w:author="Helene Marsh" w:date="2022-04-30T11:58:00Z">
            <w:rPr>
              <w:rFonts w:ascii="Arial Narrow" w:hAnsi="Arial Narrow"/>
              <w:sz w:val="20"/>
              <w:szCs w:val="20"/>
            </w:rPr>
          </w:rPrChange>
        </w:rPr>
        <w:t xml:space="preserve">nderstandings on the </w:t>
      </w:r>
      <w:ins w:id="39" w:author="Helene Marsh" w:date="2022-04-29T11:23:00Z">
        <w:r w:rsidR="00CC0342" w:rsidRPr="00906645">
          <w:rPr>
            <w:rFonts w:ascii="Arial" w:hAnsi="Arial" w:cs="Arial"/>
            <w:sz w:val="20"/>
            <w:szCs w:val="20"/>
            <w:rPrChange w:id="40" w:author="Helene Marsh" w:date="2022-04-30T11:58:00Z">
              <w:rPr>
                <w:rFonts w:ascii="Arial Narrow" w:hAnsi="Arial Narrow"/>
                <w:sz w:val="20"/>
                <w:szCs w:val="20"/>
              </w:rPr>
            </w:rPrChange>
          </w:rPr>
          <w:t>C</w:t>
        </w:r>
      </w:ins>
      <w:del w:id="41" w:author="Helene Marsh" w:date="2022-04-29T11:23:00Z">
        <w:r w:rsidRPr="00906645" w:rsidDel="00CC0342">
          <w:rPr>
            <w:rFonts w:ascii="Arial" w:hAnsi="Arial" w:cs="Arial"/>
            <w:sz w:val="20"/>
            <w:szCs w:val="20"/>
            <w:rPrChange w:id="42" w:author="Helene Marsh" w:date="2022-04-30T11:58:00Z">
              <w:rPr>
                <w:rFonts w:ascii="Arial Narrow" w:hAnsi="Arial Narrow"/>
                <w:sz w:val="20"/>
                <w:szCs w:val="20"/>
              </w:rPr>
            </w:rPrChange>
          </w:rPr>
          <w:delText>c</w:delText>
        </w:r>
      </w:del>
      <w:r w:rsidRPr="00906645">
        <w:rPr>
          <w:rFonts w:ascii="Arial" w:hAnsi="Arial" w:cs="Arial"/>
          <w:sz w:val="20"/>
          <w:szCs w:val="20"/>
          <w:rPrChange w:id="43" w:author="Helene Marsh" w:date="2022-04-30T11:58:00Z">
            <w:rPr>
              <w:rFonts w:ascii="Arial Narrow" w:hAnsi="Arial Narrow"/>
              <w:sz w:val="20"/>
              <w:szCs w:val="20"/>
            </w:rPr>
          </w:rPrChange>
        </w:rPr>
        <w:t xml:space="preserve">onservation </w:t>
      </w:r>
      <w:del w:id="44" w:author="Helene Marsh" w:date="2022-04-29T11:23:00Z">
        <w:r w:rsidRPr="00906645" w:rsidDel="00CC0342">
          <w:rPr>
            <w:rFonts w:ascii="Arial" w:hAnsi="Arial" w:cs="Arial"/>
            <w:sz w:val="20"/>
            <w:szCs w:val="20"/>
            <w:rPrChange w:id="45" w:author="Helene Marsh" w:date="2022-04-30T11:58:00Z">
              <w:rPr>
                <w:rFonts w:ascii="Arial Narrow" w:hAnsi="Arial Narrow"/>
                <w:sz w:val="20"/>
                <w:szCs w:val="20"/>
              </w:rPr>
            </w:rPrChange>
          </w:rPr>
          <w:delText xml:space="preserve">of </w:delText>
        </w:r>
      </w:del>
      <w:r w:rsidRPr="00906645">
        <w:rPr>
          <w:rFonts w:ascii="Arial" w:hAnsi="Arial" w:cs="Arial"/>
          <w:sz w:val="20"/>
          <w:szCs w:val="20"/>
          <w:rPrChange w:id="46" w:author="Helene Marsh" w:date="2022-04-30T11:58:00Z">
            <w:rPr>
              <w:rFonts w:ascii="Arial Narrow" w:hAnsi="Arial Narrow"/>
              <w:sz w:val="20"/>
              <w:szCs w:val="20"/>
            </w:rPr>
          </w:rPrChange>
        </w:rPr>
        <w:t xml:space="preserve">and </w:t>
      </w:r>
      <w:ins w:id="47" w:author="Helene Marsh" w:date="2022-04-29T11:23:00Z">
        <w:r w:rsidR="00CC0342" w:rsidRPr="00906645">
          <w:rPr>
            <w:rFonts w:ascii="Arial" w:hAnsi="Arial" w:cs="Arial"/>
            <w:sz w:val="20"/>
            <w:szCs w:val="20"/>
            <w:rPrChange w:id="48" w:author="Helene Marsh" w:date="2022-04-30T11:58:00Z">
              <w:rPr>
                <w:rFonts w:ascii="Arial Narrow" w:hAnsi="Arial Narrow"/>
                <w:sz w:val="20"/>
                <w:szCs w:val="20"/>
              </w:rPr>
            </w:rPrChange>
          </w:rPr>
          <w:t>M</w:t>
        </w:r>
      </w:ins>
      <w:del w:id="49" w:author="Helene Marsh" w:date="2022-04-29T11:23:00Z">
        <w:r w:rsidRPr="00906645" w:rsidDel="00CC0342">
          <w:rPr>
            <w:rFonts w:ascii="Arial" w:hAnsi="Arial" w:cs="Arial"/>
            <w:sz w:val="20"/>
            <w:szCs w:val="20"/>
            <w:rPrChange w:id="50" w:author="Helene Marsh" w:date="2022-04-30T11:58:00Z">
              <w:rPr>
                <w:rFonts w:ascii="Arial Narrow" w:hAnsi="Arial Narrow"/>
                <w:sz w:val="20"/>
                <w:szCs w:val="20"/>
              </w:rPr>
            </w:rPrChange>
          </w:rPr>
          <w:delText>m</w:delText>
        </w:r>
      </w:del>
      <w:r w:rsidRPr="00906645">
        <w:rPr>
          <w:rFonts w:ascii="Arial" w:hAnsi="Arial" w:cs="Arial"/>
          <w:sz w:val="20"/>
          <w:szCs w:val="20"/>
          <w:rPrChange w:id="51" w:author="Helene Marsh" w:date="2022-04-30T11:58:00Z">
            <w:rPr>
              <w:rFonts w:ascii="Arial Narrow" w:hAnsi="Arial Narrow"/>
              <w:sz w:val="20"/>
              <w:szCs w:val="20"/>
            </w:rPr>
          </w:rPrChange>
        </w:rPr>
        <w:t xml:space="preserve">anagement </w:t>
      </w:r>
      <w:r w:rsidR="00FD3DB3" w:rsidRPr="00906645">
        <w:rPr>
          <w:rFonts w:ascii="Arial" w:hAnsi="Arial" w:cs="Arial"/>
          <w:sz w:val="20"/>
          <w:szCs w:val="20"/>
          <w:rPrChange w:id="52" w:author="Helene Marsh" w:date="2022-04-30T11:58:00Z">
            <w:rPr>
              <w:rFonts w:ascii="Arial Narrow" w:hAnsi="Arial Narrow"/>
              <w:sz w:val="20"/>
              <w:szCs w:val="20"/>
            </w:rPr>
          </w:rPrChange>
        </w:rPr>
        <w:t xml:space="preserve">of </w:t>
      </w:r>
      <w:ins w:id="53" w:author="Helene Marsh" w:date="2022-04-29T11:23:00Z">
        <w:r w:rsidR="00CC0342" w:rsidRPr="00906645">
          <w:rPr>
            <w:rFonts w:ascii="Arial" w:hAnsi="Arial" w:cs="Arial"/>
            <w:sz w:val="20"/>
            <w:szCs w:val="20"/>
            <w:rPrChange w:id="54" w:author="Helene Marsh" w:date="2022-04-30T11:58:00Z">
              <w:rPr>
                <w:rFonts w:ascii="Arial Narrow" w:hAnsi="Arial Narrow"/>
                <w:sz w:val="20"/>
                <w:szCs w:val="20"/>
              </w:rPr>
            </w:rPrChange>
          </w:rPr>
          <w:t>D</w:t>
        </w:r>
      </w:ins>
      <w:del w:id="55" w:author="Helene Marsh" w:date="2022-04-29T11:23:00Z">
        <w:r w:rsidR="00FD3DB3" w:rsidRPr="00906645" w:rsidDel="00CC0342">
          <w:rPr>
            <w:rFonts w:ascii="Arial" w:hAnsi="Arial" w:cs="Arial"/>
            <w:sz w:val="20"/>
            <w:szCs w:val="20"/>
            <w:rPrChange w:id="56" w:author="Helene Marsh" w:date="2022-04-30T11:58:00Z">
              <w:rPr>
                <w:rFonts w:ascii="Arial Narrow" w:hAnsi="Arial Narrow"/>
                <w:sz w:val="20"/>
                <w:szCs w:val="20"/>
              </w:rPr>
            </w:rPrChange>
          </w:rPr>
          <w:delText>d</w:delText>
        </w:r>
      </w:del>
      <w:r w:rsidR="00FD3DB3" w:rsidRPr="00906645">
        <w:rPr>
          <w:rFonts w:ascii="Arial" w:hAnsi="Arial" w:cs="Arial"/>
          <w:sz w:val="20"/>
          <w:szCs w:val="20"/>
          <w:rPrChange w:id="57" w:author="Helene Marsh" w:date="2022-04-30T11:58:00Z">
            <w:rPr>
              <w:rFonts w:ascii="Arial Narrow" w:hAnsi="Arial Narrow"/>
              <w:sz w:val="20"/>
              <w:szCs w:val="20"/>
            </w:rPr>
          </w:rPrChange>
        </w:rPr>
        <w:t>ugongs (</w:t>
      </w:r>
      <w:r w:rsidRPr="00906645">
        <w:rPr>
          <w:rFonts w:ascii="Arial" w:hAnsi="Arial" w:cs="Arial"/>
          <w:i/>
          <w:sz w:val="20"/>
          <w:szCs w:val="20"/>
          <w:rPrChange w:id="58" w:author="Helene Marsh" w:date="2022-04-30T11:58:00Z">
            <w:rPr>
              <w:rFonts w:ascii="Arial Narrow" w:hAnsi="Arial Narrow"/>
              <w:i/>
              <w:sz w:val="20"/>
              <w:szCs w:val="20"/>
            </w:rPr>
          </w:rPrChange>
        </w:rPr>
        <w:t>Dugong dugon</w:t>
      </w:r>
      <w:r w:rsidRPr="00906645">
        <w:rPr>
          <w:rFonts w:ascii="Arial" w:hAnsi="Arial" w:cs="Arial"/>
          <w:sz w:val="20"/>
          <w:szCs w:val="20"/>
          <w:rPrChange w:id="59" w:author="Helene Marsh" w:date="2022-04-30T11:58:00Z">
            <w:rPr>
              <w:rFonts w:ascii="Arial Narrow" w:hAnsi="Arial Narrow"/>
              <w:sz w:val="20"/>
              <w:szCs w:val="20"/>
            </w:rPr>
          </w:rPrChange>
        </w:rPr>
        <w:t xml:space="preserve">) and their </w:t>
      </w:r>
      <w:ins w:id="60" w:author="Helene Marsh" w:date="2022-04-29T11:23:00Z">
        <w:r w:rsidR="00CC0342" w:rsidRPr="00906645">
          <w:rPr>
            <w:rFonts w:ascii="Arial" w:hAnsi="Arial" w:cs="Arial"/>
            <w:sz w:val="20"/>
            <w:szCs w:val="20"/>
            <w:rPrChange w:id="61" w:author="Helene Marsh" w:date="2022-04-30T11:58:00Z">
              <w:rPr>
                <w:rFonts w:ascii="Arial Narrow" w:hAnsi="Arial Narrow"/>
                <w:sz w:val="20"/>
                <w:szCs w:val="20"/>
              </w:rPr>
            </w:rPrChange>
          </w:rPr>
          <w:t>H</w:t>
        </w:r>
      </w:ins>
      <w:del w:id="62" w:author="Helene Marsh" w:date="2022-04-29T11:23:00Z">
        <w:r w:rsidRPr="00906645" w:rsidDel="00CC0342">
          <w:rPr>
            <w:rFonts w:ascii="Arial" w:hAnsi="Arial" w:cs="Arial"/>
            <w:sz w:val="20"/>
            <w:szCs w:val="20"/>
            <w:rPrChange w:id="63" w:author="Helene Marsh" w:date="2022-04-30T11:58:00Z">
              <w:rPr>
                <w:rFonts w:ascii="Arial Narrow" w:hAnsi="Arial Narrow"/>
                <w:sz w:val="20"/>
                <w:szCs w:val="20"/>
              </w:rPr>
            </w:rPrChange>
          </w:rPr>
          <w:delText>h</w:delText>
        </w:r>
      </w:del>
      <w:r w:rsidRPr="00906645">
        <w:rPr>
          <w:rFonts w:ascii="Arial" w:hAnsi="Arial" w:cs="Arial"/>
          <w:sz w:val="20"/>
          <w:szCs w:val="20"/>
          <w:rPrChange w:id="64" w:author="Helene Marsh" w:date="2022-04-30T11:58:00Z">
            <w:rPr>
              <w:rFonts w:ascii="Arial Narrow" w:hAnsi="Arial Narrow"/>
              <w:sz w:val="20"/>
              <w:szCs w:val="20"/>
            </w:rPr>
          </w:rPrChange>
        </w:rPr>
        <w:t xml:space="preserve">abitats throughout their </w:t>
      </w:r>
      <w:ins w:id="65" w:author="Helene Marsh" w:date="2022-04-29T11:23:00Z">
        <w:r w:rsidR="00CC0342" w:rsidRPr="00906645">
          <w:rPr>
            <w:rFonts w:ascii="Arial" w:hAnsi="Arial" w:cs="Arial"/>
            <w:sz w:val="20"/>
            <w:szCs w:val="20"/>
            <w:rPrChange w:id="66" w:author="Helene Marsh" w:date="2022-04-30T11:58:00Z">
              <w:rPr>
                <w:rFonts w:ascii="Arial Narrow" w:hAnsi="Arial Narrow"/>
                <w:sz w:val="20"/>
                <w:szCs w:val="20"/>
              </w:rPr>
            </w:rPrChange>
          </w:rPr>
          <w:t>R</w:t>
        </w:r>
      </w:ins>
      <w:del w:id="67" w:author="Helene Marsh" w:date="2022-04-29T11:23:00Z">
        <w:r w:rsidR="0089505A" w:rsidRPr="00906645" w:rsidDel="00CC0342">
          <w:rPr>
            <w:rFonts w:ascii="Arial" w:hAnsi="Arial" w:cs="Arial"/>
            <w:sz w:val="20"/>
            <w:szCs w:val="20"/>
            <w:rPrChange w:id="68" w:author="Helene Marsh" w:date="2022-04-30T11:58:00Z">
              <w:rPr>
                <w:rFonts w:ascii="Arial Narrow" w:hAnsi="Arial Narrow"/>
                <w:sz w:val="20"/>
                <w:szCs w:val="20"/>
              </w:rPr>
            </w:rPrChange>
          </w:rPr>
          <w:delText>r</w:delText>
        </w:r>
      </w:del>
      <w:r w:rsidR="0089505A" w:rsidRPr="00906645">
        <w:rPr>
          <w:rFonts w:ascii="Arial" w:hAnsi="Arial" w:cs="Arial"/>
          <w:sz w:val="20"/>
          <w:szCs w:val="20"/>
          <w:rPrChange w:id="69" w:author="Helene Marsh" w:date="2022-04-30T11:58:00Z">
            <w:rPr>
              <w:rFonts w:ascii="Arial Narrow" w:hAnsi="Arial Narrow"/>
              <w:sz w:val="20"/>
              <w:szCs w:val="20"/>
            </w:rPr>
          </w:rPrChange>
        </w:rPr>
        <w:t>ange</w:t>
      </w:r>
      <w:ins w:id="70" w:author="Helene Marsh" w:date="2022-04-29T11:23:00Z">
        <w:r w:rsidR="00CC0342" w:rsidRPr="00906645">
          <w:rPr>
            <w:rFonts w:ascii="Arial" w:hAnsi="Arial" w:cs="Arial"/>
            <w:sz w:val="20"/>
            <w:szCs w:val="20"/>
            <w:rPrChange w:id="71" w:author="Helene Marsh" w:date="2022-04-30T11:58:00Z">
              <w:rPr>
                <w:rFonts w:ascii="Arial Narrow" w:hAnsi="Arial Narrow"/>
                <w:sz w:val="20"/>
                <w:szCs w:val="20"/>
              </w:rPr>
            </w:rPrChange>
          </w:rPr>
          <w:t xml:space="preserve"> (henceforth Dugong (M</w:t>
        </w:r>
      </w:ins>
      <w:ins w:id="72" w:author="Helene Marsh [2]" w:date="2022-04-29T14:26:00Z">
        <w:r w:rsidR="001A5457" w:rsidRPr="00906645">
          <w:rPr>
            <w:rFonts w:ascii="Arial" w:hAnsi="Arial" w:cs="Arial"/>
            <w:sz w:val="20"/>
            <w:szCs w:val="20"/>
          </w:rPr>
          <w:t>o</w:t>
        </w:r>
      </w:ins>
      <w:ins w:id="73" w:author="Helene Marsh" w:date="2022-04-29T11:23:00Z">
        <w:del w:id="74" w:author="Helene Marsh [2]" w:date="2022-04-29T14:26:00Z">
          <w:r w:rsidR="00CC0342" w:rsidRPr="00906645" w:rsidDel="001A5457">
            <w:rPr>
              <w:rFonts w:ascii="Arial" w:hAnsi="Arial" w:cs="Arial"/>
              <w:sz w:val="20"/>
              <w:szCs w:val="20"/>
              <w:rPrChange w:id="75" w:author="Helene Marsh" w:date="2022-04-30T11:58:00Z">
                <w:rPr>
                  <w:rFonts w:ascii="Arial Narrow" w:hAnsi="Arial Narrow"/>
                  <w:sz w:val="20"/>
                  <w:szCs w:val="20"/>
                </w:rPr>
              </w:rPrChange>
            </w:rPr>
            <w:delText>O</w:delText>
          </w:r>
        </w:del>
        <w:r w:rsidR="00CC0342" w:rsidRPr="00906645">
          <w:rPr>
            <w:rFonts w:ascii="Arial" w:hAnsi="Arial" w:cs="Arial"/>
            <w:sz w:val="20"/>
            <w:szCs w:val="20"/>
            <w:rPrChange w:id="76" w:author="Helene Marsh" w:date="2022-04-30T11:58:00Z">
              <w:rPr>
                <w:rFonts w:ascii="Arial Narrow" w:hAnsi="Arial Narrow"/>
                <w:sz w:val="20"/>
                <w:szCs w:val="20"/>
              </w:rPr>
            </w:rPrChange>
          </w:rPr>
          <w:t>U)</w:t>
        </w:r>
      </w:ins>
      <w:ins w:id="77" w:author="Helene Marsh" w:date="2022-04-30T11:23:00Z">
        <w:r w:rsidR="00831CA3" w:rsidRPr="00906645">
          <w:rPr>
            <w:rFonts w:ascii="Arial" w:hAnsi="Arial" w:cs="Arial"/>
            <w:sz w:val="20"/>
            <w:szCs w:val="20"/>
          </w:rPr>
          <w:t>)</w:t>
        </w:r>
      </w:ins>
      <w:ins w:id="78" w:author="Helene Marsh" w:date="2022-04-29T11:24:00Z">
        <w:r w:rsidR="006300FE" w:rsidRPr="00906645">
          <w:rPr>
            <w:rFonts w:ascii="Arial" w:hAnsi="Arial" w:cs="Arial"/>
            <w:sz w:val="20"/>
            <w:szCs w:val="20"/>
          </w:rPr>
          <w:t xml:space="preserve">, </w:t>
        </w:r>
      </w:ins>
      <w:del w:id="79" w:author="Helene Marsh" w:date="2022-04-29T11:41:00Z">
        <w:r w:rsidR="0089505A" w:rsidRPr="00906645" w:rsidDel="006300FE">
          <w:rPr>
            <w:rFonts w:ascii="Arial" w:hAnsi="Arial" w:cs="Arial"/>
            <w:sz w:val="20"/>
            <w:szCs w:val="20"/>
            <w:rPrChange w:id="80" w:author="Helene Marsh" w:date="2022-04-30T11:58:00Z">
              <w:rPr>
                <w:rFonts w:ascii="Arial Narrow" w:hAnsi="Arial Narrow"/>
                <w:sz w:val="20"/>
                <w:szCs w:val="20"/>
              </w:rPr>
            </w:rPrChange>
          </w:rPr>
          <w:delText xml:space="preserve">, </w:delText>
        </w:r>
        <w:r w:rsidR="00FD3DB3" w:rsidRPr="00906645" w:rsidDel="006300FE">
          <w:rPr>
            <w:rFonts w:ascii="Arial" w:hAnsi="Arial" w:cs="Arial"/>
            <w:sz w:val="20"/>
            <w:szCs w:val="20"/>
            <w:rPrChange w:id="81" w:author="Helene Marsh" w:date="2022-04-30T11:58:00Z">
              <w:rPr>
                <w:rFonts w:ascii="Arial Narrow" w:hAnsi="Arial Narrow"/>
                <w:sz w:val="20"/>
                <w:szCs w:val="20"/>
              </w:rPr>
            </w:rPrChange>
          </w:rPr>
          <w:delText>Signatory</w:delText>
        </w:r>
        <w:r w:rsidR="0089505A" w:rsidRPr="00906645" w:rsidDel="006300FE">
          <w:rPr>
            <w:rFonts w:ascii="Arial" w:hAnsi="Arial" w:cs="Arial"/>
            <w:sz w:val="20"/>
            <w:szCs w:val="20"/>
            <w:rPrChange w:id="82" w:author="Helene Marsh" w:date="2022-04-30T11:58:00Z">
              <w:rPr>
                <w:rFonts w:ascii="Arial Narrow" w:hAnsi="Arial Narrow"/>
                <w:sz w:val="20"/>
                <w:szCs w:val="20"/>
              </w:rPr>
            </w:rPrChange>
          </w:rPr>
          <w:delText xml:space="preserve"> </w:delText>
        </w:r>
      </w:del>
      <w:ins w:id="83" w:author="Helene Marsh" w:date="2022-04-29T11:41:00Z">
        <w:r w:rsidR="006300FE" w:rsidRPr="00906645">
          <w:rPr>
            <w:rFonts w:ascii="Arial" w:hAnsi="Arial" w:cs="Arial"/>
            <w:sz w:val="20"/>
            <w:szCs w:val="20"/>
          </w:rPr>
          <w:t xml:space="preserve">Range </w:t>
        </w:r>
      </w:ins>
      <w:r w:rsidR="0089505A" w:rsidRPr="00906645">
        <w:rPr>
          <w:rFonts w:ascii="Arial" w:hAnsi="Arial" w:cs="Arial"/>
          <w:sz w:val="20"/>
          <w:szCs w:val="20"/>
          <w:rPrChange w:id="84" w:author="Helene Marsh" w:date="2022-04-30T11:58:00Z">
            <w:rPr>
              <w:rFonts w:ascii="Arial Narrow" w:hAnsi="Arial Narrow"/>
              <w:sz w:val="20"/>
              <w:szCs w:val="20"/>
            </w:rPr>
          </w:rPrChange>
        </w:rPr>
        <w:t xml:space="preserve">States </w:t>
      </w:r>
      <w:del w:id="85" w:author="Helene Marsh" w:date="2022-04-29T11:40:00Z">
        <w:r w:rsidR="0089505A" w:rsidRPr="00906645" w:rsidDel="006300FE">
          <w:rPr>
            <w:rFonts w:ascii="Arial" w:hAnsi="Arial" w:cs="Arial"/>
            <w:sz w:val="20"/>
            <w:szCs w:val="20"/>
            <w:rPrChange w:id="86" w:author="Helene Marsh" w:date="2022-04-30T11:58:00Z">
              <w:rPr>
                <w:rFonts w:ascii="Arial Narrow" w:hAnsi="Arial Narrow"/>
                <w:sz w:val="20"/>
                <w:szCs w:val="20"/>
              </w:rPr>
            </w:rPrChange>
          </w:rPr>
          <w:delText>reach</w:delText>
        </w:r>
        <w:r w:rsidR="00D37B66" w:rsidRPr="00906645" w:rsidDel="006300FE">
          <w:rPr>
            <w:rFonts w:ascii="Arial" w:hAnsi="Arial" w:cs="Arial"/>
            <w:sz w:val="20"/>
            <w:szCs w:val="20"/>
            <w:rPrChange w:id="87" w:author="Helene Marsh" w:date="2022-04-30T11:58:00Z">
              <w:rPr>
                <w:rFonts w:ascii="Arial Narrow" w:hAnsi="Arial Narrow"/>
                <w:sz w:val="20"/>
                <w:szCs w:val="20"/>
              </w:rPr>
            </w:rPrChange>
          </w:rPr>
          <w:delText>ed</w:delText>
        </w:r>
        <w:r w:rsidRPr="00906645" w:rsidDel="006300FE">
          <w:rPr>
            <w:rFonts w:ascii="Arial" w:hAnsi="Arial" w:cs="Arial"/>
            <w:sz w:val="20"/>
            <w:szCs w:val="20"/>
            <w:rPrChange w:id="88" w:author="Helene Marsh" w:date="2022-04-30T11:58:00Z">
              <w:rPr>
                <w:rFonts w:ascii="Arial Narrow" w:hAnsi="Arial Narrow"/>
                <w:sz w:val="20"/>
                <w:szCs w:val="20"/>
              </w:rPr>
            </w:rPrChange>
          </w:rPr>
          <w:delText xml:space="preserve"> certain </w:delText>
        </w:r>
        <w:r w:rsidR="00FD3DB3" w:rsidRPr="00906645" w:rsidDel="006300FE">
          <w:rPr>
            <w:rFonts w:ascii="Arial" w:hAnsi="Arial" w:cs="Arial"/>
            <w:sz w:val="20"/>
            <w:szCs w:val="20"/>
            <w:rPrChange w:id="89" w:author="Helene Marsh" w:date="2022-04-30T11:58:00Z">
              <w:rPr>
                <w:rFonts w:ascii="Arial Narrow" w:hAnsi="Arial Narrow"/>
                <w:sz w:val="20"/>
                <w:szCs w:val="20"/>
              </w:rPr>
            </w:rPrChange>
          </w:rPr>
          <w:delText>understanding</w:delText>
        </w:r>
        <w:r w:rsidR="009F25B4" w:rsidRPr="00906645" w:rsidDel="006300FE">
          <w:rPr>
            <w:rFonts w:ascii="Arial" w:hAnsi="Arial" w:cs="Arial"/>
            <w:sz w:val="20"/>
            <w:szCs w:val="20"/>
            <w:rPrChange w:id="90" w:author="Helene Marsh" w:date="2022-04-30T11:58:00Z">
              <w:rPr>
                <w:rFonts w:ascii="Arial Narrow" w:hAnsi="Arial Narrow"/>
                <w:sz w:val="20"/>
                <w:szCs w:val="20"/>
              </w:rPr>
            </w:rPrChange>
          </w:rPr>
          <w:delText>s</w:delText>
        </w:r>
        <w:r w:rsidRPr="00906645" w:rsidDel="006300FE">
          <w:rPr>
            <w:rFonts w:ascii="Arial" w:hAnsi="Arial" w:cs="Arial"/>
            <w:sz w:val="20"/>
            <w:szCs w:val="20"/>
            <w:rPrChange w:id="91" w:author="Helene Marsh" w:date="2022-04-30T11:58:00Z">
              <w:rPr>
                <w:rFonts w:ascii="Arial Narrow" w:hAnsi="Arial Narrow"/>
                <w:sz w:val="20"/>
                <w:szCs w:val="20"/>
              </w:rPr>
            </w:rPrChange>
          </w:rPr>
          <w:delText xml:space="preserve"> including an agreement </w:delText>
        </w:r>
      </w:del>
      <w:ins w:id="92" w:author="Helene Marsh" w:date="2022-04-29T11:40:00Z">
        <w:r w:rsidR="006300FE" w:rsidRPr="00906645">
          <w:rPr>
            <w:rFonts w:ascii="Arial" w:hAnsi="Arial" w:cs="Arial"/>
            <w:sz w:val="20"/>
            <w:szCs w:val="20"/>
          </w:rPr>
          <w:t xml:space="preserve">agree </w:t>
        </w:r>
      </w:ins>
      <w:r w:rsidRPr="00906645">
        <w:rPr>
          <w:rFonts w:ascii="Arial" w:hAnsi="Arial" w:cs="Arial"/>
          <w:sz w:val="20"/>
          <w:szCs w:val="20"/>
          <w:rPrChange w:id="93" w:author="Helene Marsh" w:date="2022-04-30T11:58:00Z">
            <w:rPr>
              <w:rFonts w:ascii="Arial Narrow" w:hAnsi="Arial Narrow"/>
              <w:sz w:val="20"/>
              <w:szCs w:val="20"/>
            </w:rPr>
          </w:rPrChange>
        </w:rPr>
        <w:t>to implement</w:t>
      </w:r>
      <w:r w:rsidRPr="00906645">
        <w:rPr>
          <w:rFonts w:ascii="Arial" w:eastAsiaTheme="minorHAnsi" w:hAnsi="Arial" w:cs="Arial"/>
          <w:sz w:val="20"/>
          <w:szCs w:val="20"/>
          <w:lang w:val="en-AU"/>
          <w:rPrChange w:id="94" w:author="Helene Marsh" w:date="2022-04-30T11:58:00Z">
            <w:rPr>
              <w:rFonts w:ascii="Arial Narrow" w:eastAsiaTheme="minorHAnsi" w:hAnsi="Arial Narrow" w:cs="Times-Roman"/>
              <w:sz w:val="20"/>
              <w:szCs w:val="20"/>
              <w:lang w:val="en-AU"/>
            </w:rPr>
          </w:rPrChange>
        </w:rPr>
        <w:t xml:space="preserve">, subject to the availability of necessary resources, </w:t>
      </w:r>
      <w:r w:rsidR="00FD3DB3" w:rsidRPr="00906645">
        <w:rPr>
          <w:rFonts w:ascii="Arial" w:eastAsiaTheme="minorHAnsi" w:hAnsi="Arial" w:cs="Arial"/>
          <w:sz w:val="20"/>
          <w:szCs w:val="20"/>
          <w:lang w:val="en-AU"/>
          <w:rPrChange w:id="95" w:author="Helene Marsh" w:date="2022-04-30T11:58:00Z">
            <w:rPr>
              <w:rFonts w:ascii="Arial Narrow" w:eastAsiaTheme="minorHAnsi" w:hAnsi="Arial Narrow" w:cs="Times-Roman"/>
              <w:sz w:val="20"/>
              <w:szCs w:val="20"/>
              <w:lang w:val="en-AU"/>
            </w:rPr>
          </w:rPrChange>
        </w:rPr>
        <w:t xml:space="preserve"> a</w:t>
      </w:r>
      <w:ins w:id="96" w:author="Helene Marsh" w:date="2022-04-29T11:24:00Z">
        <w:r w:rsidR="00CC0342" w:rsidRPr="00906645">
          <w:rPr>
            <w:rFonts w:ascii="Arial" w:eastAsiaTheme="minorHAnsi" w:hAnsi="Arial" w:cs="Arial"/>
            <w:sz w:val="20"/>
            <w:szCs w:val="20"/>
            <w:lang w:val="en-AU"/>
            <w:rPrChange w:id="97" w:author="Helene Marsh" w:date="2022-04-30T11:58:00Z">
              <w:rPr>
                <w:rFonts w:ascii="Arial Narrow" w:eastAsiaTheme="minorHAnsi" w:hAnsi="Arial Narrow" w:cs="Times-Roman"/>
                <w:sz w:val="20"/>
                <w:szCs w:val="20"/>
                <w:lang w:val="en-AU"/>
              </w:rPr>
            </w:rPrChange>
          </w:rPr>
          <w:t xml:space="preserve">n annexed </w:t>
        </w:r>
      </w:ins>
      <w:del w:id="98" w:author="Helene Marsh" w:date="2022-04-29T11:24:00Z">
        <w:r w:rsidR="00FD3DB3" w:rsidRPr="00906645" w:rsidDel="00CC0342">
          <w:rPr>
            <w:rFonts w:ascii="Arial" w:eastAsiaTheme="minorHAnsi" w:hAnsi="Arial" w:cs="Arial"/>
            <w:sz w:val="20"/>
            <w:szCs w:val="20"/>
            <w:lang w:val="en-AU"/>
            <w:rPrChange w:id="99" w:author="Helene Marsh" w:date="2022-04-30T11:58:00Z">
              <w:rPr>
                <w:rFonts w:ascii="Arial Narrow" w:eastAsiaTheme="minorHAnsi" w:hAnsi="Arial Narrow" w:cs="Times-Roman"/>
                <w:sz w:val="20"/>
                <w:szCs w:val="20"/>
                <w:lang w:val="en-AU"/>
              </w:rPr>
            </w:rPrChange>
          </w:rPr>
          <w:delText xml:space="preserve"> </w:delText>
        </w:r>
      </w:del>
      <w:r w:rsidR="00FD3DB3" w:rsidRPr="00906645">
        <w:rPr>
          <w:rFonts w:ascii="Arial" w:eastAsiaTheme="minorHAnsi" w:hAnsi="Arial" w:cs="Arial"/>
          <w:sz w:val="20"/>
          <w:szCs w:val="20"/>
          <w:lang w:val="en-AU"/>
          <w:rPrChange w:id="100" w:author="Helene Marsh" w:date="2022-04-30T11:58:00Z">
            <w:rPr>
              <w:rFonts w:ascii="Arial Narrow" w:eastAsiaTheme="minorHAnsi" w:hAnsi="Arial Narrow" w:cs="Times-Roman"/>
              <w:sz w:val="20"/>
              <w:szCs w:val="20"/>
              <w:lang w:val="en-AU"/>
            </w:rPr>
          </w:rPrChange>
        </w:rPr>
        <w:t xml:space="preserve">Conservation and </w:t>
      </w:r>
      <w:r w:rsidRPr="00906645">
        <w:rPr>
          <w:rFonts w:ascii="Arial" w:eastAsiaTheme="minorHAnsi" w:hAnsi="Arial" w:cs="Arial"/>
          <w:sz w:val="20"/>
          <w:szCs w:val="20"/>
          <w:lang w:val="en-AU"/>
          <w:rPrChange w:id="101" w:author="Helene Marsh" w:date="2022-04-30T11:58:00Z">
            <w:rPr>
              <w:rFonts w:ascii="Arial Narrow" w:eastAsiaTheme="minorHAnsi" w:hAnsi="Arial Narrow" w:cs="Times-Roman"/>
              <w:sz w:val="20"/>
              <w:szCs w:val="20"/>
              <w:lang w:val="en-AU"/>
            </w:rPr>
          </w:rPrChange>
        </w:rPr>
        <w:t>Management Plan</w:t>
      </w:r>
      <w:del w:id="102" w:author="Helene Marsh" w:date="2022-04-29T11:24:00Z">
        <w:r w:rsidRPr="00906645" w:rsidDel="00CC0342">
          <w:rPr>
            <w:rFonts w:ascii="Arial" w:eastAsiaTheme="minorHAnsi" w:hAnsi="Arial" w:cs="Arial"/>
            <w:sz w:val="20"/>
            <w:szCs w:val="20"/>
            <w:lang w:val="en-AU"/>
            <w:rPrChange w:id="103" w:author="Helene Marsh" w:date="2022-04-30T11:58:00Z">
              <w:rPr>
                <w:rFonts w:ascii="Arial Narrow" w:eastAsiaTheme="minorHAnsi" w:hAnsi="Arial Narrow" w:cs="Times-Roman"/>
                <w:sz w:val="20"/>
                <w:szCs w:val="20"/>
                <w:lang w:val="en-AU"/>
              </w:rPr>
            </w:rPrChange>
          </w:rPr>
          <w:delText xml:space="preserve"> annexed to th</w:delText>
        </w:r>
        <w:r w:rsidR="00FD3DB3" w:rsidRPr="00906645" w:rsidDel="00CC0342">
          <w:rPr>
            <w:rFonts w:ascii="Arial" w:eastAsiaTheme="minorHAnsi" w:hAnsi="Arial" w:cs="Arial"/>
            <w:sz w:val="20"/>
            <w:szCs w:val="20"/>
            <w:lang w:val="en-AU"/>
            <w:rPrChange w:id="104" w:author="Helene Marsh" w:date="2022-04-30T11:58:00Z">
              <w:rPr>
                <w:rFonts w:ascii="Arial Narrow" w:eastAsiaTheme="minorHAnsi" w:hAnsi="Arial Narrow" w:cs="Times-Roman"/>
                <w:sz w:val="20"/>
                <w:szCs w:val="20"/>
                <w:lang w:val="en-AU"/>
              </w:rPr>
            </w:rPrChange>
          </w:rPr>
          <w:delText>e</w:delText>
        </w:r>
        <w:r w:rsidRPr="00906645" w:rsidDel="00CC0342">
          <w:rPr>
            <w:rFonts w:ascii="Arial" w:eastAsiaTheme="minorHAnsi" w:hAnsi="Arial" w:cs="Arial"/>
            <w:sz w:val="20"/>
            <w:szCs w:val="20"/>
            <w:lang w:val="en-AU"/>
            <w:rPrChange w:id="105" w:author="Helene Marsh" w:date="2022-04-30T11:58:00Z">
              <w:rPr>
                <w:rFonts w:ascii="Arial Narrow" w:eastAsiaTheme="minorHAnsi" w:hAnsi="Arial Narrow" w:cs="Times-Roman"/>
                <w:sz w:val="20"/>
                <w:szCs w:val="20"/>
                <w:lang w:val="en-AU"/>
              </w:rPr>
            </w:rPrChange>
          </w:rPr>
          <w:delText xml:space="preserve"> Memorandum of Un</w:delText>
        </w:r>
        <w:r w:rsidR="00FD3DB3" w:rsidRPr="00906645" w:rsidDel="00CC0342">
          <w:rPr>
            <w:rFonts w:ascii="Arial" w:eastAsiaTheme="minorHAnsi" w:hAnsi="Arial" w:cs="Arial"/>
            <w:sz w:val="20"/>
            <w:szCs w:val="20"/>
            <w:lang w:val="en-AU"/>
            <w:rPrChange w:id="106" w:author="Helene Marsh" w:date="2022-04-30T11:58:00Z">
              <w:rPr>
                <w:rFonts w:ascii="Arial Narrow" w:eastAsiaTheme="minorHAnsi" w:hAnsi="Arial Narrow" w:cs="Times-Roman"/>
                <w:sz w:val="20"/>
                <w:szCs w:val="20"/>
                <w:lang w:val="en-AU"/>
              </w:rPr>
            </w:rPrChange>
          </w:rPr>
          <w:delText xml:space="preserve">derstanding (henceforth Dugong MOU) </w:delText>
        </w:r>
      </w:del>
      <w:r w:rsidR="00FD3DB3" w:rsidRPr="00906645">
        <w:rPr>
          <w:rFonts w:ascii="Arial" w:eastAsiaTheme="minorHAnsi" w:hAnsi="Arial" w:cs="Arial"/>
          <w:sz w:val="20"/>
          <w:szCs w:val="20"/>
          <w:lang w:val="en-AU"/>
          <w:rPrChange w:id="107" w:author="Helene Marsh" w:date="2022-04-30T11:58:00Z">
            <w:rPr>
              <w:rFonts w:ascii="Arial Narrow" w:eastAsiaTheme="minorHAnsi" w:hAnsi="Arial Narrow" w:cs="Times-Roman"/>
              <w:sz w:val="20"/>
              <w:szCs w:val="20"/>
              <w:lang w:val="en-AU"/>
            </w:rPr>
          </w:rPrChange>
        </w:rPr>
        <w:t>. The M</w:t>
      </w:r>
      <w:ins w:id="108" w:author="Helene Marsh [2]" w:date="2022-04-29T14:28:00Z">
        <w:r w:rsidR="00A87B8F" w:rsidRPr="00906645">
          <w:rPr>
            <w:rFonts w:ascii="Arial" w:eastAsiaTheme="minorHAnsi" w:hAnsi="Arial" w:cs="Arial"/>
            <w:sz w:val="20"/>
            <w:szCs w:val="20"/>
            <w:lang w:val="en-AU"/>
          </w:rPr>
          <w:t>o</w:t>
        </w:r>
      </w:ins>
      <w:del w:id="109" w:author="Helene Marsh [2]" w:date="2022-04-29T14:28:00Z">
        <w:r w:rsidR="00FD3DB3" w:rsidRPr="00906645" w:rsidDel="00A87B8F">
          <w:rPr>
            <w:rFonts w:ascii="Arial" w:eastAsiaTheme="minorHAnsi" w:hAnsi="Arial" w:cs="Arial"/>
            <w:sz w:val="20"/>
            <w:szCs w:val="20"/>
            <w:lang w:val="en-AU"/>
            <w:rPrChange w:id="110" w:author="Helene Marsh" w:date="2022-04-30T11:58:00Z">
              <w:rPr>
                <w:rFonts w:ascii="Arial Narrow" w:eastAsiaTheme="minorHAnsi" w:hAnsi="Arial Narrow" w:cs="Times-Roman"/>
                <w:sz w:val="20"/>
                <w:szCs w:val="20"/>
                <w:lang w:val="en-AU"/>
              </w:rPr>
            </w:rPrChange>
          </w:rPr>
          <w:delText>O</w:delText>
        </w:r>
      </w:del>
      <w:r w:rsidR="00FD3DB3" w:rsidRPr="00906645">
        <w:rPr>
          <w:rFonts w:ascii="Arial" w:eastAsiaTheme="minorHAnsi" w:hAnsi="Arial" w:cs="Arial"/>
          <w:sz w:val="20"/>
          <w:szCs w:val="20"/>
          <w:lang w:val="en-AU"/>
          <w:rPrChange w:id="111" w:author="Helene Marsh" w:date="2022-04-30T11:58:00Z">
            <w:rPr>
              <w:rFonts w:ascii="Arial Narrow" w:eastAsiaTheme="minorHAnsi" w:hAnsi="Arial Narrow" w:cs="Times-Roman"/>
              <w:sz w:val="20"/>
              <w:szCs w:val="20"/>
              <w:lang w:val="en-AU"/>
            </w:rPr>
          </w:rPrChange>
        </w:rPr>
        <w:t xml:space="preserve">U stipulates that the Conservation </w:t>
      </w:r>
      <w:r w:rsidRPr="00906645">
        <w:rPr>
          <w:rFonts w:ascii="Arial" w:eastAsiaTheme="minorHAnsi" w:hAnsi="Arial" w:cs="Arial"/>
          <w:sz w:val="20"/>
          <w:szCs w:val="20"/>
          <w:lang w:val="en-AU"/>
          <w:rPrChange w:id="112" w:author="Helene Marsh" w:date="2022-04-30T11:58:00Z">
            <w:rPr>
              <w:rFonts w:ascii="Arial Narrow" w:eastAsiaTheme="minorHAnsi" w:hAnsi="Arial Narrow" w:cs="Times-Roman"/>
              <w:sz w:val="20"/>
              <w:szCs w:val="20"/>
              <w:lang w:val="en-AU"/>
            </w:rPr>
          </w:rPrChange>
        </w:rPr>
        <w:t xml:space="preserve">and Management Plan </w:t>
      </w:r>
      <w:ins w:id="113" w:author="Helene Marsh" w:date="2022-04-29T11:25:00Z">
        <w:r w:rsidR="006300FE" w:rsidRPr="00906645">
          <w:rPr>
            <w:rFonts w:ascii="Arial" w:eastAsiaTheme="minorHAnsi" w:hAnsi="Arial" w:cs="Arial"/>
            <w:sz w:val="20"/>
            <w:szCs w:val="20"/>
            <w:lang w:val="en-AU"/>
          </w:rPr>
          <w:t>(henceforth CMP</w:t>
        </w:r>
        <w:r w:rsidR="00CC0342" w:rsidRPr="00906645">
          <w:rPr>
            <w:rFonts w:ascii="Arial" w:eastAsiaTheme="minorHAnsi" w:hAnsi="Arial" w:cs="Arial"/>
            <w:sz w:val="20"/>
            <w:szCs w:val="20"/>
            <w:lang w:val="en-AU"/>
            <w:rPrChange w:id="114" w:author="Helene Marsh" w:date="2022-04-30T11:58:00Z">
              <w:rPr>
                <w:rFonts w:ascii="Arial Narrow" w:eastAsiaTheme="minorHAnsi" w:hAnsi="Arial Narrow" w:cs="Times-Roman"/>
                <w:sz w:val="20"/>
                <w:szCs w:val="20"/>
                <w:lang w:val="en-AU"/>
              </w:rPr>
            </w:rPrChange>
          </w:rPr>
          <w:t xml:space="preserve">) </w:t>
        </w:r>
      </w:ins>
      <w:r w:rsidRPr="00906645">
        <w:rPr>
          <w:rFonts w:ascii="Arial" w:eastAsiaTheme="minorHAnsi" w:hAnsi="Arial" w:cs="Arial"/>
          <w:sz w:val="20"/>
          <w:szCs w:val="20"/>
          <w:lang w:val="en-AU"/>
          <w:rPrChange w:id="115" w:author="Helene Marsh" w:date="2022-04-30T11:58:00Z">
            <w:rPr>
              <w:rFonts w:ascii="Arial Narrow" w:eastAsiaTheme="minorHAnsi" w:hAnsi="Arial Narrow" w:cs="Times-Roman"/>
              <w:sz w:val="20"/>
              <w:szCs w:val="20"/>
              <w:lang w:val="en-AU"/>
            </w:rPr>
          </w:rPrChange>
        </w:rPr>
        <w:t>will address:</w:t>
      </w:r>
    </w:p>
    <w:p w14:paraId="07FA1C06" w14:textId="2AFFC607" w:rsidR="00CC0342" w:rsidRPr="00906645" w:rsidDel="006300FE" w:rsidRDefault="00CC0342">
      <w:pPr>
        <w:widowControl/>
        <w:adjustRightInd w:val="0"/>
        <w:ind w:hanging="340"/>
        <w:rPr>
          <w:del w:id="116" w:author="Helene Marsh" w:date="2022-04-29T11:38:00Z"/>
          <w:rFonts w:ascii="Arial" w:eastAsiaTheme="minorHAnsi" w:hAnsi="Arial" w:cs="Arial"/>
          <w:sz w:val="20"/>
          <w:szCs w:val="20"/>
          <w:lang w:val="en-AU"/>
          <w:rPrChange w:id="117" w:author="Helene Marsh" w:date="2022-04-30T11:58:00Z">
            <w:rPr>
              <w:del w:id="118" w:author="Helene Marsh" w:date="2022-04-29T11:38:00Z"/>
              <w:rFonts w:ascii="Arial Narrow" w:eastAsiaTheme="minorHAnsi" w:hAnsi="Arial Narrow" w:cs="Times-Roman"/>
              <w:sz w:val="20"/>
              <w:szCs w:val="20"/>
              <w:lang w:val="en-AU"/>
            </w:rPr>
          </w:rPrChange>
        </w:rPr>
        <w:pPrChange w:id="119" w:author="Helene Marsh" w:date="2022-04-30T11:23:00Z">
          <w:pPr>
            <w:widowControl/>
            <w:adjustRightInd w:val="0"/>
          </w:pPr>
        </w:pPrChange>
      </w:pPr>
    </w:p>
    <w:p w14:paraId="7515B5AB" w14:textId="77777777" w:rsidR="001976B9" w:rsidRPr="00906645" w:rsidRDefault="001976B9">
      <w:pPr>
        <w:widowControl/>
        <w:adjustRightInd w:val="0"/>
        <w:ind w:left="284" w:hanging="340"/>
        <w:rPr>
          <w:rFonts w:ascii="Arial" w:eastAsiaTheme="minorHAnsi" w:hAnsi="Arial" w:cs="Arial"/>
          <w:sz w:val="20"/>
          <w:szCs w:val="20"/>
          <w:lang w:val="en-AU"/>
          <w:rPrChange w:id="120" w:author="Helene Marsh" w:date="2022-04-30T11:58:00Z">
            <w:rPr>
              <w:rFonts w:ascii="Arial Narrow" w:eastAsiaTheme="minorHAnsi" w:hAnsi="Arial Narrow" w:cs="Times-Roman"/>
              <w:sz w:val="20"/>
              <w:szCs w:val="20"/>
              <w:lang w:val="en-AU"/>
            </w:rPr>
          </w:rPrChange>
        </w:rPr>
        <w:pPrChange w:id="121" w:author="Helene Marsh" w:date="2022-04-30T11:23:00Z">
          <w:pPr>
            <w:widowControl/>
            <w:adjustRightInd w:val="0"/>
            <w:ind w:left="284"/>
          </w:pPr>
        </w:pPrChange>
      </w:pPr>
      <w:r w:rsidRPr="00906645">
        <w:rPr>
          <w:rFonts w:ascii="Arial" w:eastAsiaTheme="minorHAnsi" w:hAnsi="Arial" w:cs="Arial"/>
          <w:sz w:val="20"/>
          <w:szCs w:val="20"/>
          <w:lang w:val="en-AU"/>
          <w:rPrChange w:id="122" w:author="Helene Marsh" w:date="2022-04-30T11:58:00Z">
            <w:rPr>
              <w:rFonts w:ascii="Arial Narrow" w:eastAsiaTheme="minorHAnsi" w:hAnsi="Arial Narrow" w:cs="Times-Roman"/>
              <w:sz w:val="20"/>
              <w:szCs w:val="20"/>
              <w:lang w:val="en-AU"/>
            </w:rPr>
          </w:rPrChange>
        </w:rPr>
        <w:t>(a) Direct and indirect causes of dugong mortality;</w:t>
      </w:r>
    </w:p>
    <w:p w14:paraId="5CE750B0" w14:textId="77777777" w:rsidR="001976B9" w:rsidRPr="00906645" w:rsidRDefault="001976B9">
      <w:pPr>
        <w:widowControl/>
        <w:adjustRightInd w:val="0"/>
        <w:ind w:left="284" w:hanging="340"/>
        <w:rPr>
          <w:rFonts w:ascii="Arial" w:eastAsiaTheme="minorHAnsi" w:hAnsi="Arial" w:cs="Arial"/>
          <w:sz w:val="20"/>
          <w:szCs w:val="20"/>
          <w:lang w:val="en-AU"/>
          <w:rPrChange w:id="123" w:author="Helene Marsh" w:date="2022-04-30T11:58:00Z">
            <w:rPr>
              <w:rFonts w:ascii="Arial Narrow" w:eastAsiaTheme="minorHAnsi" w:hAnsi="Arial Narrow" w:cs="Times-Roman"/>
              <w:sz w:val="20"/>
              <w:szCs w:val="20"/>
              <w:lang w:val="en-AU"/>
            </w:rPr>
          </w:rPrChange>
        </w:rPr>
        <w:pPrChange w:id="124" w:author="Helene Marsh" w:date="2022-04-30T11:23:00Z">
          <w:pPr>
            <w:widowControl/>
            <w:adjustRightInd w:val="0"/>
            <w:ind w:left="284"/>
          </w:pPr>
        </w:pPrChange>
      </w:pPr>
      <w:r w:rsidRPr="00906645">
        <w:rPr>
          <w:rFonts w:ascii="Arial" w:eastAsiaTheme="minorHAnsi" w:hAnsi="Arial" w:cs="Arial"/>
          <w:sz w:val="20"/>
          <w:szCs w:val="20"/>
          <w:lang w:val="en-AU"/>
          <w:rPrChange w:id="125" w:author="Helene Marsh" w:date="2022-04-30T11:58:00Z">
            <w:rPr>
              <w:rFonts w:ascii="Arial Narrow" w:eastAsiaTheme="minorHAnsi" w:hAnsi="Arial Narrow" w:cs="Times-Roman"/>
              <w:sz w:val="20"/>
              <w:szCs w:val="20"/>
              <w:lang w:val="en-AU"/>
            </w:rPr>
          </w:rPrChange>
        </w:rPr>
        <w:t>(b) Research and monitoring of dugong populations;</w:t>
      </w:r>
    </w:p>
    <w:p w14:paraId="310F5B9C" w14:textId="77777777" w:rsidR="001976B9" w:rsidRPr="00906645" w:rsidRDefault="001976B9">
      <w:pPr>
        <w:widowControl/>
        <w:adjustRightInd w:val="0"/>
        <w:ind w:left="284" w:hanging="340"/>
        <w:rPr>
          <w:rFonts w:ascii="Arial" w:eastAsiaTheme="minorHAnsi" w:hAnsi="Arial" w:cs="Arial"/>
          <w:sz w:val="20"/>
          <w:szCs w:val="20"/>
          <w:lang w:val="en-AU"/>
          <w:rPrChange w:id="126" w:author="Helene Marsh" w:date="2022-04-30T11:58:00Z">
            <w:rPr>
              <w:rFonts w:ascii="Arial Narrow" w:eastAsiaTheme="minorHAnsi" w:hAnsi="Arial Narrow" w:cs="Times-Roman"/>
              <w:sz w:val="20"/>
              <w:szCs w:val="20"/>
              <w:lang w:val="en-AU"/>
            </w:rPr>
          </w:rPrChange>
        </w:rPr>
        <w:pPrChange w:id="127" w:author="Helene Marsh" w:date="2022-04-30T11:23:00Z">
          <w:pPr>
            <w:widowControl/>
            <w:adjustRightInd w:val="0"/>
            <w:ind w:left="284"/>
          </w:pPr>
        </w:pPrChange>
      </w:pPr>
      <w:r w:rsidRPr="00906645">
        <w:rPr>
          <w:rFonts w:ascii="Arial" w:eastAsiaTheme="minorHAnsi" w:hAnsi="Arial" w:cs="Arial"/>
          <w:sz w:val="20"/>
          <w:szCs w:val="20"/>
          <w:lang w:val="en-AU"/>
          <w:rPrChange w:id="128" w:author="Helene Marsh" w:date="2022-04-30T11:58:00Z">
            <w:rPr>
              <w:rFonts w:ascii="Arial Narrow" w:eastAsiaTheme="minorHAnsi" w:hAnsi="Arial Narrow" w:cs="Times-Roman"/>
              <w:sz w:val="20"/>
              <w:szCs w:val="20"/>
              <w:lang w:val="en-AU"/>
            </w:rPr>
          </w:rPrChange>
        </w:rPr>
        <w:t>(c) Protection, conservation and management of habitats;</w:t>
      </w:r>
    </w:p>
    <w:p w14:paraId="353A4A30" w14:textId="77777777" w:rsidR="001976B9" w:rsidRPr="00906645" w:rsidRDefault="001976B9">
      <w:pPr>
        <w:widowControl/>
        <w:adjustRightInd w:val="0"/>
        <w:ind w:left="284" w:hanging="340"/>
        <w:rPr>
          <w:rFonts w:ascii="Arial" w:eastAsiaTheme="minorHAnsi" w:hAnsi="Arial" w:cs="Arial"/>
          <w:sz w:val="20"/>
          <w:szCs w:val="20"/>
          <w:lang w:val="en-AU"/>
          <w:rPrChange w:id="129" w:author="Helene Marsh" w:date="2022-04-30T11:58:00Z">
            <w:rPr>
              <w:rFonts w:ascii="Arial Narrow" w:eastAsiaTheme="minorHAnsi" w:hAnsi="Arial Narrow" w:cs="Times-Roman"/>
              <w:sz w:val="20"/>
              <w:szCs w:val="20"/>
              <w:lang w:val="en-AU"/>
            </w:rPr>
          </w:rPrChange>
        </w:rPr>
        <w:pPrChange w:id="130" w:author="Helene Marsh" w:date="2022-04-30T11:23:00Z">
          <w:pPr>
            <w:widowControl/>
            <w:adjustRightInd w:val="0"/>
            <w:ind w:left="284"/>
          </w:pPr>
        </w:pPrChange>
      </w:pPr>
      <w:r w:rsidRPr="00906645">
        <w:rPr>
          <w:rFonts w:ascii="Arial" w:eastAsiaTheme="minorHAnsi" w:hAnsi="Arial" w:cs="Arial"/>
          <w:sz w:val="20"/>
          <w:szCs w:val="20"/>
          <w:lang w:val="en-AU"/>
          <w:rPrChange w:id="131" w:author="Helene Marsh" w:date="2022-04-30T11:58:00Z">
            <w:rPr>
              <w:rFonts w:ascii="Arial Narrow" w:eastAsiaTheme="minorHAnsi" w:hAnsi="Arial Narrow" w:cs="Times-Roman"/>
              <w:sz w:val="20"/>
              <w:szCs w:val="20"/>
              <w:lang w:val="en-AU"/>
            </w:rPr>
          </w:rPrChange>
        </w:rPr>
        <w:t>(d) Research into and monitoring of important dugong habitats;</w:t>
      </w:r>
    </w:p>
    <w:p w14:paraId="183CD71A" w14:textId="77777777" w:rsidR="001976B9" w:rsidRPr="00906645" w:rsidRDefault="001976B9">
      <w:pPr>
        <w:widowControl/>
        <w:adjustRightInd w:val="0"/>
        <w:ind w:left="284" w:hanging="340"/>
        <w:rPr>
          <w:rFonts w:ascii="Arial" w:eastAsiaTheme="minorHAnsi" w:hAnsi="Arial" w:cs="Arial"/>
          <w:sz w:val="20"/>
          <w:szCs w:val="20"/>
          <w:lang w:val="en-AU"/>
          <w:rPrChange w:id="132" w:author="Helene Marsh" w:date="2022-04-30T11:58:00Z">
            <w:rPr>
              <w:rFonts w:ascii="Arial Narrow" w:eastAsiaTheme="minorHAnsi" w:hAnsi="Arial Narrow" w:cs="Times-Roman"/>
              <w:sz w:val="20"/>
              <w:szCs w:val="20"/>
              <w:lang w:val="en-AU"/>
            </w:rPr>
          </w:rPrChange>
        </w:rPr>
        <w:pPrChange w:id="133" w:author="Helene Marsh" w:date="2022-04-30T11:23:00Z">
          <w:pPr>
            <w:widowControl/>
            <w:adjustRightInd w:val="0"/>
            <w:ind w:left="284"/>
          </w:pPr>
        </w:pPrChange>
      </w:pPr>
      <w:r w:rsidRPr="00906645">
        <w:rPr>
          <w:rFonts w:ascii="Arial" w:eastAsiaTheme="minorHAnsi" w:hAnsi="Arial" w:cs="Arial"/>
          <w:sz w:val="20"/>
          <w:szCs w:val="20"/>
          <w:lang w:val="en-AU"/>
          <w:rPrChange w:id="134" w:author="Helene Marsh" w:date="2022-04-30T11:58:00Z">
            <w:rPr>
              <w:rFonts w:ascii="Arial Narrow" w:eastAsiaTheme="minorHAnsi" w:hAnsi="Arial Narrow" w:cs="Times-Roman"/>
              <w:sz w:val="20"/>
              <w:szCs w:val="20"/>
              <w:lang w:val="en-AU"/>
            </w:rPr>
          </w:rPrChange>
        </w:rPr>
        <w:t>(e) Awareness of dugong conservation;</w:t>
      </w:r>
    </w:p>
    <w:p w14:paraId="7114B4BE" w14:textId="77777777" w:rsidR="001976B9" w:rsidRPr="00906645" w:rsidRDefault="001976B9">
      <w:pPr>
        <w:widowControl/>
        <w:adjustRightInd w:val="0"/>
        <w:ind w:left="284" w:hanging="340"/>
        <w:rPr>
          <w:rFonts w:ascii="Arial" w:eastAsiaTheme="minorHAnsi" w:hAnsi="Arial" w:cs="Arial"/>
          <w:sz w:val="20"/>
          <w:szCs w:val="20"/>
          <w:lang w:val="en-AU"/>
          <w:rPrChange w:id="135" w:author="Helene Marsh" w:date="2022-04-30T11:58:00Z">
            <w:rPr>
              <w:rFonts w:ascii="Arial Narrow" w:eastAsiaTheme="minorHAnsi" w:hAnsi="Arial Narrow" w:cs="Times-Roman"/>
              <w:sz w:val="20"/>
              <w:szCs w:val="20"/>
              <w:lang w:val="en-AU"/>
            </w:rPr>
          </w:rPrChange>
        </w:rPr>
        <w:pPrChange w:id="136" w:author="Helene Marsh" w:date="2022-04-30T11:23:00Z">
          <w:pPr>
            <w:widowControl/>
            <w:adjustRightInd w:val="0"/>
            <w:ind w:left="284"/>
          </w:pPr>
        </w:pPrChange>
      </w:pPr>
      <w:r w:rsidRPr="00906645">
        <w:rPr>
          <w:rFonts w:ascii="Arial" w:eastAsiaTheme="minorHAnsi" w:hAnsi="Arial" w:cs="Arial"/>
          <w:sz w:val="20"/>
          <w:szCs w:val="20"/>
          <w:lang w:val="en-AU"/>
          <w:rPrChange w:id="137" w:author="Helene Marsh" w:date="2022-04-30T11:58:00Z">
            <w:rPr>
              <w:rFonts w:ascii="Arial Narrow" w:eastAsiaTheme="minorHAnsi" w:hAnsi="Arial Narrow" w:cs="Times-Roman"/>
              <w:sz w:val="20"/>
              <w:szCs w:val="20"/>
              <w:lang w:val="en-AU"/>
            </w:rPr>
          </w:rPrChange>
        </w:rPr>
        <w:t>(f) National, regional and international cooperation;</w:t>
      </w:r>
    </w:p>
    <w:p w14:paraId="4266D4FC" w14:textId="77777777" w:rsidR="001976B9" w:rsidRPr="00906645" w:rsidRDefault="001976B9">
      <w:pPr>
        <w:widowControl/>
        <w:adjustRightInd w:val="0"/>
        <w:ind w:left="284" w:hanging="340"/>
        <w:rPr>
          <w:rFonts w:ascii="Arial" w:eastAsiaTheme="minorHAnsi" w:hAnsi="Arial" w:cs="Arial"/>
          <w:sz w:val="20"/>
          <w:szCs w:val="20"/>
          <w:lang w:val="en-AU"/>
          <w:rPrChange w:id="138" w:author="Helene Marsh" w:date="2022-04-30T11:58:00Z">
            <w:rPr>
              <w:rFonts w:ascii="Arial Narrow" w:eastAsiaTheme="minorHAnsi" w:hAnsi="Arial Narrow" w:cs="Times-Roman"/>
              <w:sz w:val="20"/>
              <w:szCs w:val="20"/>
              <w:lang w:val="en-AU"/>
            </w:rPr>
          </w:rPrChange>
        </w:rPr>
        <w:pPrChange w:id="139" w:author="Helene Marsh" w:date="2022-04-30T11:23:00Z">
          <w:pPr>
            <w:widowControl/>
            <w:adjustRightInd w:val="0"/>
            <w:ind w:left="284"/>
          </w:pPr>
        </w:pPrChange>
      </w:pPr>
      <w:r w:rsidRPr="00906645">
        <w:rPr>
          <w:rFonts w:ascii="Arial" w:eastAsiaTheme="minorHAnsi" w:hAnsi="Arial" w:cs="Arial"/>
          <w:sz w:val="20"/>
          <w:szCs w:val="20"/>
          <w:lang w:val="en-AU"/>
          <w:rPrChange w:id="140" w:author="Helene Marsh" w:date="2022-04-30T11:58:00Z">
            <w:rPr>
              <w:rFonts w:ascii="Arial Narrow" w:eastAsiaTheme="minorHAnsi" w:hAnsi="Arial Narrow" w:cs="Times-Roman"/>
              <w:sz w:val="20"/>
              <w:szCs w:val="20"/>
              <w:lang w:val="en-AU"/>
            </w:rPr>
          </w:rPrChange>
        </w:rPr>
        <w:t>(g) Implementation of the MoU;</w:t>
      </w:r>
    </w:p>
    <w:p w14:paraId="6783FCFB" w14:textId="4E78C9ED" w:rsidR="00FD3DB3" w:rsidRPr="00906645" w:rsidRDefault="001976B9">
      <w:pPr>
        <w:widowControl/>
        <w:adjustRightInd w:val="0"/>
        <w:ind w:left="284" w:hanging="340"/>
        <w:rPr>
          <w:rFonts w:ascii="Arial" w:eastAsiaTheme="minorHAnsi" w:hAnsi="Arial" w:cs="Arial"/>
          <w:sz w:val="20"/>
          <w:szCs w:val="20"/>
          <w:lang w:val="en-AU"/>
          <w:rPrChange w:id="141" w:author="Helene Marsh" w:date="2022-04-30T11:58:00Z">
            <w:rPr>
              <w:rFonts w:ascii="Arial Narrow" w:eastAsiaTheme="minorHAnsi" w:hAnsi="Arial Narrow" w:cs="Times-Roman"/>
              <w:sz w:val="20"/>
              <w:szCs w:val="20"/>
              <w:lang w:val="en-AU"/>
            </w:rPr>
          </w:rPrChange>
        </w:rPr>
        <w:pPrChange w:id="142" w:author="Helene Marsh" w:date="2022-04-30T11:23:00Z">
          <w:pPr>
            <w:widowControl/>
            <w:adjustRightInd w:val="0"/>
            <w:ind w:left="284"/>
          </w:pPr>
        </w:pPrChange>
      </w:pPr>
      <w:r w:rsidRPr="00906645">
        <w:rPr>
          <w:rFonts w:ascii="Arial" w:eastAsiaTheme="minorHAnsi" w:hAnsi="Arial" w:cs="Arial"/>
          <w:sz w:val="20"/>
          <w:szCs w:val="20"/>
          <w:lang w:val="en-AU"/>
          <w:rPrChange w:id="143" w:author="Helene Marsh" w:date="2022-04-30T11:58:00Z">
            <w:rPr>
              <w:rFonts w:ascii="Arial Narrow" w:eastAsiaTheme="minorHAnsi" w:hAnsi="Arial Narrow" w:cs="Times-Roman"/>
              <w:sz w:val="20"/>
              <w:szCs w:val="20"/>
              <w:lang w:val="en-AU"/>
            </w:rPr>
          </w:rPrChange>
        </w:rPr>
        <w:t>(h) Legal protection of</w:t>
      </w:r>
      <w:r w:rsidR="00FD3DB3" w:rsidRPr="00906645">
        <w:rPr>
          <w:rFonts w:ascii="Arial" w:eastAsiaTheme="minorHAnsi" w:hAnsi="Arial" w:cs="Arial"/>
          <w:sz w:val="20"/>
          <w:szCs w:val="20"/>
          <w:lang w:val="en-AU"/>
          <w:rPrChange w:id="144" w:author="Helene Marsh" w:date="2022-04-30T11:58:00Z">
            <w:rPr>
              <w:rFonts w:ascii="Arial Narrow" w:eastAsiaTheme="minorHAnsi" w:hAnsi="Arial Narrow" w:cs="Times-Roman"/>
              <w:sz w:val="20"/>
              <w:szCs w:val="20"/>
              <w:lang w:val="en-AU"/>
            </w:rPr>
          </w:rPrChange>
        </w:rPr>
        <w:t xml:space="preserve"> dugong</w:t>
      </w:r>
      <w:r w:rsidR="002A4332" w:rsidRPr="00906645">
        <w:rPr>
          <w:rFonts w:ascii="Arial" w:eastAsiaTheme="minorHAnsi" w:hAnsi="Arial" w:cs="Arial"/>
          <w:sz w:val="20"/>
          <w:szCs w:val="20"/>
          <w:lang w:val="en-AU"/>
          <w:rPrChange w:id="145" w:author="Helene Marsh" w:date="2022-04-30T11:58:00Z">
            <w:rPr>
              <w:rFonts w:ascii="Arial Narrow" w:eastAsiaTheme="minorHAnsi" w:hAnsi="Arial Narrow" w:cs="Times-Roman"/>
              <w:sz w:val="20"/>
              <w:szCs w:val="20"/>
              <w:lang w:val="en-AU"/>
            </w:rPr>
          </w:rPrChange>
        </w:rPr>
        <w:t>s</w:t>
      </w:r>
      <w:r w:rsidR="00FD3DB3" w:rsidRPr="00906645">
        <w:rPr>
          <w:rFonts w:ascii="Arial" w:eastAsiaTheme="minorHAnsi" w:hAnsi="Arial" w:cs="Arial"/>
          <w:sz w:val="20"/>
          <w:szCs w:val="20"/>
          <w:lang w:val="en-AU"/>
          <w:rPrChange w:id="146" w:author="Helene Marsh" w:date="2022-04-30T11:58:00Z">
            <w:rPr>
              <w:rFonts w:ascii="Arial Narrow" w:eastAsiaTheme="minorHAnsi" w:hAnsi="Arial Narrow" w:cs="Times-Roman"/>
              <w:sz w:val="20"/>
              <w:szCs w:val="20"/>
              <w:lang w:val="en-AU"/>
            </w:rPr>
          </w:rPrChange>
        </w:rPr>
        <w:t xml:space="preserve"> and their habitats; and</w:t>
      </w:r>
    </w:p>
    <w:p w14:paraId="0FE1B5B4" w14:textId="6E573A26" w:rsidR="00FD3DB3" w:rsidRPr="00906645" w:rsidRDefault="001976B9">
      <w:pPr>
        <w:widowControl/>
        <w:adjustRightInd w:val="0"/>
        <w:ind w:left="284" w:hanging="340"/>
        <w:rPr>
          <w:rFonts w:ascii="Arial" w:eastAsiaTheme="minorHAnsi" w:hAnsi="Arial" w:cs="Arial"/>
          <w:sz w:val="20"/>
          <w:szCs w:val="20"/>
          <w:lang w:val="en-AU"/>
          <w:rPrChange w:id="147" w:author="Helene Marsh" w:date="2022-04-30T11:58:00Z">
            <w:rPr>
              <w:rFonts w:ascii="Arial Narrow" w:eastAsiaTheme="minorHAnsi" w:hAnsi="Arial Narrow" w:cs="Times-Roman"/>
              <w:sz w:val="20"/>
              <w:szCs w:val="20"/>
              <w:lang w:val="en-AU"/>
            </w:rPr>
          </w:rPrChange>
        </w:rPr>
        <w:pPrChange w:id="148" w:author="Helene Marsh" w:date="2022-04-30T11:23:00Z">
          <w:pPr>
            <w:widowControl/>
            <w:adjustRightInd w:val="0"/>
            <w:ind w:left="284"/>
          </w:pPr>
        </w:pPrChange>
      </w:pPr>
      <w:r w:rsidRPr="00906645">
        <w:rPr>
          <w:rFonts w:ascii="Arial" w:eastAsiaTheme="minorHAnsi" w:hAnsi="Arial" w:cs="Arial"/>
          <w:sz w:val="20"/>
          <w:szCs w:val="20"/>
          <w:lang w:val="en-AU"/>
          <w:rPrChange w:id="149" w:author="Helene Marsh" w:date="2022-04-30T11:58:00Z">
            <w:rPr>
              <w:rFonts w:ascii="Arial Narrow" w:eastAsiaTheme="minorHAnsi" w:hAnsi="Arial Narrow" w:cs="Times-Roman"/>
              <w:sz w:val="20"/>
              <w:szCs w:val="20"/>
              <w:lang w:val="en-AU"/>
            </w:rPr>
          </w:rPrChange>
        </w:rPr>
        <w:t>(i) Capacity building at all levels.</w:t>
      </w:r>
    </w:p>
    <w:p w14:paraId="367EF8B2" w14:textId="77777777" w:rsidR="00CC0342" w:rsidRPr="00906645" w:rsidRDefault="00CC0342" w:rsidP="00D939D1">
      <w:pPr>
        <w:widowControl/>
        <w:adjustRightInd w:val="0"/>
        <w:rPr>
          <w:ins w:id="150" w:author="Helene Marsh" w:date="2022-04-29T11:25:00Z"/>
          <w:rFonts w:ascii="Arial" w:eastAsiaTheme="minorHAnsi" w:hAnsi="Arial" w:cs="Arial"/>
          <w:sz w:val="20"/>
          <w:szCs w:val="20"/>
          <w:lang w:val="en-AU"/>
          <w:rPrChange w:id="151" w:author="Helene Marsh" w:date="2022-04-30T11:58:00Z">
            <w:rPr>
              <w:ins w:id="152" w:author="Helene Marsh" w:date="2022-04-29T11:25:00Z"/>
              <w:rFonts w:ascii="Arial Narrow" w:eastAsiaTheme="minorHAnsi" w:hAnsi="Arial Narrow" w:cs="Times-Roman"/>
              <w:sz w:val="20"/>
              <w:szCs w:val="20"/>
              <w:lang w:val="en-AU"/>
            </w:rPr>
          </w:rPrChange>
        </w:rPr>
      </w:pPr>
    </w:p>
    <w:p w14:paraId="0559982B" w14:textId="28383DB2" w:rsidR="009F25B4" w:rsidRPr="00906645" w:rsidRDefault="0089505A" w:rsidP="00D939D1">
      <w:pPr>
        <w:widowControl/>
        <w:adjustRightInd w:val="0"/>
        <w:rPr>
          <w:rFonts w:ascii="Arial" w:eastAsiaTheme="minorHAnsi" w:hAnsi="Arial" w:cs="Arial"/>
          <w:sz w:val="20"/>
          <w:szCs w:val="20"/>
          <w:lang w:val="en-AU"/>
          <w:rPrChange w:id="153" w:author="Helene Marsh" w:date="2022-04-30T11:58:00Z">
            <w:rPr>
              <w:rFonts w:ascii="Arial Narrow" w:eastAsiaTheme="minorHAnsi" w:hAnsi="Arial Narrow" w:cs="Times-Roman"/>
              <w:sz w:val="20"/>
              <w:szCs w:val="20"/>
              <w:lang w:val="en-AU"/>
            </w:rPr>
          </w:rPrChange>
        </w:rPr>
      </w:pPr>
      <w:r w:rsidRPr="00906645">
        <w:rPr>
          <w:rFonts w:ascii="Arial" w:eastAsiaTheme="minorHAnsi" w:hAnsi="Arial" w:cs="Arial"/>
          <w:sz w:val="20"/>
          <w:szCs w:val="20"/>
          <w:lang w:val="en-AU"/>
          <w:rPrChange w:id="154" w:author="Helene Marsh" w:date="2022-04-30T11:58:00Z">
            <w:rPr>
              <w:rFonts w:ascii="Arial Narrow" w:eastAsiaTheme="minorHAnsi" w:hAnsi="Arial Narrow" w:cs="Times-Roman"/>
              <w:sz w:val="20"/>
              <w:szCs w:val="20"/>
              <w:lang w:val="en-AU"/>
            </w:rPr>
          </w:rPrChange>
        </w:rPr>
        <w:t xml:space="preserve">These </w:t>
      </w:r>
      <w:del w:id="155" w:author="Helene Marsh" w:date="2022-05-01T10:22:00Z">
        <w:r w:rsidRPr="00906645" w:rsidDel="00D27546">
          <w:rPr>
            <w:rFonts w:ascii="Arial" w:eastAsiaTheme="minorHAnsi" w:hAnsi="Arial" w:cs="Arial"/>
            <w:sz w:val="20"/>
            <w:szCs w:val="20"/>
            <w:lang w:val="en-AU"/>
            <w:rPrChange w:id="156" w:author="Helene Marsh" w:date="2022-04-30T11:58:00Z">
              <w:rPr>
                <w:rFonts w:ascii="Arial Narrow" w:eastAsiaTheme="minorHAnsi" w:hAnsi="Arial Narrow" w:cs="Times-Roman"/>
                <w:sz w:val="20"/>
                <w:szCs w:val="20"/>
                <w:lang w:val="en-AU"/>
              </w:rPr>
            </w:rPrChange>
          </w:rPr>
          <w:delText xml:space="preserve">matters </w:delText>
        </w:r>
      </w:del>
      <w:ins w:id="157" w:author="Helene Marsh" w:date="2022-05-01T10:22:00Z">
        <w:r w:rsidR="00D27546">
          <w:rPr>
            <w:rFonts w:ascii="Arial" w:eastAsiaTheme="minorHAnsi" w:hAnsi="Arial" w:cs="Arial"/>
            <w:sz w:val="20"/>
            <w:szCs w:val="20"/>
            <w:lang w:val="en-AU"/>
          </w:rPr>
          <w:t xml:space="preserve">topics </w:t>
        </w:r>
      </w:ins>
      <w:r w:rsidRPr="00906645">
        <w:rPr>
          <w:rFonts w:ascii="Arial" w:eastAsiaTheme="minorHAnsi" w:hAnsi="Arial" w:cs="Arial"/>
          <w:sz w:val="20"/>
          <w:szCs w:val="20"/>
          <w:lang w:val="en-AU"/>
          <w:rPrChange w:id="158" w:author="Helene Marsh" w:date="2022-04-30T11:58:00Z">
            <w:rPr>
              <w:rFonts w:ascii="Arial Narrow" w:eastAsiaTheme="minorHAnsi" w:hAnsi="Arial Narrow" w:cs="Times-Roman"/>
              <w:sz w:val="20"/>
              <w:szCs w:val="20"/>
              <w:lang w:val="en-AU"/>
            </w:rPr>
          </w:rPrChange>
        </w:rPr>
        <w:t xml:space="preserve">have been retained </w:t>
      </w:r>
      <w:ins w:id="159" w:author="Helene Marsh" w:date="2022-05-01T10:22:00Z">
        <w:r w:rsidR="00D27546">
          <w:rPr>
            <w:rFonts w:ascii="Arial" w:eastAsiaTheme="minorHAnsi" w:hAnsi="Arial" w:cs="Arial"/>
            <w:sz w:val="20"/>
            <w:szCs w:val="20"/>
            <w:lang w:val="en-AU"/>
          </w:rPr>
          <w:t xml:space="preserve">in the objectives </w:t>
        </w:r>
      </w:ins>
      <w:del w:id="160" w:author="Helene Marsh" w:date="2022-05-01T10:22:00Z">
        <w:r w:rsidRPr="00906645" w:rsidDel="00D27546">
          <w:rPr>
            <w:rFonts w:ascii="Arial" w:eastAsiaTheme="minorHAnsi" w:hAnsi="Arial" w:cs="Arial"/>
            <w:sz w:val="20"/>
            <w:szCs w:val="20"/>
            <w:lang w:val="en-AU"/>
            <w:rPrChange w:id="161" w:author="Helene Marsh" w:date="2022-04-30T11:58:00Z">
              <w:rPr>
                <w:rFonts w:ascii="Arial Narrow" w:eastAsiaTheme="minorHAnsi" w:hAnsi="Arial Narrow" w:cs="Times-Roman"/>
                <w:sz w:val="20"/>
                <w:szCs w:val="20"/>
                <w:lang w:val="en-AU"/>
              </w:rPr>
            </w:rPrChange>
          </w:rPr>
          <w:delText xml:space="preserve">in </w:delText>
        </w:r>
      </w:del>
      <w:ins w:id="162" w:author="Helene Marsh" w:date="2022-05-01T10:22:00Z">
        <w:r w:rsidR="00D27546">
          <w:rPr>
            <w:rFonts w:ascii="Arial" w:eastAsiaTheme="minorHAnsi" w:hAnsi="Arial" w:cs="Arial"/>
            <w:sz w:val="20"/>
            <w:szCs w:val="20"/>
            <w:lang w:val="en-AU"/>
          </w:rPr>
          <w:t xml:space="preserve">of </w:t>
        </w:r>
      </w:ins>
      <w:r w:rsidRPr="00906645">
        <w:rPr>
          <w:rFonts w:ascii="Arial" w:eastAsiaTheme="minorHAnsi" w:hAnsi="Arial" w:cs="Arial"/>
          <w:sz w:val="20"/>
          <w:szCs w:val="20"/>
          <w:lang w:val="en-AU"/>
          <w:rPrChange w:id="163" w:author="Helene Marsh" w:date="2022-04-30T11:58:00Z">
            <w:rPr>
              <w:rFonts w:ascii="Arial Narrow" w:eastAsiaTheme="minorHAnsi" w:hAnsi="Arial Narrow" w:cs="Times-Roman"/>
              <w:sz w:val="20"/>
              <w:szCs w:val="20"/>
              <w:lang w:val="en-AU"/>
            </w:rPr>
          </w:rPrChange>
        </w:rPr>
        <w:t xml:space="preserve">the </w:t>
      </w:r>
      <w:del w:id="164" w:author="Helene Marsh" w:date="2022-04-29T11:25:00Z">
        <w:r w:rsidRPr="00906645" w:rsidDel="00CC0342">
          <w:rPr>
            <w:rFonts w:ascii="Arial" w:eastAsiaTheme="minorHAnsi" w:hAnsi="Arial" w:cs="Arial"/>
            <w:sz w:val="20"/>
            <w:szCs w:val="20"/>
            <w:lang w:val="en-AU"/>
            <w:rPrChange w:id="165" w:author="Helene Marsh" w:date="2022-04-30T11:58:00Z">
              <w:rPr>
                <w:rFonts w:ascii="Arial Narrow" w:eastAsiaTheme="minorHAnsi" w:hAnsi="Arial Narrow" w:cs="Times-Roman"/>
                <w:sz w:val="20"/>
                <w:szCs w:val="20"/>
                <w:lang w:val="en-AU"/>
              </w:rPr>
            </w:rPrChange>
          </w:rPr>
          <w:delText xml:space="preserve">revised </w:delText>
        </w:r>
      </w:del>
      <w:ins w:id="166" w:author="Helene Marsh" w:date="2022-04-29T11:25:00Z">
        <w:r w:rsidR="00CC0342" w:rsidRPr="00906645">
          <w:rPr>
            <w:rFonts w:ascii="Arial" w:eastAsiaTheme="minorHAnsi" w:hAnsi="Arial" w:cs="Arial"/>
            <w:sz w:val="20"/>
            <w:szCs w:val="20"/>
            <w:lang w:val="en-AU"/>
            <w:rPrChange w:id="167" w:author="Helene Marsh" w:date="2022-04-30T11:58:00Z">
              <w:rPr>
                <w:rFonts w:ascii="Arial Narrow" w:eastAsiaTheme="minorHAnsi" w:hAnsi="Arial Narrow" w:cs="Times-Roman"/>
                <w:sz w:val="20"/>
                <w:szCs w:val="20"/>
                <w:lang w:val="en-AU"/>
              </w:rPr>
            </w:rPrChange>
          </w:rPr>
          <w:t xml:space="preserve">2022 </w:t>
        </w:r>
      </w:ins>
      <w:ins w:id="168" w:author="Helene Marsh" w:date="2022-04-29T11:38:00Z">
        <w:r w:rsidR="006300FE" w:rsidRPr="00906645">
          <w:rPr>
            <w:rFonts w:ascii="Arial" w:eastAsiaTheme="minorHAnsi" w:hAnsi="Arial" w:cs="Arial"/>
            <w:sz w:val="20"/>
            <w:szCs w:val="20"/>
            <w:lang w:val="en-AU"/>
          </w:rPr>
          <w:t>CMP</w:t>
        </w:r>
      </w:ins>
      <w:del w:id="169" w:author="Helene Marsh" w:date="2022-04-29T11:38:00Z">
        <w:r w:rsidRPr="00906645" w:rsidDel="006300FE">
          <w:rPr>
            <w:rFonts w:ascii="Arial" w:eastAsiaTheme="minorHAnsi" w:hAnsi="Arial" w:cs="Arial"/>
            <w:sz w:val="20"/>
            <w:szCs w:val="20"/>
            <w:lang w:val="en-AU"/>
            <w:rPrChange w:id="170" w:author="Helene Marsh" w:date="2022-04-30T11:58:00Z">
              <w:rPr>
                <w:rFonts w:ascii="Arial Narrow" w:eastAsiaTheme="minorHAnsi" w:hAnsi="Arial Narrow" w:cs="Times-Roman"/>
                <w:sz w:val="20"/>
                <w:szCs w:val="20"/>
                <w:lang w:val="en-AU"/>
              </w:rPr>
            </w:rPrChange>
          </w:rPr>
          <w:delText>Plan</w:delText>
        </w:r>
      </w:del>
      <w:del w:id="171" w:author="Helene Marsh" w:date="2022-04-29T11:25:00Z">
        <w:r w:rsidRPr="00906645" w:rsidDel="00CC0342">
          <w:rPr>
            <w:rFonts w:ascii="Arial" w:eastAsiaTheme="minorHAnsi" w:hAnsi="Arial" w:cs="Arial"/>
            <w:sz w:val="20"/>
            <w:szCs w:val="20"/>
            <w:lang w:val="en-AU"/>
            <w:rPrChange w:id="172" w:author="Helene Marsh" w:date="2022-04-30T11:58:00Z">
              <w:rPr>
                <w:rFonts w:ascii="Arial Narrow" w:eastAsiaTheme="minorHAnsi" w:hAnsi="Arial Narrow" w:cs="Times-Roman"/>
                <w:sz w:val="20"/>
                <w:szCs w:val="20"/>
                <w:lang w:val="en-AU"/>
              </w:rPr>
            </w:rPrChange>
          </w:rPr>
          <w:delText xml:space="preserve"> for approval by the Signatory States</w:delText>
        </w:r>
      </w:del>
      <w:r w:rsidRPr="00906645">
        <w:rPr>
          <w:rFonts w:ascii="Arial" w:eastAsiaTheme="minorHAnsi" w:hAnsi="Arial" w:cs="Arial"/>
          <w:sz w:val="20"/>
          <w:szCs w:val="20"/>
          <w:lang w:val="en-AU"/>
          <w:rPrChange w:id="173" w:author="Helene Marsh" w:date="2022-04-30T11:58:00Z">
            <w:rPr>
              <w:rFonts w:ascii="Arial Narrow" w:eastAsiaTheme="minorHAnsi" w:hAnsi="Arial Narrow" w:cs="Times-Roman"/>
              <w:sz w:val="20"/>
              <w:szCs w:val="20"/>
              <w:lang w:val="en-AU"/>
            </w:rPr>
          </w:rPrChange>
        </w:rPr>
        <w:t xml:space="preserve">.  </w:t>
      </w:r>
    </w:p>
    <w:p w14:paraId="06C506BD" w14:textId="77777777" w:rsidR="009F25B4" w:rsidRPr="00906645" w:rsidRDefault="009F25B4" w:rsidP="00D939D1">
      <w:pPr>
        <w:widowControl/>
        <w:adjustRightInd w:val="0"/>
        <w:rPr>
          <w:rFonts w:ascii="Arial" w:eastAsiaTheme="minorHAnsi" w:hAnsi="Arial" w:cs="Arial"/>
          <w:sz w:val="20"/>
          <w:szCs w:val="20"/>
          <w:lang w:val="en-AU"/>
          <w:rPrChange w:id="174" w:author="Helene Marsh" w:date="2022-04-30T11:58:00Z">
            <w:rPr>
              <w:rFonts w:ascii="Arial Narrow" w:eastAsiaTheme="minorHAnsi" w:hAnsi="Arial Narrow" w:cs="Times-Roman"/>
              <w:sz w:val="20"/>
              <w:szCs w:val="20"/>
              <w:lang w:val="en-AU"/>
            </w:rPr>
          </w:rPrChange>
        </w:rPr>
      </w:pPr>
    </w:p>
    <w:p w14:paraId="235EC32F" w14:textId="4E262A12" w:rsidR="00FD3DB3" w:rsidRPr="00906645" w:rsidRDefault="0089505A" w:rsidP="00D939D1">
      <w:pPr>
        <w:widowControl/>
        <w:adjustRightInd w:val="0"/>
        <w:rPr>
          <w:rFonts w:ascii="Arial" w:eastAsiaTheme="minorHAnsi" w:hAnsi="Arial" w:cs="Arial"/>
          <w:iCs/>
          <w:sz w:val="20"/>
          <w:szCs w:val="20"/>
          <w:lang w:val="en-AU"/>
          <w:rPrChange w:id="175" w:author="Helene Marsh" w:date="2022-04-30T11:58:00Z">
            <w:rPr>
              <w:rFonts w:ascii="Arial Narrow" w:eastAsiaTheme="minorHAnsi" w:hAnsi="Arial Narrow" w:cs="Times-Italic"/>
              <w:iCs/>
              <w:sz w:val="20"/>
              <w:szCs w:val="20"/>
              <w:lang w:val="en-AU"/>
            </w:rPr>
          </w:rPrChange>
        </w:rPr>
      </w:pPr>
      <w:r w:rsidRPr="00906645">
        <w:rPr>
          <w:rFonts w:ascii="Arial" w:eastAsiaTheme="minorHAnsi" w:hAnsi="Arial" w:cs="Arial"/>
          <w:sz w:val="20"/>
          <w:szCs w:val="20"/>
          <w:lang w:val="en-AU"/>
          <w:rPrChange w:id="176" w:author="Helene Marsh" w:date="2022-04-30T11:58:00Z">
            <w:rPr>
              <w:rFonts w:ascii="Arial Narrow" w:eastAsiaTheme="minorHAnsi" w:hAnsi="Arial Narrow" w:cs="Times-Roman"/>
              <w:sz w:val="20"/>
              <w:szCs w:val="20"/>
              <w:lang w:val="en-AU"/>
            </w:rPr>
          </w:rPrChange>
        </w:rPr>
        <w:t xml:space="preserve">The 2007 Plan listed examples of </w:t>
      </w:r>
      <w:ins w:id="177" w:author="Helene Marsh" w:date="2022-04-30T11:25:00Z">
        <w:r w:rsidR="00831CA3" w:rsidRPr="00906645">
          <w:rPr>
            <w:rFonts w:ascii="Arial" w:eastAsiaTheme="minorHAnsi" w:hAnsi="Arial" w:cs="Arial"/>
            <w:sz w:val="20"/>
            <w:szCs w:val="20"/>
            <w:lang w:val="en-AU"/>
          </w:rPr>
          <w:t xml:space="preserve">many of the </w:t>
        </w:r>
      </w:ins>
      <w:r w:rsidRPr="00906645">
        <w:rPr>
          <w:rFonts w:ascii="Arial" w:eastAsiaTheme="minorHAnsi" w:hAnsi="Arial" w:cs="Arial"/>
          <w:sz w:val="20"/>
          <w:szCs w:val="20"/>
          <w:lang w:val="en-AU"/>
          <w:rPrChange w:id="178" w:author="Helene Marsh" w:date="2022-04-30T11:58:00Z">
            <w:rPr>
              <w:rFonts w:ascii="Arial Narrow" w:eastAsiaTheme="minorHAnsi" w:hAnsi="Arial Narrow" w:cs="Times-Roman"/>
              <w:sz w:val="20"/>
              <w:szCs w:val="20"/>
              <w:lang w:val="en-AU"/>
            </w:rPr>
          </w:rPrChange>
        </w:rPr>
        <w:t xml:space="preserve">specific actions that could be implemented under the CMP in an </w:t>
      </w:r>
      <w:ins w:id="179" w:author="Helene Marsh" w:date="2022-04-29T11:27:00Z">
        <w:r w:rsidR="00CC0342" w:rsidRPr="00906645">
          <w:rPr>
            <w:rFonts w:ascii="Arial" w:eastAsiaTheme="minorHAnsi" w:hAnsi="Arial" w:cs="Arial"/>
            <w:sz w:val="20"/>
            <w:szCs w:val="20"/>
            <w:lang w:val="en-AU"/>
            <w:rPrChange w:id="180" w:author="Helene Marsh" w:date="2022-04-30T11:58:00Z">
              <w:rPr>
                <w:rFonts w:ascii="Arial Narrow" w:eastAsiaTheme="minorHAnsi" w:hAnsi="Arial Narrow" w:cs="Times-Roman"/>
                <w:sz w:val="20"/>
                <w:szCs w:val="20"/>
                <w:lang w:val="en-AU"/>
              </w:rPr>
            </w:rPrChange>
          </w:rPr>
          <w:t>a</w:t>
        </w:r>
      </w:ins>
      <w:del w:id="181" w:author="Helene Marsh" w:date="2022-04-29T11:27:00Z">
        <w:r w:rsidRPr="00906645" w:rsidDel="00CC0342">
          <w:rPr>
            <w:rFonts w:ascii="Arial" w:eastAsiaTheme="minorHAnsi" w:hAnsi="Arial" w:cs="Arial"/>
            <w:sz w:val="20"/>
            <w:szCs w:val="20"/>
            <w:lang w:val="en-AU"/>
            <w:rPrChange w:id="182" w:author="Helene Marsh" w:date="2022-04-30T11:58:00Z">
              <w:rPr>
                <w:rFonts w:ascii="Arial Narrow" w:eastAsiaTheme="minorHAnsi" w:hAnsi="Arial Narrow" w:cs="Times-Roman"/>
                <w:sz w:val="20"/>
                <w:szCs w:val="20"/>
                <w:lang w:val="en-AU"/>
              </w:rPr>
            </w:rPrChange>
          </w:rPr>
          <w:delText>A</w:delText>
        </w:r>
      </w:del>
      <w:r w:rsidRPr="00906645">
        <w:rPr>
          <w:rFonts w:ascii="Arial" w:eastAsiaTheme="minorHAnsi" w:hAnsi="Arial" w:cs="Arial"/>
          <w:sz w:val="20"/>
          <w:szCs w:val="20"/>
          <w:lang w:val="en-AU"/>
          <w:rPrChange w:id="183" w:author="Helene Marsh" w:date="2022-04-30T11:58:00Z">
            <w:rPr>
              <w:rFonts w:ascii="Arial Narrow" w:eastAsiaTheme="minorHAnsi" w:hAnsi="Arial Narrow" w:cs="Times-Roman"/>
              <w:sz w:val="20"/>
              <w:szCs w:val="20"/>
              <w:lang w:val="en-AU"/>
            </w:rPr>
          </w:rPrChange>
        </w:rPr>
        <w:t>nnexe</w:t>
      </w:r>
      <w:ins w:id="184" w:author="Helene Marsh" w:date="2022-04-30T11:25:00Z">
        <w:r w:rsidR="00831CA3" w:rsidRPr="00906645">
          <w:rPr>
            <w:rFonts w:ascii="Arial" w:eastAsiaTheme="minorHAnsi" w:hAnsi="Arial" w:cs="Arial"/>
            <w:sz w:val="20"/>
            <w:szCs w:val="20"/>
            <w:lang w:val="en-AU"/>
          </w:rPr>
          <w:t>,</w:t>
        </w:r>
      </w:ins>
      <w:r w:rsidRPr="00906645">
        <w:rPr>
          <w:rFonts w:ascii="Arial" w:eastAsiaTheme="minorHAnsi" w:hAnsi="Arial" w:cs="Arial"/>
          <w:sz w:val="20"/>
          <w:szCs w:val="20"/>
          <w:lang w:val="en-AU"/>
          <w:rPrChange w:id="185" w:author="Helene Marsh" w:date="2022-04-30T11:58:00Z">
            <w:rPr>
              <w:rFonts w:ascii="Arial Narrow" w:eastAsiaTheme="minorHAnsi" w:hAnsi="Arial Narrow" w:cs="Times-Roman"/>
              <w:sz w:val="20"/>
              <w:szCs w:val="20"/>
              <w:lang w:val="en-AU"/>
            </w:rPr>
          </w:rPrChange>
        </w:rPr>
        <w:t xml:space="preserve"> as </w:t>
      </w:r>
      <w:r w:rsidRPr="00906645">
        <w:rPr>
          <w:rFonts w:ascii="Arial" w:eastAsiaTheme="minorHAnsi" w:hAnsi="Arial" w:cs="Arial"/>
          <w:iCs/>
          <w:sz w:val="20"/>
          <w:szCs w:val="20"/>
          <w:lang w:val="en-AU"/>
          <w:rPrChange w:id="186" w:author="Helene Marsh" w:date="2022-04-30T11:58:00Z">
            <w:rPr>
              <w:rFonts w:ascii="Arial Narrow" w:eastAsiaTheme="minorHAnsi" w:hAnsi="Arial Narrow" w:cs="Times-Italic"/>
              <w:iCs/>
              <w:sz w:val="20"/>
              <w:szCs w:val="20"/>
              <w:lang w:val="en-AU"/>
            </w:rPr>
          </w:rPrChange>
        </w:rPr>
        <w:t>an indication of the types of activities that could take place at local, national and regional scales.  The preamble to th</w:t>
      </w:r>
      <w:ins w:id="187" w:author="Helene Marsh" w:date="2022-04-29T11:27:00Z">
        <w:r w:rsidR="00CC0342" w:rsidRPr="00906645">
          <w:rPr>
            <w:rFonts w:ascii="Arial" w:eastAsiaTheme="minorHAnsi" w:hAnsi="Arial" w:cs="Arial"/>
            <w:iCs/>
            <w:sz w:val="20"/>
            <w:szCs w:val="20"/>
            <w:lang w:val="en-AU"/>
            <w:rPrChange w:id="188" w:author="Helene Marsh" w:date="2022-04-30T11:58:00Z">
              <w:rPr>
                <w:rFonts w:ascii="Arial Narrow" w:eastAsiaTheme="minorHAnsi" w:hAnsi="Arial Narrow" w:cs="Times-Italic"/>
                <w:iCs/>
                <w:sz w:val="20"/>
                <w:szCs w:val="20"/>
                <w:lang w:val="en-AU"/>
              </w:rPr>
            </w:rPrChange>
          </w:rPr>
          <w:t>is a</w:t>
        </w:r>
      </w:ins>
      <w:del w:id="189" w:author="Helene Marsh" w:date="2022-04-29T11:27:00Z">
        <w:r w:rsidRPr="00906645" w:rsidDel="00CC0342">
          <w:rPr>
            <w:rFonts w:ascii="Arial" w:eastAsiaTheme="minorHAnsi" w:hAnsi="Arial" w:cs="Arial"/>
            <w:iCs/>
            <w:sz w:val="20"/>
            <w:szCs w:val="20"/>
            <w:lang w:val="en-AU"/>
            <w:rPrChange w:id="190" w:author="Helene Marsh" w:date="2022-04-30T11:58:00Z">
              <w:rPr>
                <w:rFonts w:ascii="Arial Narrow" w:eastAsiaTheme="minorHAnsi" w:hAnsi="Arial Narrow" w:cs="Times-Italic"/>
                <w:iCs/>
                <w:sz w:val="20"/>
                <w:szCs w:val="20"/>
                <w:lang w:val="en-AU"/>
              </w:rPr>
            </w:rPrChange>
          </w:rPr>
          <w:delText>e A</w:delText>
        </w:r>
      </w:del>
      <w:r w:rsidRPr="00906645">
        <w:rPr>
          <w:rFonts w:ascii="Arial" w:eastAsiaTheme="minorHAnsi" w:hAnsi="Arial" w:cs="Arial"/>
          <w:iCs/>
          <w:sz w:val="20"/>
          <w:szCs w:val="20"/>
          <w:lang w:val="en-AU"/>
          <w:rPrChange w:id="191" w:author="Helene Marsh" w:date="2022-04-30T11:58:00Z">
            <w:rPr>
              <w:rFonts w:ascii="Arial Narrow" w:eastAsiaTheme="minorHAnsi" w:hAnsi="Arial Narrow" w:cs="Times-Italic"/>
              <w:iCs/>
              <w:sz w:val="20"/>
              <w:szCs w:val="20"/>
              <w:lang w:val="en-AU"/>
            </w:rPr>
          </w:rPrChange>
        </w:rPr>
        <w:t>nnexe noted that some of the example</w:t>
      </w:r>
      <w:ins w:id="192" w:author="Helene Marsh" w:date="2022-05-01T10:22:00Z">
        <w:r w:rsidR="00D27546">
          <w:rPr>
            <w:rFonts w:ascii="Arial" w:eastAsiaTheme="minorHAnsi" w:hAnsi="Arial" w:cs="Arial"/>
            <w:iCs/>
            <w:sz w:val="20"/>
            <w:szCs w:val="20"/>
            <w:lang w:val="en-AU"/>
          </w:rPr>
          <w:t xml:space="preserve"> actions</w:t>
        </w:r>
      </w:ins>
      <w:del w:id="193" w:author="Helene Marsh" w:date="2022-05-01T10:22:00Z">
        <w:r w:rsidRPr="00906645" w:rsidDel="00D27546">
          <w:rPr>
            <w:rFonts w:ascii="Arial" w:eastAsiaTheme="minorHAnsi" w:hAnsi="Arial" w:cs="Arial"/>
            <w:iCs/>
            <w:sz w:val="20"/>
            <w:szCs w:val="20"/>
            <w:lang w:val="en-AU"/>
            <w:rPrChange w:id="194" w:author="Helene Marsh" w:date="2022-04-30T11:58:00Z">
              <w:rPr>
                <w:rFonts w:ascii="Arial Narrow" w:eastAsiaTheme="minorHAnsi" w:hAnsi="Arial Narrow" w:cs="Times-Italic"/>
                <w:iCs/>
                <w:sz w:val="20"/>
                <w:szCs w:val="20"/>
                <w:lang w:val="en-AU"/>
              </w:rPr>
            </w:rPrChange>
          </w:rPr>
          <w:delText>s</w:delText>
        </w:r>
      </w:del>
      <w:r w:rsidRPr="00906645">
        <w:rPr>
          <w:rFonts w:ascii="Arial" w:eastAsiaTheme="minorHAnsi" w:hAnsi="Arial" w:cs="Arial"/>
          <w:iCs/>
          <w:sz w:val="20"/>
          <w:szCs w:val="20"/>
          <w:lang w:val="en-AU"/>
          <w:rPrChange w:id="195" w:author="Helene Marsh" w:date="2022-04-30T11:58:00Z">
            <w:rPr>
              <w:rFonts w:ascii="Arial Narrow" w:eastAsiaTheme="minorHAnsi" w:hAnsi="Arial Narrow" w:cs="Times-Italic"/>
              <w:iCs/>
              <w:sz w:val="20"/>
              <w:szCs w:val="20"/>
              <w:lang w:val="en-AU"/>
            </w:rPr>
          </w:rPrChange>
        </w:rPr>
        <w:t xml:space="preserve"> are </w:t>
      </w:r>
      <w:del w:id="196" w:author="Helene Marsh" w:date="2022-04-29T11:26:00Z">
        <w:r w:rsidR="00D37B66" w:rsidRPr="00906645" w:rsidDel="00CC0342">
          <w:rPr>
            <w:rFonts w:ascii="Arial" w:eastAsiaTheme="minorHAnsi" w:hAnsi="Arial" w:cs="Arial"/>
            <w:iCs/>
            <w:sz w:val="20"/>
            <w:szCs w:val="20"/>
            <w:lang w:val="en-AU"/>
            <w:rPrChange w:id="197" w:author="Helene Marsh" w:date="2022-04-30T11:58:00Z">
              <w:rPr>
                <w:rFonts w:ascii="Arial Narrow" w:eastAsiaTheme="minorHAnsi" w:hAnsi="Arial Narrow" w:cs="Times-Italic"/>
                <w:iCs/>
                <w:sz w:val="20"/>
                <w:szCs w:val="20"/>
                <w:lang w:val="en-AU"/>
              </w:rPr>
            </w:rPrChange>
          </w:rPr>
          <w:delText xml:space="preserve">only </w:delText>
        </w:r>
      </w:del>
      <w:r w:rsidRPr="00906645">
        <w:rPr>
          <w:rFonts w:ascii="Arial" w:eastAsiaTheme="minorHAnsi" w:hAnsi="Arial" w:cs="Arial"/>
          <w:iCs/>
          <w:sz w:val="20"/>
          <w:szCs w:val="20"/>
          <w:lang w:val="en-AU"/>
          <w:rPrChange w:id="198" w:author="Helene Marsh" w:date="2022-04-30T11:58:00Z">
            <w:rPr>
              <w:rFonts w:ascii="Arial Narrow" w:eastAsiaTheme="minorHAnsi" w:hAnsi="Arial Narrow" w:cs="Times-Italic"/>
              <w:iCs/>
              <w:sz w:val="20"/>
              <w:szCs w:val="20"/>
              <w:lang w:val="en-AU"/>
            </w:rPr>
          </w:rPrChange>
        </w:rPr>
        <w:t xml:space="preserve">applicable </w:t>
      </w:r>
      <w:ins w:id="199" w:author="Helene Marsh" w:date="2022-04-30T11:25:00Z">
        <w:r w:rsidR="00831CA3" w:rsidRPr="00906645">
          <w:rPr>
            <w:rFonts w:ascii="Arial" w:eastAsiaTheme="minorHAnsi" w:hAnsi="Arial" w:cs="Arial"/>
            <w:iCs/>
            <w:sz w:val="20"/>
            <w:szCs w:val="20"/>
            <w:lang w:val="en-AU"/>
          </w:rPr>
          <w:t xml:space="preserve">only </w:t>
        </w:r>
      </w:ins>
      <w:r w:rsidR="00BA39FD" w:rsidRPr="00906645">
        <w:rPr>
          <w:rFonts w:ascii="Arial" w:eastAsiaTheme="minorHAnsi" w:hAnsi="Arial" w:cs="Arial"/>
          <w:iCs/>
          <w:sz w:val="20"/>
          <w:szCs w:val="20"/>
          <w:lang w:val="en-AU"/>
          <w:rPrChange w:id="200" w:author="Helene Marsh" w:date="2022-04-30T11:58:00Z">
            <w:rPr>
              <w:rFonts w:ascii="Arial Narrow" w:eastAsiaTheme="minorHAnsi" w:hAnsi="Arial Narrow" w:cs="Times-Italic"/>
              <w:iCs/>
              <w:sz w:val="20"/>
              <w:szCs w:val="20"/>
              <w:lang w:val="en-AU"/>
            </w:rPr>
          </w:rPrChange>
        </w:rPr>
        <w:t xml:space="preserve">in </w:t>
      </w:r>
      <w:del w:id="201" w:author="Helene Marsh" w:date="2022-04-30T11:25:00Z">
        <w:r w:rsidRPr="00906645" w:rsidDel="00831CA3">
          <w:rPr>
            <w:rFonts w:ascii="Arial" w:eastAsiaTheme="minorHAnsi" w:hAnsi="Arial" w:cs="Arial"/>
            <w:iCs/>
            <w:sz w:val="20"/>
            <w:szCs w:val="20"/>
            <w:lang w:val="en-AU"/>
            <w:rPrChange w:id="202" w:author="Helene Marsh" w:date="2022-04-30T11:58:00Z">
              <w:rPr>
                <w:rFonts w:ascii="Arial Narrow" w:eastAsiaTheme="minorHAnsi" w:hAnsi="Arial Narrow" w:cs="Times-Italic"/>
                <w:iCs/>
                <w:sz w:val="20"/>
                <w:szCs w:val="20"/>
                <w:lang w:val="en-AU"/>
              </w:rPr>
            </w:rPrChange>
          </w:rPr>
          <w:delText xml:space="preserve">some </w:delText>
        </w:r>
      </w:del>
      <w:ins w:id="203" w:author="Helene Marsh" w:date="2022-04-30T11:25:00Z">
        <w:r w:rsidR="00831CA3" w:rsidRPr="00906645">
          <w:rPr>
            <w:rFonts w:ascii="Arial" w:eastAsiaTheme="minorHAnsi" w:hAnsi="Arial" w:cs="Arial"/>
            <w:iCs/>
            <w:sz w:val="20"/>
            <w:szCs w:val="20"/>
            <w:lang w:val="en-AU"/>
          </w:rPr>
          <w:t xml:space="preserve">certain </w:t>
        </w:r>
      </w:ins>
      <w:r w:rsidRPr="00906645">
        <w:rPr>
          <w:rFonts w:ascii="Arial" w:eastAsiaTheme="minorHAnsi" w:hAnsi="Arial" w:cs="Arial"/>
          <w:iCs/>
          <w:sz w:val="20"/>
          <w:szCs w:val="20"/>
          <w:lang w:val="en-AU"/>
          <w:rPrChange w:id="204" w:author="Helene Marsh" w:date="2022-04-30T11:58:00Z">
            <w:rPr>
              <w:rFonts w:ascii="Arial Narrow" w:eastAsiaTheme="minorHAnsi" w:hAnsi="Arial Narrow" w:cs="Times-Italic"/>
              <w:iCs/>
              <w:sz w:val="20"/>
              <w:szCs w:val="20"/>
              <w:lang w:val="en-AU"/>
            </w:rPr>
          </w:rPrChange>
        </w:rPr>
        <w:t>areas</w:t>
      </w:r>
      <w:del w:id="205" w:author="Helene Marsh" w:date="2022-04-30T11:26:00Z">
        <w:r w:rsidRPr="00906645" w:rsidDel="00831CA3">
          <w:rPr>
            <w:rFonts w:ascii="Arial" w:eastAsiaTheme="minorHAnsi" w:hAnsi="Arial" w:cs="Arial"/>
            <w:iCs/>
            <w:sz w:val="20"/>
            <w:szCs w:val="20"/>
            <w:lang w:val="en-AU"/>
            <w:rPrChange w:id="206" w:author="Helene Marsh" w:date="2022-04-30T11:58:00Z">
              <w:rPr>
                <w:rFonts w:ascii="Arial Narrow" w:eastAsiaTheme="minorHAnsi" w:hAnsi="Arial Narrow" w:cs="Times-Italic"/>
                <w:iCs/>
                <w:sz w:val="20"/>
                <w:szCs w:val="20"/>
                <w:lang w:val="en-AU"/>
              </w:rPr>
            </w:rPrChange>
          </w:rPr>
          <w:delText xml:space="preserve"> </w:delText>
        </w:r>
      </w:del>
      <w:ins w:id="207" w:author="Helene Marsh" w:date="2022-04-29T11:26:00Z">
        <w:r w:rsidR="00CC0342" w:rsidRPr="00906645">
          <w:rPr>
            <w:rFonts w:ascii="Arial" w:eastAsiaTheme="minorHAnsi" w:hAnsi="Arial" w:cs="Arial"/>
            <w:iCs/>
            <w:sz w:val="20"/>
            <w:szCs w:val="20"/>
            <w:lang w:val="en-AU"/>
            <w:rPrChange w:id="208" w:author="Helene Marsh" w:date="2022-04-30T11:58:00Z">
              <w:rPr>
                <w:rFonts w:ascii="Arial Narrow" w:eastAsiaTheme="minorHAnsi" w:hAnsi="Arial Narrow" w:cs="Times-Italic"/>
                <w:iCs/>
                <w:sz w:val="20"/>
                <w:szCs w:val="20"/>
                <w:lang w:val="en-AU"/>
              </w:rPr>
            </w:rPrChange>
          </w:rPr>
          <w:t xml:space="preserve">. Thus, </w:t>
        </w:r>
      </w:ins>
      <w:del w:id="209" w:author="Helene Marsh" w:date="2022-04-29T11:26:00Z">
        <w:r w:rsidRPr="00906645" w:rsidDel="00CC0342">
          <w:rPr>
            <w:rFonts w:ascii="Arial" w:eastAsiaTheme="minorHAnsi" w:hAnsi="Arial" w:cs="Arial"/>
            <w:iCs/>
            <w:sz w:val="20"/>
            <w:szCs w:val="20"/>
            <w:lang w:val="en-AU"/>
            <w:rPrChange w:id="210" w:author="Helene Marsh" w:date="2022-04-30T11:58:00Z">
              <w:rPr>
                <w:rFonts w:ascii="Arial Narrow" w:eastAsiaTheme="minorHAnsi" w:hAnsi="Arial Narrow" w:cs="Times-Italic"/>
                <w:iCs/>
                <w:sz w:val="20"/>
                <w:szCs w:val="20"/>
                <w:lang w:val="en-AU"/>
              </w:rPr>
            </w:rPrChange>
          </w:rPr>
          <w:delText xml:space="preserve">and </w:delText>
        </w:r>
      </w:del>
      <w:r w:rsidRPr="00906645">
        <w:rPr>
          <w:rFonts w:ascii="Arial" w:eastAsiaTheme="minorHAnsi" w:hAnsi="Arial" w:cs="Arial"/>
          <w:iCs/>
          <w:sz w:val="20"/>
          <w:szCs w:val="20"/>
          <w:lang w:val="en-AU"/>
          <w:rPrChange w:id="211" w:author="Helene Marsh" w:date="2022-04-30T11:58:00Z">
            <w:rPr>
              <w:rFonts w:ascii="Arial Narrow" w:eastAsiaTheme="minorHAnsi" w:hAnsi="Arial Narrow" w:cs="Times-Italic"/>
              <w:iCs/>
              <w:sz w:val="20"/>
              <w:szCs w:val="20"/>
              <w:lang w:val="en-AU"/>
            </w:rPr>
          </w:rPrChange>
        </w:rPr>
        <w:t xml:space="preserve">State Signatories to the </w:t>
      </w:r>
      <w:r w:rsidR="009F25B4" w:rsidRPr="00906645">
        <w:rPr>
          <w:rFonts w:ascii="Arial" w:eastAsiaTheme="minorHAnsi" w:hAnsi="Arial" w:cs="Arial"/>
          <w:iCs/>
          <w:sz w:val="20"/>
          <w:szCs w:val="20"/>
          <w:lang w:val="en-AU"/>
          <w:rPrChange w:id="212" w:author="Helene Marsh" w:date="2022-04-30T11:58:00Z">
            <w:rPr>
              <w:rFonts w:ascii="Arial Narrow" w:eastAsiaTheme="minorHAnsi" w:hAnsi="Arial Narrow" w:cs="Times-Italic"/>
              <w:iCs/>
              <w:sz w:val="20"/>
              <w:szCs w:val="20"/>
              <w:lang w:val="en-AU"/>
            </w:rPr>
          </w:rPrChange>
        </w:rPr>
        <w:t>M</w:t>
      </w:r>
      <w:ins w:id="213" w:author="Helene Marsh [2]" w:date="2022-04-29T14:27:00Z">
        <w:r w:rsidR="001A5457" w:rsidRPr="00906645">
          <w:rPr>
            <w:rFonts w:ascii="Arial" w:eastAsiaTheme="minorHAnsi" w:hAnsi="Arial" w:cs="Arial"/>
            <w:iCs/>
            <w:sz w:val="20"/>
            <w:szCs w:val="20"/>
            <w:lang w:val="en-AU"/>
          </w:rPr>
          <w:t>o</w:t>
        </w:r>
      </w:ins>
      <w:del w:id="214" w:author="Helene Marsh [2]" w:date="2022-04-29T14:27:00Z">
        <w:r w:rsidR="009F25B4" w:rsidRPr="00906645" w:rsidDel="001A5457">
          <w:rPr>
            <w:rFonts w:ascii="Arial" w:eastAsiaTheme="minorHAnsi" w:hAnsi="Arial" w:cs="Arial"/>
            <w:iCs/>
            <w:sz w:val="20"/>
            <w:szCs w:val="20"/>
            <w:lang w:val="en-AU"/>
            <w:rPrChange w:id="215" w:author="Helene Marsh" w:date="2022-04-30T11:58:00Z">
              <w:rPr>
                <w:rFonts w:ascii="Arial Narrow" w:eastAsiaTheme="minorHAnsi" w:hAnsi="Arial Narrow" w:cs="Times-Italic"/>
                <w:iCs/>
                <w:sz w:val="20"/>
                <w:szCs w:val="20"/>
                <w:lang w:val="en-AU"/>
              </w:rPr>
            </w:rPrChange>
          </w:rPr>
          <w:delText>O</w:delText>
        </w:r>
      </w:del>
      <w:r w:rsidR="009F25B4" w:rsidRPr="00906645">
        <w:rPr>
          <w:rFonts w:ascii="Arial" w:eastAsiaTheme="minorHAnsi" w:hAnsi="Arial" w:cs="Arial"/>
          <w:iCs/>
          <w:sz w:val="20"/>
          <w:szCs w:val="20"/>
          <w:lang w:val="en-AU"/>
          <w:rPrChange w:id="216" w:author="Helene Marsh" w:date="2022-04-30T11:58:00Z">
            <w:rPr>
              <w:rFonts w:ascii="Arial Narrow" w:eastAsiaTheme="minorHAnsi" w:hAnsi="Arial Narrow" w:cs="Times-Italic"/>
              <w:iCs/>
              <w:sz w:val="20"/>
              <w:szCs w:val="20"/>
              <w:lang w:val="en-AU"/>
            </w:rPr>
          </w:rPrChange>
        </w:rPr>
        <w:t xml:space="preserve">U </w:t>
      </w:r>
      <w:del w:id="217" w:author="Helene Marsh" w:date="2022-04-29T11:26:00Z">
        <w:r w:rsidRPr="00906645" w:rsidDel="00CC0342">
          <w:rPr>
            <w:rFonts w:ascii="Arial" w:eastAsiaTheme="minorHAnsi" w:hAnsi="Arial" w:cs="Arial"/>
            <w:iCs/>
            <w:sz w:val="20"/>
            <w:szCs w:val="20"/>
            <w:lang w:val="en-AU"/>
            <w:rPrChange w:id="218" w:author="Helene Marsh" w:date="2022-04-30T11:58:00Z">
              <w:rPr>
                <w:rFonts w:ascii="Arial Narrow" w:eastAsiaTheme="minorHAnsi" w:hAnsi="Arial Narrow" w:cs="Times-Italic"/>
                <w:iCs/>
                <w:sz w:val="20"/>
                <w:szCs w:val="20"/>
                <w:lang w:val="en-AU"/>
              </w:rPr>
            </w:rPrChange>
          </w:rPr>
          <w:delText xml:space="preserve">will </w:delText>
        </w:r>
      </w:del>
      <w:r w:rsidRPr="00906645">
        <w:rPr>
          <w:rFonts w:ascii="Arial" w:eastAsiaTheme="minorHAnsi" w:hAnsi="Arial" w:cs="Arial"/>
          <w:iCs/>
          <w:sz w:val="20"/>
          <w:szCs w:val="20"/>
          <w:lang w:val="en-AU"/>
          <w:rPrChange w:id="219" w:author="Helene Marsh" w:date="2022-04-30T11:58:00Z">
            <w:rPr>
              <w:rFonts w:ascii="Arial Narrow" w:eastAsiaTheme="minorHAnsi" w:hAnsi="Arial Narrow" w:cs="Times-Italic"/>
              <w:iCs/>
              <w:sz w:val="20"/>
              <w:szCs w:val="20"/>
              <w:lang w:val="en-AU"/>
            </w:rPr>
          </w:rPrChange>
        </w:rPr>
        <w:t>need to assess the relevance of particular approaches in th</w:t>
      </w:r>
      <w:r w:rsidR="007B0FC9" w:rsidRPr="00906645">
        <w:rPr>
          <w:rFonts w:ascii="Arial" w:eastAsiaTheme="minorHAnsi" w:hAnsi="Arial" w:cs="Arial"/>
          <w:iCs/>
          <w:sz w:val="20"/>
          <w:szCs w:val="20"/>
          <w:lang w:val="en-AU"/>
          <w:rPrChange w:id="220" w:author="Helene Marsh" w:date="2022-04-30T11:58:00Z">
            <w:rPr>
              <w:rFonts w:ascii="Arial Narrow" w:eastAsiaTheme="minorHAnsi" w:hAnsi="Arial Narrow" w:cs="Times-Italic"/>
              <w:iCs/>
              <w:sz w:val="20"/>
              <w:szCs w:val="20"/>
              <w:lang w:val="en-AU"/>
            </w:rPr>
          </w:rPrChange>
        </w:rPr>
        <w:t xml:space="preserve">e context of </w:t>
      </w:r>
      <w:r w:rsidR="007B0FC9" w:rsidRPr="00906645">
        <w:rPr>
          <w:rFonts w:ascii="Arial" w:eastAsiaTheme="minorHAnsi" w:hAnsi="Arial" w:cs="Arial"/>
          <w:iCs/>
          <w:sz w:val="20"/>
          <w:szCs w:val="20"/>
          <w:lang w:val="en-AU"/>
          <w:rPrChange w:id="221" w:author="Helene Marsh" w:date="2022-04-30T11:58:00Z">
            <w:rPr>
              <w:rFonts w:ascii="Arial Narrow" w:eastAsiaTheme="minorHAnsi" w:hAnsi="Arial Narrow" w:cs="Times-Italic"/>
              <w:iCs/>
              <w:sz w:val="20"/>
              <w:szCs w:val="20"/>
              <w:lang w:val="en-AU"/>
            </w:rPr>
          </w:rPrChange>
        </w:rPr>
        <w:lastRenderedPageBreak/>
        <w:t xml:space="preserve">their own national </w:t>
      </w:r>
      <w:r w:rsidRPr="00906645">
        <w:rPr>
          <w:rFonts w:ascii="Arial" w:eastAsiaTheme="minorHAnsi" w:hAnsi="Arial" w:cs="Arial"/>
          <w:iCs/>
          <w:sz w:val="20"/>
          <w:szCs w:val="20"/>
          <w:lang w:val="en-AU"/>
          <w:rPrChange w:id="222" w:author="Helene Marsh" w:date="2022-04-30T11:58:00Z">
            <w:rPr>
              <w:rFonts w:ascii="Arial Narrow" w:eastAsiaTheme="minorHAnsi" w:hAnsi="Arial Narrow" w:cs="Times-Italic"/>
              <w:iCs/>
              <w:sz w:val="20"/>
              <w:szCs w:val="20"/>
              <w:lang w:val="en-AU"/>
            </w:rPr>
          </w:rPrChange>
        </w:rPr>
        <w:t>circumstances</w:t>
      </w:r>
      <w:r w:rsidR="007B0FC9" w:rsidRPr="00906645">
        <w:rPr>
          <w:rFonts w:ascii="Arial" w:eastAsiaTheme="minorHAnsi" w:hAnsi="Arial" w:cs="Arial"/>
          <w:iCs/>
          <w:sz w:val="20"/>
          <w:szCs w:val="20"/>
          <w:lang w:val="en-AU"/>
          <w:rPrChange w:id="223" w:author="Helene Marsh" w:date="2022-04-30T11:58:00Z">
            <w:rPr>
              <w:rFonts w:ascii="Arial Narrow" w:eastAsiaTheme="minorHAnsi" w:hAnsi="Arial Narrow" w:cs="Times-Italic"/>
              <w:iCs/>
              <w:sz w:val="20"/>
              <w:szCs w:val="20"/>
              <w:lang w:val="en-AU"/>
            </w:rPr>
          </w:rPrChange>
        </w:rPr>
        <w:t>, a caveat that is repeated here</w:t>
      </w:r>
      <w:r w:rsidRPr="00906645">
        <w:rPr>
          <w:rFonts w:ascii="Arial" w:eastAsiaTheme="minorHAnsi" w:hAnsi="Arial" w:cs="Arial"/>
          <w:iCs/>
          <w:sz w:val="20"/>
          <w:szCs w:val="20"/>
          <w:lang w:val="en-AU"/>
          <w:rPrChange w:id="224" w:author="Helene Marsh" w:date="2022-04-30T11:58:00Z">
            <w:rPr>
              <w:rFonts w:ascii="Arial Narrow" w:eastAsiaTheme="minorHAnsi" w:hAnsi="Arial Narrow" w:cs="Times-Italic"/>
              <w:iCs/>
              <w:sz w:val="20"/>
              <w:szCs w:val="20"/>
              <w:lang w:val="en-AU"/>
            </w:rPr>
          </w:rPrChange>
        </w:rPr>
        <w:t>.</w:t>
      </w:r>
      <w:r w:rsidR="00D37B66" w:rsidRPr="00906645">
        <w:rPr>
          <w:rFonts w:ascii="Arial" w:eastAsiaTheme="minorHAnsi" w:hAnsi="Arial" w:cs="Arial"/>
          <w:sz w:val="20"/>
          <w:szCs w:val="20"/>
          <w:lang w:val="en-AU"/>
          <w:rPrChange w:id="225" w:author="Helene Marsh" w:date="2022-04-30T11:58:00Z">
            <w:rPr>
              <w:rFonts w:ascii="Arial Narrow" w:eastAsiaTheme="minorHAnsi" w:hAnsi="Arial Narrow" w:cs="Times-Roman"/>
              <w:sz w:val="20"/>
              <w:szCs w:val="20"/>
              <w:lang w:val="en-AU"/>
            </w:rPr>
          </w:rPrChange>
        </w:rPr>
        <w:t xml:space="preserve"> </w:t>
      </w:r>
      <w:del w:id="226" w:author="Helene Marsh" w:date="2022-04-29T11:27:00Z">
        <w:r w:rsidR="00D37B66" w:rsidRPr="00906645" w:rsidDel="00CC0342">
          <w:rPr>
            <w:rFonts w:ascii="Arial" w:eastAsiaTheme="minorHAnsi" w:hAnsi="Arial" w:cs="Arial"/>
            <w:sz w:val="20"/>
            <w:szCs w:val="20"/>
            <w:lang w:val="en-AU"/>
            <w:rPrChange w:id="227" w:author="Helene Marsh" w:date="2022-04-30T11:58:00Z">
              <w:rPr>
                <w:rFonts w:ascii="Arial Narrow" w:eastAsiaTheme="minorHAnsi" w:hAnsi="Arial Narrow" w:cs="Times-Roman"/>
                <w:sz w:val="20"/>
                <w:szCs w:val="20"/>
                <w:lang w:val="en-AU"/>
              </w:rPr>
            </w:rPrChange>
          </w:rPr>
          <w:delText xml:space="preserve">This Revision </w:delText>
        </w:r>
      </w:del>
      <w:ins w:id="228" w:author="Helene Marsh" w:date="2022-04-29T11:27:00Z">
        <w:r w:rsidR="00831CA3" w:rsidRPr="00906645">
          <w:rPr>
            <w:rFonts w:ascii="Arial" w:eastAsiaTheme="minorHAnsi" w:hAnsi="Arial" w:cs="Arial"/>
            <w:sz w:val="20"/>
            <w:szCs w:val="20"/>
            <w:lang w:val="en-AU"/>
          </w:rPr>
          <w:t>This</w:t>
        </w:r>
        <w:r w:rsidR="00CC0342" w:rsidRPr="00906645">
          <w:rPr>
            <w:rFonts w:ascii="Arial" w:eastAsiaTheme="minorHAnsi" w:hAnsi="Arial" w:cs="Arial"/>
            <w:sz w:val="20"/>
            <w:szCs w:val="20"/>
            <w:lang w:val="en-AU"/>
            <w:rPrChange w:id="229" w:author="Helene Marsh" w:date="2022-04-30T11:58:00Z">
              <w:rPr>
                <w:rFonts w:ascii="Arial Narrow" w:eastAsiaTheme="minorHAnsi" w:hAnsi="Arial Narrow" w:cs="Times-Roman"/>
                <w:sz w:val="20"/>
                <w:szCs w:val="20"/>
                <w:lang w:val="en-AU"/>
              </w:rPr>
            </w:rPrChange>
          </w:rPr>
          <w:t xml:space="preserve"> </w:t>
        </w:r>
      </w:ins>
      <w:ins w:id="230" w:author="Helene Marsh" w:date="2022-04-30T11:24:00Z">
        <w:r w:rsidR="00831CA3" w:rsidRPr="00906645">
          <w:rPr>
            <w:rFonts w:ascii="Arial" w:eastAsiaTheme="minorHAnsi" w:hAnsi="Arial" w:cs="Arial"/>
            <w:sz w:val="20"/>
            <w:szCs w:val="20"/>
            <w:lang w:val="en-AU"/>
          </w:rPr>
          <w:t xml:space="preserve">draft </w:t>
        </w:r>
      </w:ins>
      <w:ins w:id="231" w:author="Helene Marsh" w:date="2022-04-29T11:27:00Z">
        <w:r w:rsidR="00CC0342" w:rsidRPr="00906645">
          <w:rPr>
            <w:rFonts w:ascii="Arial" w:eastAsiaTheme="minorHAnsi" w:hAnsi="Arial" w:cs="Arial"/>
            <w:sz w:val="20"/>
            <w:szCs w:val="20"/>
            <w:lang w:val="en-AU"/>
            <w:rPrChange w:id="232" w:author="Helene Marsh" w:date="2022-04-30T11:58:00Z">
              <w:rPr>
                <w:rFonts w:ascii="Arial Narrow" w:eastAsiaTheme="minorHAnsi" w:hAnsi="Arial Narrow" w:cs="Times-Roman"/>
                <w:sz w:val="20"/>
                <w:szCs w:val="20"/>
                <w:lang w:val="en-AU"/>
              </w:rPr>
            </w:rPrChange>
          </w:rPr>
          <w:t xml:space="preserve">2022 </w:t>
        </w:r>
      </w:ins>
      <w:ins w:id="233" w:author="Helene Marsh [2]" w:date="2022-04-29T14:27:00Z">
        <w:del w:id="234" w:author="Helene Marsh" w:date="2022-04-30T11:24:00Z">
          <w:r w:rsidR="00A87B8F" w:rsidRPr="00906645" w:rsidDel="00831CA3">
            <w:rPr>
              <w:rFonts w:ascii="Arial" w:eastAsiaTheme="minorHAnsi" w:hAnsi="Arial" w:cs="Arial"/>
              <w:sz w:val="20"/>
              <w:szCs w:val="20"/>
              <w:lang w:val="en-AU"/>
            </w:rPr>
            <w:delText>o</w:delText>
          </w:r>
        </w:del>
      </w:ins>
      <w:ins w:id="235" w:author="Helene Marsh" w:date="2022-04-30T11:24:00Z">
        <w:r w:rsidR="00831CA3" w:rsidRPr="00906645">
          <w:rPr>
            <w:rFonts w:ascii="Arial" w:eastAsiaTheme="minorHAnsi" w:hAnsi="Arial" w:cs="Arial"/>
            <w:sz w:val="20"/>
            <w:szCs w:val="20"/>
            <w:lang w:val="en-AU"/>
          </w:rPr>
          <w:t xml:space="preserve">CMP </w:t>
        </w:r>
      </w:ins>
      <w:r w:rsidR="00D37B66" w:rsidRPr="00906645">
        <w:rPr>
          <w:rFonts w:ascii="Arial" w:eastAsiaTheme="minorHAnsi" w:hAnsi="Arial" w:cs="Arial"/>
          <w:sz w:val="20"/>
          <w:szCs w:val="20"/>
          <w:lang w:val="en-AU"/>
          <w:rPrChange w:id="236" w:author="Helene Marsh" w:date="2022-04-30T11:58:00Z">
            <w:rPr>
              <w:rFonts w:ascii="Arial Narrow" w:eastAsiaTheme="minorHAnsi" w:hAnsi="Arial Narrow" w:cs="Times-Roman"/>
              <w:sz w:val="20"/>
              <w:szCs w:val="20"/>
              <w:lang w:val="en-AU"/>
            </w:rPr>
          </w:rPrChange>
        </w:rPr>
        <w:t>incorporates</w:t>
      </w:r>
      <w:r w:rsidRPr="00906645">
        <w:rPr>
          <w:rFonts w:ascii="Arial" w:eastAsiaTheme="minorHAnsi" w:hAnsi="Arial" w:cs="Arial"/>
          <w:sz w:val="20"/>
          <w:szCs w:val="20"/>
          <w:lang w:val="en-AU"/>
          <w:rPrChange w:id="237" w:author="Helene Marsh" w:date="2022-04-30T11:58:00Z">
            <w:rPr>
              <w:rFonts w:ascii="Arial Narrow" w:eastAsiaTheme="minorHAnsi" w:hAnsi="Arial Narrow" w:cs="Times-Roman"/>
              <w:sz w:val="20"/>
              <w:szCs w:val="20"/>
              <w:lang w:val="en-AU"/>
            </w:rPr>
          </w:rPrChange>
        </w:rPr>
        <w:t xml:space="preserve"> examples in the body of the CMP to make the link between the examples and objectives of the CMP more explicit</w:t>
      </w:r>
      <w:ins w:id="238" w:author="Helene Marsh" w:date="2022-04-29T11:28:00Z">
        <w:r w:rsidR="00CC0342" w:rsidRPr="00906645">
          <w:rPr>
            <w:rFonts w:ascii="Arial" w:eastAsiaTheme="minorHAnsi" w:hAnsi="Arial" w:cs="Arial"/>
            <w:sz w:val="20"/>
            <w:szCs w:val="20"/>
            <w:lang w:val="en-AU"/>
            <w:rPrChange w:id="239" w:author="Helene Marsh" w:date="2022-04-30T11:58:00Z">
              <w:rPr>
                <w:rFonts w:ascii="Arial Narrow" w:eastAsiaTheme="minorHAnsi" w:hAnsi="Arial Narrow" w:cs="Times-Roman"/>
                <w:sz w:val="20"/>
                <w:szCs w:val="20"/>
                <w:lang w:val="en-AU"/>
              </w:rPr>
            </w:rPrChange>
          </w:rPr>
          <w:t xml:space="preserve">, thereby </w:t>
        </w:r>
      </w:ins>
      <w:del w:id="240" w:author="Helene Marsh" w:date="2022-04-29T11:28:00Z">
        <w:r w:rsidR="007B0FC9" w:rsidRPr="00906645" w:rsidDel="00CC0342">
          <w:rPr>
            <w:rFonts w:ascii="Arial" w:eastAsiaTheme="minorHAnsi" w:hAnsi="Arial" w:cs="Arial"/>
            <w:sz w:val="20"/>
            <w:szCs w:val="20"/>
            <w:lang w:val="en-AU"/>
            <w:rPrChange w:id="241" w:author="Helene Marsh" w:date="2022-04-30T11:58:00Z">
              <w:rPr>
                <w:rFonts w:ascii="Arial Narrow" w:eastAsiaTheme="minorHAnsi" w:hAnsi="Arial Narrow" w:cs="Times-Roman"/>
                <w:sz w:val="20"/>
                <w:szCs w:val="20"/>
                <w:lang w:val="en-AU"/>
              </w:rPr>
            </w:rPrChange>
          </w:rPr>
          <w:delText xml:space="preserve"> and to </w:delText>
        </w:r>
      </w:del>
      <w:r w:rsidR="007B0FC9" w:rsidRPr="00906645">
        <w:rPr>
          <w:rFonts w:ascii="Arial" w:eastAsiaTheme="minorHAnsi" w:hAnsi="Arial" w:cs="Arial"/>
          <w:sz w:val="20"/>
          <w:szCs w:val="20"/>
          <w:lang w:val="en-AU"/>
          <w:rPrChange w:id="242" w:author="Helene Marsh" w:date="2022-04-30T11:58:00Z">
            <w:rPr>
              <w:rFonts w:ascii="Arial Narrow" w:eastAsiaTheme="minorHAnsi" w:hAnsi="Arial Narrow" w:cs="Times-Roman"/>
              <w:sz w:val="20"/>
              <w:szCs w:val="20"/>
              <w:lang w:val="en-AU"/>
            </w:rPr>
          </w:rPrChange>
        </w:rPr>
        <w:t>facilitat</w:t>
      </w:r>
      <w:ins w:id="243" w:author="Helene Marsh" w:date="2022-04-29T11:28:00Z">
        <w:r w:rsidR="00CC0342" w:rsidRPr="00906645">
          <w:rPr>
            <w:rFonts w:ascii="Arial" w:eastAsiaTheme="minorHAnsi" w:hAnsi="Arial" w:cs="Arial"/>
            <w:sz w:val="20"/>
            <w:szCs w:val="20"/>
            <w:lang w:val="en-AU"/>
            <w:rPrChange w:id="244" w:author="Helene Marsh" w:date="2022-04-30T11:58:00Z">
              <w:rPr>
                <w:rFonts w:ascii="Arial Narrow" w:eastAsiaTheme="minorHAnsi" w:hAnsi="Arial Narrow" w:cs="Times-Roman"/>
                <w:sz w:val="20"/>
                <w:szCs w:val="20"/>
                <w:lang w:val="en-AU"/>
              </w:rPr>
            </w:rPrChange>
          </w:rPr>
          <w:t>ing</w:t>
        </w:r>
      </w:ins>
      <w:del w:id="245" w:author="Helene Marsh" w:date="2022-04-29T11:28:00Z">
        <w:r w:rsidR="007B0FC9" w:rsidRPr="00906645" w:rsidDel="00CC0342">
          <w:rPr>
            <w:rFonts w:ascii="Arial" w:eastAsiaTheme="minorHAnsi" w:hAnsi="Arial" w:cs="Arial"/>
            <w:sz w:val="20"/>
            <w:szCs w:val="20"/>
            <w:lang w:val="en-AU"/>
            <w:rPrChange w:id="246" w:author="Helene Marsh" w:date="2022-04-30T11:58:00Z">
              <w:rPr>
                <w:rFonts w:ascii="Arial Narrow" w:eastAsiaTheme="minorHAnsi" w:hAnsi="Arial Narrow" w:cs="Times-Roman"/>
                <w:sz w:val="20"/>
                <w:szCs w:val="20"/>
                <w:lang w:val="en-AU"/>
              </w:rPr>
            </w:rPrChange>
          </w:rPr>
          <w:delText>e</w:delText>
        </w:r>
      </w:del>
      <w:r w:rsidR="007B0FC9" w:rsidRPr="00906645">
        <w:rPr>
          <w:rFonts w:ascii="Arial" w:eastAsiaTheme="minorHAnsi" w:hAnsi="Arial" w:cs="Arial"/>
          <w:sz w:val="20"/>
          <w:szCs w:val="20"/>
          <w:lang w:val="en-AU"/>
          <w:rPrChange w:id="247" w:author="Helene Marsh" w:date="2022-04-30T11:58:00Z">
            <w:rPr>
              <w:rFonts w:ascii="Arial Narrow" w:eastAsiaTheme="minorHAnsi" w:hAnsi="Arial Narrow" w:cs="Times-Roman"/>
              <w:sz w:val="20"/>
              <w:szCs w:val="20"/>
              <w:lang w:val="en-AU"/>
            </w:rPr>
          </w:rPrChange>
        </w:rPr>
        <w:t xml:space="preserve"> national reporting</w:t>
      </w:r>
      <w:r w:rsidRPr="00906645">
        <w:rPr>
          <w:rFonts w:ascii="Arial" w:eastAsiaTheme="minorHAnsi" w:hAnsi="Arial" w:cs="Arial"/>
          <w:sz w:val="20"/>
          <w:szCs w:val="20"/>
          <w:lang w:val="en-AU"/>
          <w:rPrChange w:id="248" w:author="Helene Marsh" w:date="2022-04-30T11:58:00Z">
            <w:rPr>
              <w:rFonts w:ascii="Arial Narrow" w:eastAsiaTheme="minorHAnsi" w:hAnsi="Arial Narrow" w:cs="Times-Roman"/>
              <w:sz w:val="20"/>
              <w:szCs w:val="20"/>
              <w:lang w:val="en-AU"/>
            </w:rPr>
          </w:rPrChange>
        </w:rPr>
        <w:t xml:space="preserve">. </w:t>
      </w:r>
    </w:p>
    <w:p w14:paraId="4E26D483" w14:textId="42B38366" w:rsidR="0089505A" w:rsidRPr="00906645" w:rsidRDefault="0089505A" w:rsidP="00D939D1">
      <w:pPr>
        <w:widowControl/>
        <w:adjustRightInd w:val="0"/>
        <w:rPr>
          <w:rFonts w:ascii="Arial" w:eastAsiaTheme="minorHAnsi" w:hAnsi="Arial" w:cs="Arial"/>
          <w:sz w:val="20"/>
          <w:szCs w:val="20"/>
          <w:lang w:val="en-AU"/>
          <w:rPrChange w:id="249" w:author="Helene Marsh" w:date="2022-04-30T11:58:00Z">
            <w:rPr>
              <w:rFonts w:ascii="Arial Narrow" w:eastAsiaTheme="minorHAnsi" w:hAnsi="Arial Narrow" w:cs="Times-Roman"/>
              <w:sz w:val="20"/>
              <w:szCs w:val="20"/>
              <w:lang w:val="en-AU"/>
            </w:rPr>
          </w:rPrChange>
        </w:rPr>
      </w:pPr>
    </w:p>
    <w:p w14:paraId="280658BA" w14:textId="2BD85A79" w:rsidR="0089505A" w:rsidRPr="00906645" w:rsidRDefault="009F25B4" w:rsidP="00D939D1">
      <w:pPr>
        <w:widowControl/>
        <w:autoSpaceDE/>
        <w:autoSpaceDN/>
        <w:rPr>
          <w:ins w:id="250" w:author="Helene Marsh" w:date="2022-04-29T11:34:00Z"/>
          <w:rFonts w:ascii="Arial" w:hAnsi="Arial" w:cs="Arial"/>
          <w:sz w:val="20"/>
          <w:szCs w:val="20"/>
          <w:rPrChange w:id="251" w:author="Helene Marsh" w:date="2022-04-30T11:58:00Z">
            <w:rPr>
              <w:ins w:id="252" w:author="Helene Marsh" w:date="2022-04-29T11:34:00Z"/>
              <w:rFonts w:ascii="Arial Narrow" w:hAnsi="Arial Narrow" w:cs="Arial"/>
              <w:sz w:val="20"/>
              <w:szCs w:val="20"/>
            </w:rPr>
          </w:rPrChange>
        </w:rPr>
      </w:pPr>
      <w:r w:rsidRPr="00906645">
        <w:rPr>
          <w:rFonts w:ascii="Arial" w:eastAsiaTheme="minorHAnsi" w:hAnsi="Arial" w:cs="Arial"/>
          <w:sz w:val="20"/>
          <w:szCs w:val="20"/>
          <w:lang w:val="en-AU"/>
          <w:rPrChange w:id="253" w:author="Helene Marsh" w:date="2022-04-30T11:58:00Z">
            <w:rPr>
              <w:rFonts w:ascii="Arial Narrow" w:eastAsiaTheme="minorHAnsi" w:hAnsi="Arial Narrow" w:cs="Times-Roman"/>
              <w:sz w:val="20"/>
              <w:szCs w:val="20"/>
              <w:lang w:val="en-AU"/>
            </w:rPr>
          </w:rPrChange>
        </w:rPr>
        <w:t>Because</w:t>
      </w:r>
      <w:r w:rsidR="0089505A" w:rsidRPr="00906645">
        <w:rPr>
          <w:rFonts w:ascii="Arial" w:eastAsiaTheme="minorHAnsi" w:hAnsi="Arial" w:cs="Arial"/>
          <w:sz w:val="20"/>
          <w:szCs w:val="20"/>
          <w:lang w:val="en-AU"/>
          <w:rPrChange w:id="254" w:author="Helene Marsh" w:date="2022-04-30T11:58:00Z">
            <w:rPr>
              <w:rFonts w:ascii="Arial Narrow" w:eastAsiaTheme="minorHAnsi" w:hAnsi="Arial Narrow" w:cs="Times-Roman"/>
              <w:sz w:val="20"/>
              <w:szCs w:val="20"/>
              <w:lang w:val="en-AU"/>
            </w:rPr>
          </w:rPrChange>
        </w:rPr>
        <w:t xml:space="preserve"> of the restricted applicability of the example</w:t>
      </w:r>
      <w:ins w:id="255" w:author="Helene Marsh" w:date="2022-05-01T10:23:00Z">
        <w:r w:rsidR="00D27546">
          <w:rPr>
            <w:rFonts w:ascii="Arial" w:eastAsiaTheme="minorHAnsi" w:hAnsi="Arial" w:cs="Arial"/>
            <w:sz w:val="20"/>
            <w:szCs w:val="20"/>
            <w:lang w:val="en-AU"/>
          </w:rPr>
          <w:t xml:space="preserve"> actons</w:t>
        </w:r>
      </w:ins>
      <w:del w:id="256" w:author="Helene Marsh" w:date="2022-05-01T10:23:00Z">
        <w:r w:rsidR="0089505A" w:rsidRPr="00906645" w:rsidDel="00D27546">
          <w:rPr>
            <w:rFonts w:ascii="Arial" w:eastAsiaTheme="minorHAnsi" w:hAnsi="Arial" w:cs="Arial"/>
            <w:sz w:val="20"/>
            <w:szCs w:val="20"/>
            <w:lang w:val="en-AU"/>
            <w:rPrChange w:id="257" w:author="Helene Marsh" w:date="2022-04-30T11:58:00Z">
              <w:rPr>
                <w:rFonts w:ascii="Arial Narrow" w:eastAsiaTheme="minorHAnsi" w:hAnsi="Arial Narrow" w:cs="Times-Roman"/>
                <w:sz w:val="20"/>
                <w:szCs w:val="20"/>
                <w:lang w:val="en-AU"/>
              </w:rPr>
            </w:rPrChange>
          </w:rPr>
          <w:delText>s</w:delText>
        </w:r>
      </w:del>
      <w:r w:rsidR="0089505A" w:rsidRPr="00906645">
        <w:rPr>
          <w:rFonts w:ascii="Arial" w:eastAsiaTheme="minorHAnsi" w:hAnsi="Arial" w:cs="Arial"/>
          <w:sz w:val="20"/>
          <w:szCs w:val="20"/>
          <w:lang w:val="en-AU"/>
          <w:rPrChange w:id="258" w:author="Helene Marsh" w:date="2022-04-30T11:58:00Z">
            <w:rPr>
              <w:rFonts w:ascii="Arial Narrow" w:eastAsiaTheme="minorHAnsi" w:hAnsi="Arial Narrow" w:cs="Times-Roman"/>
              <w:sz w:val="20"/>
              <w:szCs w:val="20"/>
              <w:lang w:val="en-AU"/>
            </w:rPr>
          </w:rPrChange>
        </w:rPr>
        <w:t xml:space="preserve">, it is strongly recommended that each Signatory State formally articulates </w:t>
      </w:r>
      <w:r w:rsidR="0089505A" w:rsidRPr="00906645">
        <w:rPr>
          <w:rFonts w:ascii="Arial" w:hAnsi="Arial" w:cs="Arial"/>
          <w:sz w:val="20"/>
          <w:szCs w:val="20"/>
          <w:rPrChange w:id="259" w:author="Helene Marsh" w:date="2022-04-30T11:58:00Z">
            <w:rPr>
              <w:rFonts w:ascii="Arial Narrow" w:hAnsi="Arial Narrow" w:cs="Arial"/>
              <w:sz w:val="20"/>
              <w:szCs w:val="20"/>
            </w:rPr>
          </w:rPrChange>
        </w:rPr>
        <w:t>the context for implementing the M</w:t>
      </w:r>
      <w:ins w:id="260" w:author="Helene Marsh [2]" w:date="2022-04-29T14:27:00Z">
        <w:r w:rsidR="00A87B8F" w:rsidRPr="00906645">
          <w:rPr>
            <w:rFonts w:ascii="Arial" w:hAnsi="Arial" w:cs="Arial"/>
            <w:sz w:val="20"/>
            <w:szCs w:val="20"/>
          </w:rPr>
          <w:t>o</w:t>
        </w:r>
      </w:ins>
      <w:del w:id="261" w:author="Helene Marsh [2]" w:date="2022-04-29T14:27:00Z">
        <w:r w:rsidR="0089505A" w:rsidRPr="00906645" w:rsidDel="00A87B8F">
          <w:rPr>
            <w:rFonts w:ascii="Arial" w:hAnsi="Arial" w:cs="Arial"/>
            <w:sz w:val="20"/>
            <w:szCs w:val="20"/>
            <w:rPrChange w:id="262" w:author="Helene Marsh" w:date="2022-04-30T11:58:00Z">
              <w:rPr>
                <w:rFonts w:ascii="Arial Narrow" w:hAnsi="Arial Narrow" w:cs="Arial"/>
                <w:sz w:val="20"/>
                <w:szCs w:val="20"/>
              </w:rPr>
            </w:rPrChange>
          </w:rPr>
          <w:delText>O</w:delText>
        </w:r>
      </w:del>
      <w:r w:rsidR="0089505A" w:rsidRPr="00906645">
        <w:rPr>
          <w:rFonts w:ascii="Arial" w:hAnsi="Arial" w:cs="Arial"/>
          <w:sz w:val="20"/>
          <w:szCs w:val="20"/>
          <w:rPrChange w:id="263" w:author="Helene Marsh" w:date="2022-04-30T11:58:00Z">
            <w:rPr>
              <w:rFonts w:ascii="Arial Narrow" w:hAnsi="Arial Narrow" w:cs="Arial"/>
              <w:sz w:val="20"/>
              <w:szCs w:val="20"/>
            </w:rPr>
          </w:rPrChange>
        </w:rPr>
        <w:t xml:space="preserve">U </w:t>
      </w:r>
      <w:ins w:id="264" w:author="Helene Marsh" w:date="2022-04-29T11:29:00Z">
        <w:r w:rsidR="00CC0342" w:rsidRPr="00906645">
          <w:rPr>
            <w:rFonts w:ascii="Arial" w:hAnsi="Arial" w:cs="Arial"/>
            <w:sz w:val="20"/>
            <w:szCs w:val="20"/>
            <w:rPrChange w:id="265" w:author="Helene Marsh" w:date="2022-04-30T11:58:00Z">
              <w:rPr>
                <w:rFonts w:ascii="Arial Narrow" w:hAnsi="Arial Narrow" w:cs="Arial"/>
                <w:sz w:val="20"/>
                <w:szCs w:val="20"/>
              </w:rPr>
            </w:rPrChange>
          </w:rPr>
          <w:t xml:space="preserve">in their country </w:t>
        </w:r>
      </w:ins>
      <w:r w:rsidR="0089505A" w:rsidRPr="00906645">
        <w:rPr>
          <w:rFonts w:ascii="Arial" w:hAnsi="Arial" w:cs="Arial"/>
          <w:sz w:val="20"/>
          <w:szCs w:val="20"/>
          <w:rPrChange w:id="266" w:author="Helene Marsh" w:date="2022-04-30T11:58:00Z">
            <w:rPr>
              <w:rFonts w:ascii="Arial Narrow" w:hAnsi="Arial Narrow" w:cs="Arial"/>
              <w:sz w:val="20"/>
              <w:szCs w:val="20"/>
            </w:rPr>
          </w:rPrChange>
        </w:rPr>
        <w:t xml:space="preserve">(e.g., governance structure for marine </w:t>
      </w:r>
      <w:r w:rsidR="00102066" w:rsidRPr="00906645">
        <w:rPr>
          <w:rFonts w:ascii="Arial" w:hAnsi="Arial" w:cs="Arial"/>
          <w:sz w:val="20"/>
          <w:szCs w:val="20"/>
          <w:rPrChange w:id="267" w:author="Helene Marsh" w:date="2022-04-30T11:58:00Z">
            <w:rPr>
              <w:rFonts w:ascii="Arial Narrow" w:hAnsi="Arial Narrow" w:cs="Arial"/>
              <w:sz w:val="20"/>
              <w:szCs w:val="20"/>
            </w:rPr>
          </w:rPrChange>
        </w:rPr>
        <w:t xml:space="preserve">megafauna </w:t>
      </w:r>
      <w:r w:rsidR="0089505A" w:rsidRPr="00906645">
        <w:rPr>
          <w:rFonts w:ascii="Arial" w:hAnsi="Arial" w:cs="Arial"/>
          <w:sz w:val="20"/>
          <w:szCs w:val="20"/>
          <w:rPrChange w:id="268" w:author="Helene Marsh" w:date="2022-04-30T11:58:00Z">
            <w:rPr>
              <w:rFonts w:ascii="Arial Narrow" w:hAnsi="Arial Narrow" w:cs="Arial"/>
              <w:sz w:val="20"/>
              <w:szCs w:val="20"/>
            </w:rPr>
          </w:rPrChange>
        </w:rPr>
        <w:t>management, size of dugong population, management and research capacity</w:t>
      </w:r>
      <w:del w:id="269" w:author="Helene Marsh" w:date="2022-04-29T11:29:00Z">
        <w:r w:rsidR="00D37B66" w:rsidRPr="00906645" w:rsidDel="00CC0342">
          <w:rPr>
            <w:rFonts w:ascii="Arial" w:hAnsi="Arial" w:cs="Arial"/>
            <w:sz w:val="20"/>
            <w:szCs w:val="20"/>
            <w:rPrChange w:id="270" w:author="Helene Marsh" w:date="2022-04-30T11:58:00Z">
              <w:rPr>
                <w:rFonts w:ascii="Arial Narrow" w:hAnsi="Arial Narrow" w:cs="Arial"/>
                <w:sz w:val="20"/>
                <w:szCs w:val="20"/>
              </w:rPr>
            </w:rPrChange>
          </w:rPr>
          <w:delText>; see Dugong and Seagrass Research Conservation Toolkit</w:delText>
        </w:r>
      </w:del>
      <w:r w:rsidR="0089505A" w:rsidRPr="00906645">
        <w:rPr>
          <w:rFonts w:ascii="Arial" w:hAnsi="Arial" w:cs="Arial"/>
          <w:sz w:val="20"/>
          <w:szCs w:val="20"/>
          <w:rPrChange w:id="271" w:author="Helene Marsh" w:date="2022-04-30T11:58:00Z">
            <w:rPr>
              <w:rFonts w:ascii="Arial Narrow" w:hAnsi="Arial Narrow" w:cs="Arial"/>
              <w:sz w:val="20"/>
              <w:szCs w:val="20"/>
            </w:rPr>
          </w:rPrChange>
        </w:rPr>
        <w:t>) before deciding which example</w:t>
      </w:r>
      <w:ins w:id="272" w:author="Helene Marsh" w:date="2022-05-01T10:22:00Z">
        <w:r w:rsidR="00D27546">
          <w:rPr>
            <w:rFonts w:ascii="Arial" w:hAnsi="Arial" w:cs="Arial"/>
            <w:sz w:val="20"/>
            <w:szCs w:val="20"/>
          </w:rPr>
          <w:t xml:space="preserve"> actions</w:t>
        </w:r>
      </w:ins>
      <w:del w:id="273" w:author="Helene Marsh" w:date="2022-05-01T10:22:00Z">
        <w:r w:rsidR="0089505A" w:rsidRPr="00906645" w:rsidDel="00D27546">
          <w:rPr>
            <w:rFonts w:ascii="Arial" w:hAnsi="Arial" w:cs="Arial"/>
            <w:sz w:val="20"/>
            <w:szCs w:val="20"/>
            <w:rPrChange w:id="274" w:author="Helene Marsh" w:date="2022-04-30T11:58:00Z">
              <w:rPr>
                <w:rFonts w:ascii="Arial Narrow" w:hAnsi="Arial Narrow" w:cs="Arial"/>
                <w:sz w:val="20"/>
                <w:szCs w:val="20"/>
              </w:rPr>
            </w:rPrChange>
          </w:rPr>
          <w:delText>s</w:delText>
        </w:r>
      </w:del>
      <w:r w:rsidR="0089505A" w:rsidRPr="00906645">
        <w:rPr>
          <w:rFonts w:ascii="Arial" w:hAnsi="Arial" w:cs="Arial"/>
          <w:sz w:val="20"/>
          <w:szCs w:val="20"/>
          <w:rPrChange w:id="275" w:author="Helene Marsh" w:date="2022-04-30T11:58:00Z">
            <w:rPr>
              <w:rFonts w:ascii="Arial Narrow" w:hAnsi="Arial Narrow" w:cs="Arial"/>
              <w:sz w:val="20"/>
              <w:szCs w:val="20"/>
            </w:rPr>
          </w:rPrChange>
        </w:rPr>
        <w:t xml:space="preserve"> are applicable</w:t>
      </w:r>
      <w:del w:id="276" w:author="Helene Marsh" w:date="2022-04-29T11:41:00Z">
        <w:r w:rsidR="0089505A" w:rsidRPr="00906645" w:rsidDel="006300FE">
          <w:rPr>
            <w:rFonts w:ascii="Arial" w:hAnsi="Arial" w:cs="Arial"/>
            <w:sz w:val="20"/>
            <w:szCs w:val="20"/>
            <w:rPrChange w:id="277" w:author="Helene Marsh" w:date="2022-04-30T11:58:00Z">
              <w:rPr>
                <w:rFonts w:ascii="Arial Narrow" w:hAnsi="Arial Narrow" w:cs="Arial"/>
                <w:sz w:val="20"/>
                <w:szCs w:val="20"/>
              </w:rPr>
            </w:rPrChange>
          </w:rPr>
          <w:delText xml:space="preserve"> to its </w:delText>
        </w:r>
      </w:del>
      <w:del w:id="278" w:author="Helene Marsh" w:date="2022-04-29T11:29:00Z">
        <w:r w:rsidR="0089505A" w:rsidRPr="00906645" w:rsidDel="00CC0342">
          <w:rPr>
            <w:rFonts w:ascii="Arial" w:hAnsi="Arial" w:cs="Arial"/>
            <w:sz w:val="20"/>
            <w:szCs w:val="20"/>
            <w:rPrChange w:id="279" w:author="Helene Marsh" w:date="2022-04-30T11:58:00Z">
              <w:rPr>
                <w:rFonts w:ascii="Arial Narrow" w:hAnsi="Arial Narrow" w:cs="Arial"/>
                <w:sz w:val="20"/>
                <w:szCs w:val="20"/>
              </w:rPr>
            </w:rPrChange>
          </w:rPr>
          <w:delText xml:space="preserve">national </w:delText>
        </w:r>
      </w:del>
      <w:del w:id="280" w:author="Helene Marsh" w:date="2022-04-29T11:41:00Z">
        <w:r w:rsidR="0089505A" w:rsidRPr="00906645" w:rsidDel="006300FE">
          <w:rPr>
            <w:rFonts w:ascii="Arial" w:hAnsi="Arial" w:cs="Arial"/>
            <w:sz w:val="20"/>
            <w:szCs w:val="20"/>
            <w:rPrChange w:id="281" w:author="Helene Marsh" w:date="2022-04-30T11:58:00Z">
              <w:rPr>
                <w:rFonts w:ascii="Arial Narrow" w:hAnsi="Arial Narrow" w:cs="Arial"/>
                <w:sz w:val="20"/>
                <w:szCs w:val="20"/>
              </w:rPr>
            </w:rPrChange>
          </w:rPr>
          <w:delText>circumstances</w:delText>
        </w:r>
      </w:del>
      <w:r w:rsidR="0089505A" w:rsidRPr="00906645">
        <w:rPr>
          <w:rFonts w:ascii="Arial" w:hAnsi="Arial" w:cs="Arial"/>
          <w:sz w:val="20"/>
          <w:szCs w:val="20"/>
          <w:rPrChange w:id="282" w:author="Helene Marsh" w:date="2022-04-30T11:58:00Z">
            <w:rPr>
              <w:rFonts w:ascii="Arial Narrow" w:hAnsi="Arial Narrow" w:cs="Arial"/>
              <w:sz w:val="20"/>
              <w:szCs w:val="20"/>
            </w:rPr>
          </w:rPrChange>
        </w:rPr>
        <w:t>.</w:t>
      </w:r>
      <w:r w:rsidR="00102066" w:rsidRPr="00906645">
        <w:rPr>
          <w:rFonts w:ascii="Arial" w:hAnsi="Arial" w:cs="Arial"/>
          <w:sz w:val="20"/>
          <w:szCs w:val="20"/>
          <w:rPrChange w:id="283" w:author="Helene Marsh" w:date="2022-04-30T11:58:00Z">
            <w:rPr>
              <w:rFonts w:ascii="Arial Narrow" w:hAnsi="Arial Narrow" w:cs="Arial"/>
              <w:sz w:val="20"/>
              <w:szCs w:val="20"/>
            </w:rPr>
          </w:rPrChange>
        </w:rPr>
        <w:t xml:space="preserve"> The importance of the dugong population in some Range States will warrant dedicated programmers</w:t>
      </w:r>
      <w:r w:rsidR="00D37B66" w:rsidRPr="00906645">
        <w:rPr>
          <w:rFonts w:ascii="Arial" w:hAnsi="Arial" w:cs="Arial"/>
          <w:sz w:val="20"/>
          <w:szCs w:val="20"/>
          <w:rPrChange w:id="284" w:author="Helene Marsh" w:date="2022-04-30T11:58:00Z">
            <w:rPr>
              <w:rFonts w:ascii="Arial Narrow" w:hAnsi="Arial Narrow" w:cs="Arial"/>
              <w:sz w:val="20"/>
              <w:szCs w:val="20"/>
            </w:rPr>
          </w:rPrChange>
        </w:rPr>
        <w:t xml:space="preserve"> for dugongs. In others, </w:t>
      </w:r>
      <w:r w:rsidR="00102066" w:rsidRPr="00906645">
        <w:rPr>
          <w:rFonts w:ascii="Arial" w:hAnsi="Arial" w:cs="Arial"/>
          <w:sz w:val="20"/>
          <w:szCs w:val="20"/>
          <w:rPrChange w:id="285" w:author="Helene Marsh" w:date="2022-04-30T11:58:00Z">
            <w:rPr>
              <w:rFonts w:ascii="Arial Narrow" w:hAnsi="Arial Narrow" w:cs="Arial"/>
              <w:sz w:val="20"/>
              <w:szCs w:val="20"/>
            </w:rPr>
          </w:rPrChange>
        </w:rPr>
        <w:t>it will be more appropriate to develop research, management and education programmes for dugongs as pa</w:t>
      </w:r>
      <w:r w:rsidR="00D37B66" w:rsidRPr="00906645">
        <w:rPr>
          <w:rFonts w:ascii="Arial" w:hAnsi="Arial" w:cs="Arial"/>
          <w:sz w:val="20"/>
          <w:szCs w:val="20"/>
          <w:rPrChange w:id="286" w:author="Helene Marsh" w:date="2022-04-30T11:58:00Z">
            <w:rPr>
              <w:rFonts w:ascii="Arial Narrow" w:hAnsi="Arial Narrow" w:cs="Arial"/>
              <w:sz w:val="20"/>
              <w:szCs w:val="20"/>
            </w:rPr>
          </w:rPrChange>
        </w:rPr>
        <w:t xml:space="preserve">rt of generic </w:t>
      </w:r>
      <w:r w:rsidR="00102066" w:rsidRPr="00906645">
        <w:rPr>
          <w:rFonts w:ascii="Arial" w:hAnsi="Arial" w:cs="Arial"/>
          <w:sz w:val="20"/>
          <w:szCs w:val="20"/>
          <w:rPrChange w:id="287" w:author="Helene Marsh" w:date="2022-04-30T11:58:00Z">
            <w:rPr>
              <w:rFonts w:ascii="Arial Narrow" w:hAnsi="Arial Narrow" w:cs="Arial"/>
              <w:sz w:val="20"/>
              <w:szCs w:val="20"/>
            </w:rPr>
          </w:rPrChange>
        </w:rPr>
        <w:t>programmes for marine megafauna</w:t>
      </w:r>
      <w:ins w:id="288" w:author="Helene Marsh" w:date="2022-04-29T11:30:00Z">
        <w:r w:rsidR="00CC0342" w:rsidRPr="00906645">
          <w:rPr>
            <w:rFonts w:ascii="Arial" w:hAnsi="Arial" w:cs="Arial"/>
            <w:sz w:val="20"/>
            <w:szCs w:val="20"/>
            <w:rPrChange w:id="289" w:author="Helene Marsh" w:date="2022-04-30T11:58:00Z">
              <w:rPr>
                <w:rFonts w:ascii="Arial Narrow" w:hAnsi="Arial Narrow" w:cs="Arial"/>
                <w:sz w:val="20"/>
                <w:szCs w:val="20"/>
              </w:rPr>
            </w:rPrChange>
          </w:rPr>
          <w:t xml:space="preserve">. The </w:t>
        </w:r>
      </w:ins>
      <w:del w:id="290" w:author="Helene Marsh" w:date="2022-04-29T11:29:00Z">
        <w:r w:rsidR="00102066" w:rsidRPr="00906645" w:rsidDel="00CC0342">
          <w:rPr>
            <w:rFonts w:ascii="Arial" w:hAnsi="Arial" w:cs="Arial"/>
            <w:sz w:val="20"/>
            <w:szCs w:val="20"/>
            <w:rPrChange w:id="291" w:author="Helene Marsh" w:date="2022-04-30T11:58:00Z">
              <w:rPr>
                <w:rFonts w:ascii="Arial Narrow" w:hAnsi="Arial Narrow" w:cs="Arial"/>
                <w:sz w:val="20"/>
                <w:szCs w:val="20"/>
              </w:rPr>
            </w:rPrChange>
          </w:rPr>
          <w:delText xml:space="preserve">. </w:delText>
        </w:r>
      </w:del>
      <w:ins w:id="292" w:author="Helene Marsh" w:date="2022-04-29T11:29:00Z">
        <w:r w:rsidR="00CC0342" w:rsidRPr="00906645">
          <w:rPr>
            <w:rFonts w:ascii="Arial" w:hAnsi="Arial" w:cs="Arial"/>
            <w:sz w:val="20"/>
            <w:szCs w:val="20"/>
            <w:rPrChange w:id="293" w:author="Helene Marsh" w:date="2022-04-30T11:58:00Z">
              <w:rPr>
                <w:rFonts w:ascii="Arial Narrow" w:hAnsi="Arial Narrow" w:cs="Arial"/>
                <w:sz w:val="20"/>
                <w:szCs w:val="20"/>
              </w:rPr>
            </w:rPrChange>
          </w:rPr>
          <w:t>Dugong and Seagrass Research Toolkit</w:t>
        </w:r>
      </w:ins>
      <w:ins w:id="294" w:author="Helene Marsh" w:date="2022-04-29T11:30:00Z">
        <w:r w:rsidR="00CC0342" w:rsidRPr="00906645">
          <w:rPr>
            <w:rFonts w:ascii="Arial" w:hAnsi="Arial" w:cs="Arial"/>
            <w:sz w:val="20"/>
            <w:szCs w:val="20"/>
            <w:rPrChange w:id="295" w:author="Helene Marsh" w:date="2022-04-30T11:58:00Z">
              <w:rPr>
                <w:rFonts w:ascii="Arial Narrow" w:hAnsi="Arial Narrow" w:cs="Arial"/>
                <w:sz w:val="20"/>
                <w:szCs w:val="20"/>
              </w:rPr>
            </w:rPrChange>
          </w:rPr>
          <w:t xml:space="preserve"> </w:t>
        </w:r>
      </w:ins>
      <w:ins w:id="296" w:author="Helene Marsh" w:date="2022-04-29T11:33:00Z">
        <w:r w:rsidR="006300FE" w:rsidRPr="00906645">
          <w:rPr>
            <w:rFonts w:ascii="Arial" w:hAnsi="Arial" w:cs="Arial"/>
            <w:sz w:val="20"/>
            <w:szCs w:val="20"/>
            <w:rPrChange w:id="297" w:author="Helene Marsh" w:date="2022-04-30T11:58:00Z">
              <w:rPr>
                <w:rFonts w:ascii="Arial Narrow" w:hAnsi="Arial Narrow" w:cs="Arial"/>
                <w:sz w:val="20"/>
                <w:szCs w:val="20"/>
              </w:rPr>
            </w:rPrChange>
          </w:rPr>
          <w:t>(</w:t>
        </w:r>
      </w:ins>
      <w:ins w:id="298" w:author="Helene Marsh" w:date="2022-04-29T11:34:00Z">
        <w:r w:rsidR="006300FE" w:rsidRPr="00906645">
          <w:rPr>
            <w:rFonts w:ascii="Arial" w:hAnsi="Arial" w:cs="Arial"/>
            <w:sz w:val="20"/>
            <w:szCs w:val="20"/>
            <w:rPrChange w:id="299" w:author="Helene Marsh" w:date="2022-04-30T11:58:00Z">
              <w:rPr>
                <w:rFonts w:ascii="Arial Narrow" w:hAnsi="Arial Narrow" w:cs="Arial"/>
                <w:sz w:val="20"/>
                <w:szCs w:val="20"/>
              </w:rPr>
            </w:rPrChange>
          </w:rPr>
          <w:fldChar w:fldCharType="begin"/>
        </w:r>
        <w:r w:rsidR="006300FE" w:rsidRPr="00906645">
          <w:rPr>
            <w:rFonts w:ascii="Arial" w:hAnsi="Arial" w:cs="Arial"/>
            <w:sz w:val="20"/>
            <w:szCs w:val="20"/>
            <w:rPrChange w:id="300" w:author="Helene Marsh" w:date="2022-04-30T11:58:00Z">
              <w:rPr>
                <w:rFonts w:ascii="Arial Narrow" w:hAnsi="Arial Narrow" w:cs="Arial"/>
                <w:sz w:val="20"/>
                <w:szCs w:val="20"/>
              </w:rPr>
            </w:rPrChange>
          </w:rPr>
          <w:instrText xml:space="preserve"> HYPERLINK "http://www.conservation.tools/" </w:instrText>
        </w:r>
        <w:r w:rsidR="006300FE" w:rsidRPr="00906645">
          <w:rPr>
            <w:rFonts w:ascii="Arial" w:hAnsi="Arial" w:cs="Arial"/>
            <w:sz w:val="20"/>
            <w:szCs w:val="20"/>
            <w:rPrChange w:id="301" w:author="Helene Marsh" w:date="2022-04-30T11:58:00Z">
              <w:rPr>
                <w:rFonts w:ascii="Arial" w:hAnsi="Arial" w:cs="Arial"/>
                <w:sz w:val="20"/>
                <w:szCs w:val="20"/>
              </w:rPr>
            </w:rPrChange>
          </w:rPr>
        </w:r>
        <w:r w:rsidR="006300FE" w:rsidRPr="00906645">
          <w:rPr>
            <w:rFonts w:ascii="Arial" w:hAnsi="Arial" w:cs="Arial"/>
            <w:sz w:val="20"/>
            <w:szCs w:val="20"/>
            <w:rPrChange w:id="302" w:author="Helene Marsh" w:date="2022-04-30T11:58:00Z">
              <w:rPr>
                <w:rFonts w:ascii="Arial Narrow" w:hAnsi="Arial Narrow" w:cs="Arial"/>
                <w:sz w:val="20"/>
                <w:szCs w:val="20"/>
              </w:rPr>
            </w:rPrChange>
          </w:rPr>
          <w:fldChar w:fldCharType="separate"/>
        </w:r>
        <w:r w:rsidR="006300FE" w:rsidRPr="00906645">
          <w:rPr>
            <w:rStyle w:val="Hyperlink"/>
            <w:rFonts w:ascii="Arial" w:hAnsi="Arial" w:cs="Arial"/>
            <w:sz w:val="20"/>
            <w:szCs w:val="20"/>
            <w:rPrChange w:id="303" w:author="Helene Marsh" w:date="2022-04-30T11:58:00Z">
              <w:rPr>
                <w:rStyle w:val="Hyperlink"/>
                <w:rFonts w:ascii="Arial Narrow" w:hAnsi="Arial Narrow" w:cs="Arial"/>
                <w:sz w:val="20"/>
                <w:szCs w:val="20"/>
              </w:rPr>
            </w:rPrChange>
          </w:rPr>
          <w:t>http://www.conservation.tools/</w:t>
        </w:r>
        <w:r w:rsidR="006300FE" w:rsidRPr="00906645">
          <w:rPr>
            <w:rFonts w:ascii="Arial" w:hAnsi="Arial" w:cs="Arial"/>
            <w:sz w:val="20"/>
            <w:szCs w:val="20"/>
            <w:rPrChange w:id="304" w:author="Helene Marsh" w:date="2022-04-30T11:58:00Z">
              <w:rPr>
                <w:rFonts w:ascii="Arial Narrow" w:hAnsi="Arial Narrow" w:cs="Arial"/>
                <w:sz w:val="20"/>
                <w:szCs w:val="20"/>
              </w:rPr>
            </w:rPrChange>
          </w:rPr>
          <w:fldChar w:fldCharType="end"/>
        </w:r>
        <w:r w:rsidR="006300FE" w:rsidRPr="00906645">
          <w:rPr>
            <w:rFonts w:ascii="Arial" w:hAnsi="Arial" w:cs="Arial"/>
            <w:sz w:val="20"/>
            <w:szCs w:val="20"/>
            <w:rPrChange w:id="305" w:author="Helene Marsh" w:date="2022-04-30T11:58:00Z">
              <w:rPr>
                <w:rFonts w:ascii="Arial Narrow" w:hAnsi="Arial Narrow" w:cs="Arial"/>
                <w:sz w:val="20"/>
                <w:szCs w:val="20"/>
              </w:rPr>
            </w:rPrChange>
          </w:rPr>
          <w:t xml:space="preserve">) </w:t>
        </w:r>
      </w:ins>
      <w:ins w:id="306" w:author="Helene Marsh" w:date="2022-04-29T11:30:00Z">
        <w:r w:rsidR="00CC0342" w:rsidRPr="00906645">
          <w:rPr>
            <w:rFonts w:ascii="Arial" w:hAnsi="Arial" w:cs="Arial"/>
            <w:sz w:val="20"/>
            <w:szCs w:val="20"/>
            <w:rPrChange w:id="307" w:author="Helene Marsh" w:date="2022-04-30T11:58:00Z">
              <w:rPr>
                <w:rFonts w:ascii="Arial Narrow" w:hAnsi="Arial Narrow" w:cs="Arial"/>
                <w:sz w:val="20"/>
                <w:szCs w:val="20"/>
              </w:rPr>
            </w:rPrChange>
          </w:rPr>
          <w:t>explains how to identify responses</w:t>
        </w:r>
      </w:ins>
      <w:ins w:id="308" w:author="Helene Marsh" w:date="2022-04-30T11:26:00Z">
        <w:r w:rsidR="00831CA3" w:rsidRPr="00906645">
          <w:rPr>
            <w:rFonts w:ascii="Arial" w:hAnsi="Arial" w:cs="Arial"/>
            <w:sz w:val="20"/>
            <w:szCs w:val="20"/>
          </w:rPr>
          <w:t xml:space="preserve"> that are fit for their context</w:t>
        </w:r>
      </w:ins>
      <w:ins w:id="309" w:author="Helene Marsh" w:date="2022-04-29T11:30:00Z">
        <w:r w:rsidR="00CC0342" w:rsidRPr="00906645">
          <w:rPr>
            <w:rFonts w:ascii="Arial" w:hAnsi="Arial" w:cs="Arial"/>
            <w:sz w:val="20"/>
            <w:szCs w:val="20"/>
            <w:rPrChange w:id="310" w:author="Helene Marsh" w:date="2022-04-30T11:58:00Z">
              <w:rPr>
                <w:rFonts w:ascii="Arial Narrow" w:hAnsi="Arial Narrow" w:cs="Arial"/>
                <w:sz w:val="20"/>
                <w:szCs w:val="20"/>
              </w:rPr>
            </w:rPrChange>
          </w:rPr>
          <w:t xml:space="preserve">. </w:t>
        </w:r>
      </w:ins>
    </w:p>
    <w:p w14:paraId="0306D9B7" w14:textId="77777777" w:rsidR="006300FE" w:rsidRPr="00906645" w:rsidRDefault="006300FE" w:rsidP="00D939D1">
      <w:pPr>
        <w:widowControl/>
        <w:autoSpaceDE/>
        <w:autoSpaceDN/>
        <w:rPr>
          <w:rFonts w:ascii="Arial" w:hAnsi="Arial" w:cs="Arial"/>
          <w:sz w:val="20"/>
          <w:szCs w:val="20"/>
          <w:rPrChange w:id="311" w:author="Helene Marsh" w:date="2022-04-30T11:58:00Z">
            <w:rPr>
              <w:rFonts w:ascii="Arial Narrow" w:hAnsi="Arial Narrow" w:cs="Arial"/>
              <w:sz w:val="20"/>
              <w:szCs w:val="20"/>
            </w:rPr>
          </w:rPrChange>
        </w:rPr>
      </w:pPr>
    </w:p>
    <w:p w14:paraId="23C37661" w14:textId="5348AB69" w:rsidR="007B0FC9" w:rsidRPr="00906645" w:rsidDel="006300FE" w:rsidRDefault="007B0FC9" w:rsidP="00D939D1">
      <w:pPr>
        <w:widowControl/>
        <w:autoSpaceDE/>
        <w:autoSpaceDN/>
        <w:rPr>
          <w:del w:id="312" w:author="Helene Marsh" w:date="2022-04-29T11:33:00Z"/>
          <w:rFonts w:ascii="Arial" w:hAnsi="Arial" w:cs="Arial"/>
          <w:sz w:val="20"/>
          <w:szCs w:val="20"/>
          <w:rPrChange w:id="313" w:author="Helene Marsh" w:date="2022-04-30T11:58:00Z">
            <w:rPr>
              <w:del w:id="314" w:author="Helene Marsh" w:date="2022-04-29T11:33:00Z"/>
              <w:rFonts w:ascii="Arial Narrow" w:hAnsi="Arial Narrow" w:cs="Arial"/>
              <w:sz w:val="20"/>
              <w:szCs w:val="20"/>
            </w:rPr>
          </w:rPrChange>
        </w:rPr>
      </w:pPr>
    </w:p>
    <w:p w14:paraId="522D0060" w14:textId="291277FB" w:rsidR="00B67907" w:rsidRPr="00906645" w:rsidRDefault="007B0FC9" w:rsidP="00D939D1">
      <w:pPr>
        <w:widowControl/>
        <w:autoSpaceDE/>
        <w:autoSpaceDN/>
        <w:rPr>
          <w:ins w:id="315" w:author="Helene Marsh" w:date="2022-04-29T11:55:00Z"/>
          <w:rFonts w:ascii="Arial" w:hAnsi="Arial" w:cs="Arial"/>
          <w:sz w:val="20"/>
          <w:szCs w:val="20"/>
        </w:rPr>
      </w:pPr>
      <w:del w:id="316" w:author="Helene Marsh" w:date="2022-04-29T11:34:00Z">
        <w:r w:rsidRPr="00906645" w:rsidDel="006300FE">
          <w:rPr>
            <w:rFonts w:ascii="Arial" w:hAnsi="Arial" w:cs="Arial"/>
            <w:sz w:val="20"/>
            <w:szCs w:val="20"/>
            <w:rPrChange w:id="317" w:author="Helene Marsh" w:date="2022-04-30T11:58:00Z">
              <w:rPr>
                <w:rFonts w:ascii="Arial Narrow" w:hAnsi="Arial Narrow" w:cs="Arial"/>
                <w:sz w:val="20"/>
                <w:szCs w:val="20"/>
              </w:rPr>
            </w:rPrChange>
          </w:rPr>
          <w:delText xml:space="preserve">This Revision has been proposed </w:delText>
        </w:r>
      </w:del>
      <w:ins w:id="318" w:author="Helene Marsh" w:date="2022-04-29T11:34:00Z">
        <w:r w:rsidR="006300FE" w:rsidRPr="00906645">
          <w:rPr>
            <w:rFonts w:ascii="Arial" w:hAnsi="Arial" w:cs="Arial"/>
            <w:sz w:val="20"/>
            <w:szCs w:val="20"/>
            <w:rPrChange w:id="319" w:author="Helene Marsh" w:date="2022-04-30T11:58:00Z">
              <w:rPr>
                <w:rFonts w:ascii="Arial Narrow" w:hAnsi="Arial Narrow" w:cs="Arial"/>
                <w:sz w:val="20"/>
                <w:szCs w:val="20"/>
              </w:rPr>
            </w:rPrChange>
          </w:rPr>
          <w:t xml:space="preserve">The 2022 CMP has been developed </w:t>
        </w:r>
      </w:ins>
      <w:r w:rsidRPr="00906645">
        <w:rPr>
          <w:rFonts w:ascii="Arial" w:hAnsi="Arial" w:cs="Arial"/>
          <w:sz w:val="20"/>
          <w:szCs w:val="20"/>
          <w:rPrChange w:id="320" w:author="Helene Marsh" w:date="2022-04-30T11:58:00Z">
            <w:rPr>
              <w:rFonts w:ascii="Arial Narrow" w:hAnsi="Arial Narrow" w:cs="Arial"/>
              <w:sz w:val="20"/>
              <w:szCs w:val="20"/>
            </w:rPr>
          </w:rPrChange>
        </w:rPr>
        <w:t>in the context of changes in priorities since 2007, particularly</w:t>
      </w:r>
      <w:r w:rsidR="009F25B4" w:rsidRPr="00906645">
        <w:rPr>
          <w:rFonts w:ascii="Arial" w:hAnsi="Arial" w:cs="Arial"/>
          <w:sz w:val="20"/>
          <w:szCs w:val="20"/>
          <w:rPrChange w:id="321" w:author="Helene Marsh" w:date="2022-04-30T11:58:00Z">
            <w:rPr>
              <w:rFonts w:ascii="Arial Narrow" w:hAnsi="Arial Narrow" w:cs="Arial"/>
              <w:sz w:val="20"/>
              <w:szCs w:val="20"/>
            </w:rPr>
          </w:rPrChange>
        </w:rPr>
        <w:t xml:space="preserve">: </w:t>
      </w:r>
      <w:r w:rsidRPr="00906645">
        <w:rPr>
          <w:rFonts w:ascii="Arial" w:hAnsi="Arial" w:cs="Arial"/>
          <w:sz w:val="20"/>
          <w:szCs w:val="20"/>
          <w:rPrChange w:id="322" w:author="Helene Marsh" w:date="2022-04-30T11:58:00Z">
            <w:rPr>
              <w:rFonts w:ascii="Arial Narrow" w:hAnsi="Arial Narrow" w:cs="Arial"/>
              <w:sz w:val="20"/>
              <w:szCs w:val="20"/>
            </w:rPr>
          </w:rPrChange>
        </w:rPr>
        <w:t>the increased understanding of</w:t>
      </w:r>
      <w:r w:rsidR="009F25B4" w:rsidRPr="00906645">
        <w:rPr>
          <w:rFonts w:ascii="Arial" w:hAnsi="Arial" w:cs="Arial"/>
          <w:sz w:val="20"/>
          <w:szCs w:val="20"/>
          <w:rPrChange w:id="323" w:author="Helene Marsh" w:date="2022-04-30T11:58:00Z">
            <w:rPr>
              <w:rFonts w:ascii="Arial Narrow" w:hAnsi="Arial Narrow" w:cs="Arial"/>
              <w:sz w:val="20"/>
              <w:szCs w:val="20"/>
            </w:rPr>
          </w:rPrChange>
        </w:rPr>
        <w:t>: (1</w:t>
      </w:r>
      <w:r w:rsidR="00BE1E4B" w:rsidRPr="00906645">
        <w:rPr>
          <w:rFonts w:ascii="Arial" w:hAnsi="Arial" w:cs="Arial"/>
          <w:sz w:val="20"/>
          <w:szCs w:val="20"/>
          <w:rPrChange w:id="324" w:author="Helene Marsh" w:date="2022-04-30T11:58:00Z">
            <w:rPr>
              <w:rFonts w:ascii="Arial Narrow" w:hAnsi="Arial Narrow" w:cs="Arial"/>
              <w:sz w:val="20"/>
              <w:szCs w:val="20"/>
            </w:rPr>
          </w:rPrChange>
        </w:rPr>
        <w:t>)</w:t>
      </w:r>
      <w:r w:rsidRPr="00906645">
        <w:rPr>
          <w:rFonts w:ascii="Arial" w:hAnsi="Arial" w:cs="Arial"/>
          <w:sz w:val="20"/>
          <w:szCs w:val="20"/>
          <w:rPrChange w:id="325" w:author="Helene Marsh" w:date="2022-04-30T11:58:00Z">
            <w:rPr>
              <w:rFonts w:ascii="Arial Narrow" w:hAnsi="Arial Narrow" w:cs="Arial"/>
              <w:sz w:val="20"/>
              <w:szCs w:val="20"/>
            </w:rPr>
          </w:rPrChange>
        </w:rPr>
        <w:t xml:space="preserve"> </w:t>
      </w:r>
      <w:r w:rsidR="001619F4" w:rsidRPr="00906645">
        <w:rPr>
          <w:rFonts w:ascii="Arial" w:hAnsi="Arial" w:cs="Arial"/>
          <w:sz w:val="20"/>
          <w:szCs w:val="20"/>
          <w:rPrChange w:id="326" w:author="Helene Marsh" w:date="2022-04-30T11:58:00Z">
            <w:rPr>
              <w:rFonts w:ascii="Arial Narrow" w:hAnsi="Arial Narrow" w:cs="Arial"/>
              <w:sz w:val="20"/>
              <w:szCs w:val="20"/>
            </w:rPr>
          </w:rPrChange>
        </w:rPr>
        <w:t xml:space="preserve">dugong conservation biology; (2) the effects of </w:t>
      </w:r>
      <w:r w:rsidRPr="00906645">
        <w:rPr>
          <w:rFonts w:ascii="Arial" w:hAnsi="Arial" w:cs="Arial"/>
          <w:sz w:val="20"/>
          <w:szCs w:val="20"/>
          <w:rPrChange w:id="327" w:author="Helene Marsh" w:date="2022-04-30T11:58:00Z">
            <w:rPr>
              <w:rFonts w:ascii="Arial Narrow" w:hAnsi="Arial Narrow" w:cs="Arial"/>
              <w:sz w:val="20"/>
              <w:szCs w:val="20"/>
            </w:rPr>
          </w:rPrChange>
        </w:rPr>
        <w:t xml:space="preserve">climate </w:t>
      </w:r>
      <w:r w:rsidR="00BE1E4B" w:rsidRPr="00906645">
        <w:rPr>
          <w:rFonts w:ascii="Arial" w:hAnsi="Arial" w:cs="Arial"/>
          <w:sz w:val="20"/>
          <w:szCs w:val="20"/>
          <w:rPrChange w:id="328" w:author="Helene Marsh" w:date="2022-04-30T11:58:00Z">
            <w:rPr>
              <w:rFonts w:ascii="Arial Narrow" w:hAnsi="Arial Narrow" w:cs="Arial"/>
              <w:sz w:val="20"/>
              <w:szCs w:val="20"/>
            </w:rPr>
          </w:rPrChange>
        </w:rPr>
        <w:t>change</w:t>
      </w:r>
      <w:r w:rsidR="001619F4" w:rsidRPr="00906645">
        <w:rPr>
          <w:rFonts w:ascii="Arial" w:hAnsi="Arial" w:cs="Arial"/>
          <w:sz w:val="20"/>
          <w:szCs w:val="20"/>
          <w:rPrChange w:id="329" w:author="Helene Marsh" w:date="2022-04-30T11:58:00Z">
            <w:rPr>
              <w:rFonts w:ascii="Arial Narrow" w:hAnsi="Arial Narrow" w:cs="Arial"/>
              <w:sz w:val="20"/>
              <w:szCs w:val="20"/>
            </w:rPr>
          </w:rPrChange>
        </w:rPr>
        <w:t xml:space="preserve"> on dugongs and their habitats; </w:t>
      </w:r>
      <w:r w:rsidR="00BE1E4B" w:rsidRPr="00906645">
        <w:rPr>
          <w:rFonts w:ascii="Arial" w:hAnsi="Arial" w:cs="Arial"/>
          <w:sz w:val="20"/>
          <w:szCs w:val="20"/>
          <w:rPrChange w:id="330" w:author="Helene Marsh" w:date="2022-04-30T11:58:00Z">
            <w:rPr>
              <w:rFonts w:ascii="Arial Narrow" w:hAnsi="Arial Narrow" w:cs="Arial"/>
              <w:sz w:val="20"/>
              <w:szCs w:val="20"/>
            </w:rPr>
          </w:rPrChange>
        </w:rPr>
        <w:t xml:space="preserve"> </w:t>
      </w:r>
      <w:r w:rsidR="001619F4" w:rsidRPr="00906645">
        <w:rPr>
          <w:rFonts w:ascii="Arial" w:hAnsi="Arial" w:cs="Arial"/>
          <w:sz w:val="20"/>
          <w:szCs w:val="20"/>
          <w:rPrChange w:id="331" w:author="Helene Marsh" w:date="2022-04-30T11:58:00Z">
            <w:rPr>
              <w:rFonts w:ascii="Arial Narrow" w:hAnsi="Arial Narrow" w:cs="Arial"/>
              <w:sz w:val="20"/>
              <w:szCs w:val="20"/>
            </w:rPr>
          </w:rPrChange>
        </w:rPr>
        <w:t>(3</w:t>
      </w:r>
      <w:r w:rsidRPr="00906645">
        <w:rPr>
          <w:rFonts w:ascii="Arial" w:hAnsi="Arial" w:cs="Arial"/>
          <w:sz w:val="20"/>
          <w:szCs w:val="20"/>
          <w:rPrChange w:id="332" w:author="Helene Marsh" w:date="2022-04-30T11:58:00Z">
            <w:rPr>
              <w:rFonts w:ascii="Arial Narrow" w:hAnsi="Arial Narrow" w:cs="Arial"/>
              <w:sz w:val="20"/>
              <w:szCs w:val="20"/>
            </w:rPr>
          </w:rPrChange>
        </w:rPr>
        <w:t xml:space="preserve">)  the value of </w:t>
      </w:r>
      <w:r w:rsidR="00D37B66" w:rsidRPr="00906645">
        <w:rPr>
          <w:rFonts w:ascii="Arial" w:hAnsi="Arial" w:cs="Arial"/>
          <w:sz w:val="20"/>
          <w:szCs w:val="20"/>
          <w:rPrChange w:id="333" w:author="Helene Marsh" w:date="2022-04-30T11:58:00Z">
            <w:rPr>
              <w:rFonts w:ascii="Arial Narrow" w:hAnsi="Arial Narrow" w:cs="Arial"/>
              <w:sz w:val="20"/>
              <w:szCs w:val="20"/>
            </w:rPr>
          </w:rPrChange>
        </w:rPr>
        <w:t xml:space="preserve">the </w:t>
      </w:r>
      <w:r w:rsidRPr="00906645">
        <w:rPr>
          <w:rFonts w:ascii="Arial" w:hAnsi="Arial" w:cs="Arial"/>
          <w:sz w:val="20"/>
          <w:szCs w:val="20"/>
          <w:rPrChange w:id="334" w:author="Helene Marsh" w:date="2022-04-30T11:58:00Z">
            <w:rPr>
              <w:rFonts w:ascii="Arial Narrow" w:hAnsi="Arial Narrow" w:cs="Arial"/>
              <w:sz w:val="20"/>
              <w:szCs w:val="20"/>
            </w:rPr>
          </w:rPrChange>
        </w:rPr>
        <w:t>ecosystem services</w:t>
      </w:r>
      <w:r w:rsidR="00D37B66" w:rsidRPr="00906645">
        <w:rPr>
          <w:rFonts w:ascii="Arial" w:hAnsi="Arial" w:cs="Arial"/>
          <w:sz w:val="20"/>
          <w:szCs w:val="20"/>
          <w:rPrChange w:id="335" w:author="Helene Marsh" w:date="2022-04-30T11:58:00Z">
            <w:rPr>
              <w:rFonts w:ascii="Arial Narrow" w:hAnsi="Arial Narrow" w:cs="Arial"/>
              <w:sz w:val="20"/>
              <w:szCs w:val="20"/>
            </w:rPr>
          </w:rPrChange>
        </w:rPr>
        <w:t xml:space="preserve"> associated with dugongs and their seagrass habitats</w:t>
      </w:r>
      <w:r w:rsidR="001619F4" w:rsidRPr="00906645">
        <w:rPr>
          <w:rFonts w:ascii="Arial" w:hAnsi="Arial" w:cs="Arial"/>
          <w:sz w:val="20"/>
          <w:szCs w:val="20"/>
          <w:rPrChange w:id="336" w:author="Helene Marsh" w:date="2022-04-30T11:58:00Z">
            <w:rPr>
              <w:rFonts w:ascii="Arial Narrow" w:hAnsi="Arial Narrow" w:cs="Arial"/>
              <w:sz w:val="20"/>
              <w:szCs w:val="20"/>
            </w:rPr>
          </w:rPrChange>
        </w:rPr>
        <w:t>; (4</w:t>
      </w:r>
      <w:r w:rsidR="00BE1E4B" w:rsidRPr="00906645">
        <w:rPr>
          <w:rFonts w:ascii="Arial" w:hAnsi="Arial" w:cs="Arial"/>
          <w:sz w:val="20"/>
          <w:szCs w:val="20"/>
          <w:rPrChange w:id="337" w:author="Helene Marsh" w:date="2022-04-30T11:58:00Z">
            <w:rPr>
              <w:rFonts w:ascii="Arial Narrow" w:hAnsi="Arial Narrow" w:cs="Arial"/>
              <w:sz w:val="20"/>
              <w:szCs w:val="20"/>
            </w:rPr>
          </w:rPrChange>
        </w:rPr>
        <w:t xml:space="preserve">) </w:t>
      </w:r>
      <w:r w:rsidR="001619F4" w:rsidRPr="00906645">
        <w:rPr>
          <w:rFonts w:ascii="Arial" w:hAnsi="Arial" w:cs="Arial"/>
          <w:sz w:val="20"/>
          <w:szCs w:val="20"/>
          <w:rPrChange w:id="338" w:author="Helene Marsh" w:date="2022-04-30T11:58:00Z">
            <w:rPr>
              <w:rFonts w:ascii="Arial Narrow" w:hAnsi="Arial Narrow" w:cs="Arial"/>
              <w:sz w:val="20"/>
              <w:szCs w:val="20"/>
            </w:rPr>
          </w:rPrChange>
        </w:rPr>
        <w:t xml:space="preserve">and </w:t>
      </w:r>
      <w:r w:rsidR="00BE1E4B" w:rsidRPr="00906645">
        <w:rPr>
          <w:rFonts w:ascii="Arial" w:hAnsi="Arial" w:cs="Arial"/>
          <w:sz w:val="20"/>
          <w:szCs w:val="20"/>
          <w:rPrChange w:id="339" w:author="Helene Marsh" w:date="2022-04-30T11:58:00Z">
            <w:rPr>
              <w:rFonts w:ascii="Arial Narrow" w:hAnsi="Arial Narrow" w:cs="Arial"/>
              <w:sz w:val="20"/>
              <w:szCs w:val="20"/>
            </w:rPr>
          </w:rPrChange>
        </w:rPr>
        <w:t xml:space="preserve">the cost-effectiveness of implementing initiatives that benefit </w:t>
      </w:r>
      <w:ins w:id="340" w:author="Helene Marsh" w:date="2022-04-30T11:27:00Z">
        <w:r w:rsidR="00831CA3" w:rsidRPr="00906645">
          <w:rPr>
            <w:rFonts w:ascii="Arial" w:hAnsi="Arial" w:cs="Arial"/>
            <w:sz w:val="20"/>
            <w:szCs w:val="20"/>
          </w:rPr>
          <w:t>dugongs</w:t>
        </w:r>
      </w:ins>
      <w:ins w:id="341" w:author="Helene Marsh" w:date="2022-04-30T11:26:00Z">
        <w:r w:rsidR="00831CA3" w:rsidRPr="00906645">
          <w:rPr>
            <w:rFonts w:ascii="Arial" w:hAnsi="Arial" w:cs="Arial"/>
            <w:sz w:val="20"/>
            <w:szCs w:val="20"/>
          </w:rPr>
          <w:t xml:space="preserve"> as well as </w:t>
        </w:r>
      </w:ins>
      <w:r w:rsidR="00BE1E4B" w:rsidRPr="00906645">
        <w:rPr>
          <w:rFonts w:ascii="Arial" w:hAnsi="Arial" w:cs="Arial"/>
          <w:sz w:val="20"/>
          <w:szCs w:val="20"/>
          <w:rPrChange w:id="342" w:author="Helene Marsh" w:date="2022-04-30T11:58:00Z">
            <w:rPr>
              <w:rFonts w:ascii="Arial Narrow" w:hAnsi="Arial Narrow" w:cs="Arial"/>
              <w:sz w:val="20"/>
              <w:szCs w:val="20"/>
            </w:rPr>
          </w:rPrChange>
        </w:rPr>
        <w:t xml:space="preserve">other species of marine </w:t>
      </w:r>
      <w:r w:rsidR="00102066" w:rsidRPr="00906645">
        <w:rPr>
          <w:rFonts w:ascii="Arial" w:hAnsi="Arial" w:cs="Arial"/>
          <w:sz w:val="20"/>
          <w:szCs w:val="20"/>
          <w:rPrChange w:id="343" w:author="Helene Marsh" w:date="2022-04-30T11:58:00Z">
            <w:rPr>
              <w:rFonts w:ascii="Arial Narrow" w:hAnsi="Arial Narrow" w:cs="Arial"/>
              <w:sz w:val="20"/>
              <w:szCs w:val="20"/>
            </w:rPr>
          </w:rPrChange>
        </w:rPr>
        <w:t xml:space="preserve">megafauna </w:t>
      </w:r>
      <w:r w:rsidR="00BE1E4B" w:rsidRPr="00906645">
        <w:rPr>
          <w:rFonts w:ascii="Arial" w:hAnsi="Arial" w:cs="Arial"/>
          <w:sz w:val="20"/>
          <w:szCs w:val="20"/>
          <w:rPrChange w:id="344" w:author="Helene Marsh" w:date="2022-04-30T11:58:00Z">
            <w:rPr>
              <w:rFonts w:ascii="Arial Narrow" w:hAnsi="Arial Narrow" w:cs="Arial"/>
              <w:sz w:val="20"/>
              <w:szCs w:val="20"/>
            </w:rPr>
          </w:rPrChange>
        </w:rPr>
        <w:t>such as coastal dolphins and marine turtles</w:t>
      </w:r>
      <w:del w:id="345" w:author="Helene Marsh" w:date="2022-04-30T11:26:00Z">
        <w:r w:rsidR="00D37B66" w:rsidRPr="00906645" w:rsidDel="00831CA3">
          <w:rPr>
            <w:rFonts w:ascii="Arial" w:hAnsi="Arial" w:cs="Arial"/>
            <w:sz w:val="20"/>
            <w:szCs w:val="20"/>
            <w:rPrChange w:id="346" w:author="Helene Marsh" w:date="2022-04-30T11:58:00Z">
              <w:rPr>
                <w:rFonts w:ascii="Arial Narrow" w:hAnsi="Arial Narrow" w:cs="Arial"/>
                <w:sz w:val="20"/>
                <w:szCs w:val="20"/>
              </w:rPr>
            </w:rPrChange>
          </w:rPr>
          <w:delText xml:space="preserve"> as well as duongs</w:delText>
        </w:r>
      </w:del>
      <w:r w:rsidR="001619F4" w:rsidRPr="00906645">
        <w:rPr>
          <w:rFonts w:ascii="Arial" w:hAnsi="Arial" w:cs="Arial"/>
          <w:sz w:val="20"/>
          <w:szCs w:val="20"/>
          <w:rPrChange w:id="347" w:author="Helene Marsh" w:date="2022-04-30T11:58:00Z">
            <w:rPr>
              <w:rFonts w:ascii="Arial Narrow" w:hAnsi="Arial Narrow" w:cs="Arial"/>
              <w:sz w:val="20"/>
              <w:szCs w:val="20"/>
            </w:rPr>
          </w:rPrChange>
        </w:rPr>
        <w:t xml:space="preserve">; </w:t>
      </w:r>
      <w:r w:rsidRPr="00906645">
        <w:rPr>
          <w:rFonts w:ascii="Arial" w:hAnsi="Arial" w:cs="Arial"/>
          <w:sz w:val="20"/>
          <w:szCs w:val="20"/>
          <w:rPrChange w:id="348" w:author="Helene Marsh" w:date="2022-04-30T11:58:00Z">
            <w:rPr>
              <w:rFonts w:ascii="Arial Narrow" w:hAnsi="Arial Narrow" w:cs="Arial"/>
              <w:sz w:val="20"/>
              <w:szCs w:val="20"/>
            </w:rPr>
          </w:rPrChange>
        </w:rPr>
        <w:t xml:space="preserve"> </w:t>
      </w:r>
      <w:del w:id="349" w:author="Helene Marsh" w:date="2022-05-01T10:23:00Z">
        <w:r w:rsidRPr="00906645" w:rsidDel="00D27546">
          <w:rPr>
            <w:rFonts w:ascii="Arial" w:hAnsi="Arial" w:cs="Arial"/>
            <w:sz w:val="20"/>
            <w:szCs w:val="20"/>
            <w:rPrChange w:id="350" w:author="Helene Marsh" w:date="2022-04-30T11:58:00Z">
              <w:rPr>
                <w:rFonts w:ascii="Arial Narrow" w:hAnsi="Arial Narrow" w:cs="Arial"/>
                <w:sz w:val="20"/>
                <w:szCs w:val="20"/>
              </w:rPr>
            </w:rPrChange>
          </w:rPr>
          <w:delText xml:space="preserve">and </w:delText>
        </w:r>
      </w:del>
      <w:ins w:id="351" w:author="Helene Marsh" w:date="2022-05-01T10:23:00Z">
        <w:r w:rsidR="00D27546">
          <w:rPr>
            <w:rFonts w:ascii="Arial" w:hAnsi="Arial" w:cs="Arial"/>
            <w:sz w:val="20"/>
            <w:szCs w:val="20"/>
          </w:rPr>
          <w:t xml:space="preserve">as well as </w:t>
        </w:r>
      </w:ins>
      <w:r w:rsidR="001619F4" w:rsidRPr="00906645">
        <w:rPr>
          <w:rFonts w:ascii="Arial" w:hAnsi="Arial" w:cs="Arial"/>
          <w:sz w:val="20"/>
          <w:szCs w:val="20"/>
          <w:rPrChange w:id="352" w:author="Helene Marsh" w:date="2022-04-30T11:58:00Z">
            <w:rPr>
              <w:rFonts w:ascii="Arial Narrow" w:hAnsi="Arial Narrow" w:cs="Arial"/>
              <w:sz w:val="20"/>
              <w:szCs w:val="20"/>
            </w:rPr>
          </w:rPrChange>
        </w:rPr>
        <w:t xml:space="preserve">(5) </w:t>
      </w:r>
      <w:r w:rsidRPr="00906645">
        <w:rPr>
          <w:rFonts w:ascii="Arial" w:hAnsi="Arial" w:cs="Arial"/>
          <w:sz w:val="20"/>
          <w:szCs w:val="20"/>
          <w:rPrChange w:id="353" w:author="Helene Marsh" w:date="2022-04-30T11:58:00Z">
            <w:rPr>
              <w:rFonts w:ascii="Arial Narrow" w:hAnsi="Arial Narrow" w:cs="Arial"/>
              <w:sz w:val="20"/>
              <w:szCs w:val="20"/>
            </w:rPr>
          </w:rPrChange>
        </w:rPr>
        <w:t xml:space="preserve">the learnings from the analysis of </w:t>
      </w:r>
      <w:r w:rsidR="00102066" w:rsidRPr="00906645">
        <w:rPr>
          <w:rFonts w:ascii="Arial" w:hAnsi="Arial" w:cs="Arial"/>
          <w:sz w:val="20"/>
          <w:szCs w:val="20"/>
          <w:rPrChange w:id="354" w:author="Helene Marsh" w:date="2022-04-30T11:58:00Z">
            <w:rPr>
              <w:rFonts w:ascii="Arial Narrow" w:hAnsi="Arial Narrow" w:cs="Arial"/>
              <w:sz w:val="20"/>
              <w:szCs w:val="20"/>
            </w:rPr>
          </w:rPrChange>
        </w:rPr>
        <w:t xml:space="preserve">regional and </w:t>
      </w:r>
      <w:r w:rsidR="009F25B4" w:rsidRPr="00906645">
        <w:rPr>
          <w:rFonts w:ascii="Arial" w:hAnsi="Arial" w:cs="Arial"/>
          <w:sz w:val="20"/>
          <w:szCs w:val="20"/>
          <w:rPrChange w:id="355" w:author="Helene Marsh" w:date="2022-04-30T11:58:00Z">
            <w:rPr>
              <w:rFonts w:ascii="Arial Narrow" w:hAnsi="Arial Narrow" w:cs="Arial"/>
              <w:sz w:val="20"/>
              <w:szCs w:val="20"/>
            </w:rPr>
          </w:rPrChange>
        </w:rPr>
        <w:t xml:space="preserve">national action plans and </w:t>
      </w:r>
      <w:r w:rsidR="00102066" w:rsidRPr="00906645">
        <w:rPr>
          <w:rFonts w:ascii="Arial" w:hAnsi="Arial" w:cs="Arial"/>
          <w:sz w:val="20"/>
          <w:szCs w:val="20"/>
          <w:rPrChange w:id="356" w:author="Helene Marsh" w:date="2022-04-30T11:58:00Z">
            <w:rPr>
              <w:rFonts w:ascii="Arial Narrow" w:hAnsi="Arial Narrow" w:cs="Arial"/>
              <w:sz w:val="20"/>
              <w:szCs w:val="20"/>
            </w:rPr>
          </w:rPrChange>
        </w:rPr>
        <w:t>national reports</w:t>
      </w:r>
      <w:ins w:id="357" w:author="Helene Marsh" w:date="2022-04-29T11:35:00Z">
        <w:r w:rsidR="006300FE" w:rsidRPr="00906645">
          <w:rPr>
            <w:rFonts w:ascii="Arial" w:hAnsi="Arial" w:cs="Arial"/>
            <w:sz w:val="20"/>
            <w:szCs w:val="20"/>
            <w:rPrChange w:id="358" w:author="Helene Marsh" w:date="2022-04-30T11:58:00Z">
              <w:rPr>
                <w:rFonts w:ascii="Arial Narrow" w:hAnsi="Arial Narrow" w:cs="Arial"/>
                <w:sz w:val="20"/>
                <w:szCs w:val="20"/>
              </w:rPr>
            </w:rPrChange>
          </w:rPr>
          <w:t xml:space="preserve">, particularly the need to incorporate the human dimensions of the challenge of </w:t>
        </w:r>
      </w:ins>
      <w:ins w:id="359" w:author="Helene Marsh" w:date="2022-04-29T11:36:00Z">
        <w:r w:rsidR="006300FE" w:rsidRPr="00906645">
          <w:rPr>
            <w:rFonts w:ascii="Arial" w:hAnsi="Arial" w:cs="Arial"/>
            <w:sz w:val="20"/>
            <w:szCs w:val="20"/>
            <w:rPrChange w:id="360" w:author="Helene Marsh" w:date="2022-04-30T11:58:00Z">
              <w:rPr>
                <w:rFonts w:ascii="Arial Narrow" w:hAnsi="Arial Narrow" w:cs="Arial"/>
                <w:sz w:val="20"/>
                <w:szCs w:val="20"/>
              </w:rPr>
            </w:rPrChange>
          </w:rPr>
          <w:t>conserving</w:t>
        </w:r>
      </w:ins>
      <w:ins w:id="361" w:author="Helene Marsh" w:date="2022-04-29T11:35:00Z">
        <w:r w:rsidR="006300FE" w:rsidRPr="00906645">
          <w:rPr>
            <w:rFonts w:ascii="Arial" w:hAnsi="Arial" w:cs="Arial"/>
            <w:sz w:val="20"/>
            <w:szCs w:val="20"/>
            <w:rPrChange w:id="362" w:author="Helene Marsh" w:date="2022-04-30T11:58:00Z">
              <w:rPr>
                <w:rFonts w:ascii="Arial Narrow" w:hAnsi="Arial Narrow" w:cs="Arial"/>
                <w:sz w:val="20"/>
                <w:szCs w:val="20"/>
              </w:rPr>
            </w:rPrChange>
          </w:rPr>
          <w:t xml:space="preserve"> dugongs and their habitats at a national level </w:t>
        </w:r>
      </w:ins>
      <w:ins w:id="363" w:author="Helene Marsh" w:date="2022-04-29T11:36:00Z">
        <w:r w:rsidR="00831CA3" w:rsidRPr="00906645">
          <w:rPr>
            <w:rFonts w:ascii="Arial" w:hAnsi="Arial" w:cs="Arial"/>
            <w:sz w:val="20"/>
            <w:szCs w:val="20"/>
          </w:rPr>
          <w:t xml:space="preserve"> and to develop fit-</w:t>
        </w:r>
        <w:r w:rsidR="006300FE" w:rsidRPr="00906645">
          <w:rPr>
            <w:rFonts w:ascii="Arial" w:hAnsi="Arial" w:cs="Arial"/>
            <w:sz w:val="20"/>
            <w:szCs w:val="20"/>
            <w:rPrChange w:id="364" w:author="Helene Marsh" w:date="2022-04-30T11:58:00Z">
              <w:rPr>
                <w:rFonts w:ascii="Arial Narrow" w:hAnsi="Arial Narrow" w:cs="Arial"/>
                <w:sz w:val="20"/>
                <w:szCs w:val="20"/>
              </w:rPr>
            </w:rPrChange>
          </w:rPr>
          <w:t>for</w:t>
        </w:r>
        <w:r w:rsidR="00831CA3" w:rsidRPr="00906645">
          <w:rPr>
            <w:rFonts w:ascii="Arial" w:hAnsi="Arial" w:cs="Arial"/>
            <w:sz w:val="20"/>
            <w:szCs w:val="20"/>
          </w:rPr>
          <w:t>-</w:t>
        </w:r>
      </w:ins>
      <w:ins w:id="365" w:author="Helene Marsh" w:date="2022-04-30T11:27:00Z">
        <w:r w:rsidR="00831CA3" w:rsidRPr="00906645">
          <w:rPr>
            <w:rFonts w:ascii="Arial" w:hAnsi="Arial" w:cs="Arial"/>
            <w:sz w:val="20"/>
            <w:szCs w:val="20"/>
          </w:rPr>
          <w:t xml:space="preserve">context </w:t>
        </w:r>
      </w:ins>
      <w:ins w:id="366" w:author="Helene Marsh" w:date="2022-04-29T11:36:00Z">
        <w:r w:rsidR="006300FE" w:rsidRPr="00906645">
          <w:rPr>
            <w:rFonts w:ascii="Arial" w:hAnsi="Arial" w:cs="Arial"/>
            <w:sz w:val="20"/>
            <w:szCs w:val="20"/>
            <w:rPrChange w:id="367" w:author="Helene Marsh" w:date="2022-04-30T11:58:00Z">
              <w:rPr>
                <w:rFonts w:ascii="Arial Narrow" w:hAnsi="Arial Narrow" w:cs="Arial"/>
                <w:sz w:val="20"/>
                <w:szCs w:val="20"/>
              </w:rPr>
            </w:rPrChange>
          </w:rPr>
          <w:t xml:space="preserve">conservation actions. </w:t>
        </w:r>
      </w:ins>
      <w:del w:id="368" w:author="Helene Marsh" w:date="2022-04-29T11:36:00Z">
        <w:r w:rsidR="00102066" w:rsidRPr="00906645" w:rsidDel="006300FE">
          <w:rPr>
            <w:rFonts w:ascii="Arial" w:hAnsi="Arial" w:cs="Arial"/>
            <w:sz w:val="20"/>
            <w:szCs w:val="20"/>
            <w:rPrChange w:id="369" w:author="Helene Marsh" w:date="2022-04-30T11:58:00Z">
              <w:rPr>
                <w:rFonts w:ascii="Arial Narrow" w:hAnsi="Arial Narrow" w:cs="Arial"/>
                <w:sz w:val="20"/>
                <w:szCs w:val="20"/>
              </w:rPr>
            </w:rPrChange>
          </w:rPr>
          <w:delText>.</w:delText>
        </w:r>
      </w:del>
      <w:ins w:id="370" w:author="Mélanie Hamel" w:date="2022-04-28T15:37:00Z">
        <w:del w:id="371" w:author="Helene Marsh" w:date="2022-04-29T11:36:00Z">
          <w:r w:rsidR="00477D0D" w:rsidRPr="00906645" w:rsidDel="006300FE">
            <w:rPr>
              <w:rFonts w:ascii="Arial" w:hAnsi="Arial" w:cs="Arial"/>
              <w:sz w:val="20"/>
              <w:szCs w:val="20"/>
              <w:rPrChange w:id="372" w:author="Helene Marsh" w:date="2022-04-30T11:58:00Z">
                <w:rPr>
                  <w:rFonts w:ascii="Arial Narrow" w:hAnsi="Arial Narrow" w:cs="Arial"/>
                  <w:sz w:val="20"/>
                  <w:szCs w:val="20"/>
                </w:rPr>
              </w:rPrChange>
            </w:rPr>
            <w:delText xml:space="preserve"> </w:delText>
          </w:r>
        </w:del>
      </w:ins>
      <w:ins w:id="373" w:author="Helene Marsh" w:date="2022-04-29T11:36:00Z">
        <w:r w:rsidR="006300FE" w:rsidRPr="00906645">
          <w:rPr>
            <w:rFonts w:ascii="Arial" w:hAnsi="Arial" w:cs="Arial"/>
            <w:sz w:val="20"/>
            <w:szCs w:val="20"/>
            <w:rPrChange w:id="374" w:author="Helene Marsh" w:date="2022-04-30T11:58:00Z">
              <w:rPr>
                <w:rFonts w:ascii="Arial Narrow" w:hAnsi="Arial Narrow" w:cs="Arial"/>
                <w:sz w:val="20"/>
                <w:szCs w:val="20"/>
              </w:rPr>
            </w:rPrChange>
          </w:rPr>
          <w:t>Some r</w:t>
        </w:r>
      </w:ins>
      <w:ins w:id="375" w:author="Mélanie Hamel" w:date="2022-04-28T15:37:00Z">
        <w:del w:id="376" w:author="Helene Marsh" w:date="2022-04-29T11:36:00Z">
          <w:r w:rsidR="00477D0D" w:rsidRPr="00906645" w:rsidDel="006300FE">
            <w:rPr>
              <w:rFonts w:ascii="Arial" w:hAnsi="Arial" w:cs="Arial"/>
              <w:sz w:val="20"/>
              <w:szCs w:val="20"/>
              <w:rPrChange w:id="377" w:author="Helene Marsh" w:date="2022-04-30T11:58:00Z">
                <w:rPr>
                  <w:rFonts w:ascii="Arial Narrow" w:hAnsi="Arial Narrow" w:cs="Arial"/>
                  <w:sz w:val="20"/>
                  <w:szCs w:val="20"/>
                </w:rPr>
              </w:rPrChange>
            </w:rPr>
            <w:delText>Possible r</w:delText>
          </w:r>
        </w:del>
        <w:r w:rsidR="00477D0D" w:rsidRPr="00906645">
          <w:rPr>
            <w:rFonts w:ascii="Arial" w:hAnsi="Arial" w:cs="Arial"/>
            <w:sz w:val="20"/>
            <w:szCs w:val="20"/>
            <w:rPrChange w:id="378" w:author="Helene Marsh" w:date="2022-04-30T11:58:00Z">
              <w:rPr>
                <w:rFonts w:ascii="Arial Narrow" w:hAnsi="Arial Narrow" w:cs="Arial"/>
                <w:sz w:val="20"/>
                <w:szCs w:val="20"/>
              </w:rPr>
            </w:rPrChange>
          </w:rPr>
          <w:t xml:space="preserve">edundancies </w:t>
        </w:r>
      </w:ins>
      <w:ins w:id="379" w:author="Helene Marsh" w:date="2022-04-29T11:56:00Z">
        <w:r w:rsidR="00B67907" w:rsidRPr="00906645">
          <w:rPr>
            <w:rFonts w:ascii="Arial" w:hAnsi="Arial" w:cs="Arial"/>
            <w:sz w:val="20"/>
            <w:szCs w:val="20"/>
          </w:rPr>
          <w:t xml:space="preserve">in </w:t>
        </w:r>
      </w:ins>
      <w:ins w:id="380" w:author="Helene Marsh" w:date="2022-04-29T11:57:00Z">
        <w:r w:rsidR="00B67907" w:rsidRPr="00906645">
          <w:rPr>
            <w:rFonts w:ascii="Arial" w:hAnsi="Arial" w:cs="Arial"/>
            <w:sz w:val="20"/>
            <w:szCs w:val="20"/>
          </w:rPr>
          <w:t xml:space="preserve">the </w:t>
        </w:r>
      </w:ins>
      <w:ins w:id="381" w:author="Helene Marsh" w:date="2022-04-29T11:56:00Z">
        <w:r w:rsidR="00B67907" w:rsidRPr="00906645">
          <w:rPr>
            <w:rFonts w:ascii="Arial" w:hAnsi="Arial" w:cs="Arial"/>
            <w:sz w:val="20"/>
            <w:szCs w:val="20"/>
          </w:rPr>
          <w:t xml:space="preserve">example actions </w:t>
        </w:r>
      </w:ins>
      <w:ins w:id="382" w:author="Mélanie Hamel" w:date="2022-04-28T15:37:00Z">
        <w:r w:rsidR="00477D0D" w:rsidRPr="00906645">
          <w:rPr>
            <w:rFonts w:ascii="Arial" w:hAnsi="Arial" w:cs="Arial"/>
            <w:sz w:val="20"/>
            <w:szCs w:val="20"/>
            <w:rPrChange w:id="383" w:author="Helene Marsh" w:date="2022-04-30T11:58:00Z">
              <w:rPr>
                <w:rFonts w:ascii="Arial Narrow" w:hAnsi="Arial Narrow" w:cs="Arial"/>
                <w:sz w:val="20"/>
                <w:szCs w:val="20"/>
              </w:rPr>
            </w:rPrChange>
          </w:rPr>
          <w:t xml:space="preserve">were </w:t>
        </w:r>
      </w:ins>
      <w:ins w:id="384" w:author="Helene Marsh" w:date="2022-04-29T11:36:00Z">
        <w:r w:rsidR="006300FE" w:rsidRPr="00906645">
          <w:rPr>
            <w:rFonts w:ascii="Arial" w:hAnsi="Arial" w:cs="Arial"/>
            <w:sz w:val="20"/>
            <w:szCs w:val="20"/>
            <w:rPrChange w:id="385" w:author="Helene Marsh" w:date="2022-04-30T11:58:00Z">
              <w:rPr>
                <w:rFonts w:ascii="Arial Narrow" w:hAnsi="Arial Narrow" w:cs="Arial"/>
                <w:sz w:val="20"/>
                <w:szCs w:val="20"/>
              </w:rPr>
            </w:rPrChange>
          </w:rPr>
          <w:t xml:space="preserve">removed </w:t>
        </w:r>
      </w:ins>
      <w:ins w:id="386" w:author="Mélanie Hamel" w:date="2022-04-28T15:37:00Z">
        <w:del w:id="387" w:author="Helene Marsh" w:date="2022-04-29T11:36:00Z">
          <w:r w:rsidR="00477D0D" w:rsidRPr="00906645" w:rsidDel="006300FE">
            <w:rPr>
              <w:rFonts w:ascii="Arial" w:hAnsi="Arial" w:cs="Arial"/>
              <w:sz w:val="20"/>
              <w:szCs w:val="20"/>
              <w:rPrChange w:id="388" w:author="Helene Marsh" w:date="2022-04-30T11:58:00Z">
                <w:rPr>
                  <w:rFonts w:ascii="Arial Narrow" w:hAnsi="Arial Narrow" w:cs="Arial"/>
                  <w:sz w:val="20"/>
                  <w:szCs w:val="20"/>
                </w:rPr>
              </w:rPrChange>
            </w:rPr>
            <w:delText xml:space="preserve">noted, </w:delText>
          </w:r>
        </w:del>
        <w:del w:id="389" w:author="Helene Marsh" w:date="2022-04-29T11:37:00Z">
          <w:r w:rsidR="00477D0D" w:rsidRPr="00906645" w:rsidDel="006300FE">
            <w:rPr>
              <w:rFonts w:ascii="Arial" w:hAnsi="Arial" w:cs="Arial"/>
              <w:sz w:val="20"/>
              <w:szCs w:val="20"/>
              <w:rPrChange w:id="390" w:author="Helene Marsh" w:date="2022-04-30T11:58:00Z">
                <w:rPr>
                  <w:rFonts w:ascii="Arial Narrow" w:hAnsi="Arial Narrow" w:cs="Arial"/>
                  <w:sz w:val="20"/>
                  <w:szCs w:val="20"/>
                </w:rPr>
              </w:rPrChange>
            </w:rPr>
            <w:delText>where applicable</w:delText>
          </w:r>
        </w:del>
      </w:ins>
      <w:ins w:id="391" w:author="Helene Marsh" w:date="2022-04-29T11:37:00Z">
        <w:r w:rsidR="006300FE" w:rsidRPr="00906645">
          <w:rPr>
            <w:rFonts w:ascii="Arial" w:hAnsi="Arial" w:cs="Arial"/>
            <w:sz w:val="20"/>
            <w:szCs w:val="20"/>
            <w:rPrChange w:id="392" w:author="Helene Marsh" w:date="2022-04-30T11:58:00Z">
              <w:rPr>
                <w:rFonts w:ascii="Arial Narrow" w:hAnsi="Arial Narrow" w:cs="Arial"/>
                <w:sz w:val="20"/>
                <w:szCs w:val="20"/>
              </w:rPr>
            </w:rPrChange>
          </w:rPr>
          <w:t xml:space="preserve">to </w:t>
        </w:r>
      </w:ins>
      <w:ins w:id="393" w:author="Helene Marsh" w:date="2022-04-29T11:57:00Z">
        <w:r w:rsidR="00B67907" w:rsidRPr="00906645">
          <w:rPr>
            <w:rFonts w:ascii="Arial" w:hAnsi="Arial" w:cs="Arial"/>
            <w:sz w:val="20"/>
            <w:szCs w:val="20"/>
          </w:rPr>
          <w:t xml:space="preserve">improve the </w:t>
        </w:r>
      </w:ins>
      <w:ins w:id="394" w:author="Helene Marsh" w:date="2022-04-29T11:58:00Z">
        <w:r w:rsidR="00B67907" w:rsidRPr="00906645">
          <w:rPr>
            <w:rFonts w:ascii="Arial" w:hAnsi="Arial" w:cs="Arial"/>
            <w:sz w:val="20"/>
            <w:szCs w:val="20"/>
          </w:rPr>
          <w:t>efficiency</w:t>
        </w:r>
      </w:ins>
      <w:ins w:id="395" w:author="Helene Marsh" w:date="2022-04-29T11:57:00Z">
        <w:r w:rsidR="00B67907" w:rsidRPr="00906645">
          <w:rPr>
            <w:rFonts w:ascii="Arial" w:hAnsi="Arial" w:cs="Arial"/>
            <w:sz w:val="20"/>
            <w:szCs w:val="20"/>
          </w:rPr>
          <w:t xml:space="preserve"> </w:t>
        </w:r>
      </w:ins>
      <w:ins w:id="396" w:author="Helene Marsh" w:date="2022-04-29T11:58:00Z">
        <w:r w:rsidR="00B67907" w:rsidRPr="00906645">
          <w:rPr>
            <w:rFonts w:ascii="Arial" w:hAnsi="Arial" w:cs="Arial"/>
            <w:sz w:val="20"/>
            <w:szCs w:val="20"/>
          </w:rPr>
          <w:t xml:space="preserve">of </w:t>
        </w:r>
      </w:ins>
      <w:ins w:id="397" w:author="Helene Marsh" w:date="2022-04-29T11:37:00Z">
        <w:r w:rsidR="006300FE" w:rsidRPr="00906645">
          <w:rPr>
            <w:rFonts w:ascii="Arial" w:hAnsi="Arial" w:cs="Arial"/>
            <w:sz w:val="20"/>
            <w:szCs w:val="20"/>
            <w:rPrChange w:id="398" w:author="Helene Marsh" w:date="2022-04-30T11:58:00Z">
              <w:rPr>
                <w:rFonts w:ascii="Arial Narrow" w:hAnsi="Arial Narrow" w:cs="Arial"/>
                <w:sz w:val="20"/>
                <w:szCs w:val="20"/>
              </w:rPr>
            </w:rPrChange>
          </w:rPr>
          <w:t>national reporting</w:t>
        </w:r>
      </w:ins>
      <w:ins w:id="399" w:author="Helene Marsh" w:date="2022-04-29T11:55:00Z">
        <w:r w:rsidR="00B67907" w:rsidRPr="00906645">
          <w:rPr>
            <w:rFonts w:ascii="Arial" w:hAnsi="Arial" w:cs="Arial"/>
            <w:sz w:val="20"/>
            <w:szCs w:val="20"/>
          </w:rPr>
          <w:t>; other</w:t>
        </w:r>
      </w:ins>
      <w:ins w:id="400" w:author="Helene Marsh" w:date="2022-04-29T11:56:00Z">
        <w:r w:rsidR="00B67907" w:rsidRPr="00906645">
          <w:rPr>
            <w:rFonts w:ascii="Arial" w:hAnsi="Arial" w:cs="Arial"/>
            <w:sz w:val="20"/>
            <w:szCs w:val="20"/>
          </w:rPr>
          <w:t>s</w:t>
        </w:r>
      </w:ins>
      <w:ins w:id="401" w:author="Helene Marsh" w:date="2022-04-29T11:55:00Z">
        <w:r w:rsidR="00B67907" w:rsidRPr="00906645">
          <w:rPr>
            <w:rFonts w:ascii="Arial" w:hAnsi="Arial" w:cs="Arial"/>
            <w:sz w:val="20"/>
            <w:szCs w:val="20"/>
          </w:rPr>
          <w:t xml:space="preserve"> have been retained to aid in the development of comprehensive </w:t>
        </w:r>
      </w:ins>
      <w:ins w:id="402" w:author="Helene Marsh" w:date="2022-05-01T10:24:00Z">
        <w:r w:rsidR="00D27546">
          <w:rPr>
            <w:rFonts w:ascii="Arial" w:hAnsi="Arial" w:cs="Arial"/>
            <w:sz w:val="20"/>
            <w:szCs w:val="20"/>
          </w:rPr>
          <w:t xml:space="preserve">national </w:t>
        </w:r>
      </w:ins>
      <w:ins w:id="403" w:author="Helene Marsh" w:date="2022-04-29T11:55:00Z">
        <w:r w:rsidR="00B67907" w:rsidRPr="00906645">
          <w:rPr>
            <w:rFonts w:ascii="Arial" w:hAnsi="Arial" w:cs="Arial"/>
            <w:sz w:val="20"/>
            <w:szCs w:val="20"/>
          </w:rPr>
          <w:t xml:space="preserve">programmes </w:t>
        </w:r>
      </w:ins>
      <w:ins w:id="404" w:author="Helene Marsh" w:date="2022-05-01T10:23:00Z">
        <w:r w:rsidR="00D27546">
          <w:rPr>
            <w:rFonts w:ascii="Arial" w:hAnsi="Arial" w:cs="Arial"/>
            <w:sz w:val="20"/>
            <w:szCs w:val="20"/>
          </w:rPr>
          <w:t xml:space="preserve">of dugong conservation and management </w:t>
        </w:r>
      </w:ins>
      <w:ins w:id="405" w:author="Helene Marsh" w:date="2022-04-29T11:55:00Z">
        <w:r w:rsidR="00B67907" w:rsidRPr="00906645">
          <w:rPr>
            <w:rFonts w:ascii="Arial" w:hAnsi="Arial" w:cs="Arial"/>
            <w:sz w:val="20"/>
            <w:szCs w:val="20"/>
          </w:rPr>
          <w:t>with multiple objectives.</w:t>
        </w:r>
      </w:ins>
    </w:p>
    <w:p w14:paraId="31EF1E72" w14:textId="1AE805A3" w:rsidR="007B0FC9" w:rsidRPr="00906645" w:rsidDel="006300FE" w:rsidRDefault="00477D0D" w:rsidP="00D939D1">
      <w:pPr>
        <w:widowControl/>
        <w:autoSpaceDE/>
        <w:autoSpaceDN/>
        <w:rPr>
          <w:del w:id="406" w:author="Helene Marsh" w:date="2022-04-29T11:40:00Z"/>
          <w:rFonts w:ascii="Arial" w:hAnsi="Arial" w:cs="Arial"/>
          <w:sz w:val="20"/>
          <w:szCs w:val="20"/>
          <w:rPrChange w:id="407" w:author="Helene Marsh" w:date="2022-04-30T11:58:00Z">
            <w:rPr>
              <w:del w:id="408" w:author="Helene Marsh" w:date="2022-04-29T11:40:00Z"/>
              <w:rFonts w:ascii="Arial Narrow" w:hAnsi="Arial Narrow"/>
              <w:sz w:val="20"/>
              <w:szCs w:val="20"/>
            </w:rPr>
          </w:rPrChange>
        </w:rPr>
      </w:pPr>
      <w:ins w:id="409" w:author="Mélanie Hamel" w:date="2022-04-28T15:37:00Z">
        <w:r w:rsidRPr="00906645">
          <w:rPr>
            <w:rFonts w:ascii="Arial" w:hAnsi="Arial" w:cs="Arial"/>
            <w:sz w:val="20"/>
            <w:szCs w:val="20"/>
            <w:rPrChange w:id="410" w:author="Helene Marsh" w:date="2022-04-30T11:58:00Z">
              <w:rPr>
                <w:rFonts w:ascii="Arial Narrow" w:hAnsi="Arial Narrow" w:cs="Arial"/>
                <w:sz w:val="20"/>
                <w:szCs w:val="20"/>
              </w:rPr>
            </w:rPrChange>
          </w:rPr>
          <w:t>.</w:t>
        </w:r>
      </w:ins>
    </w:p>
    <w:p w14:paraId="3B275F85" w14:textId="743273D4" w:rsidR="00003BDC" w:rsidRPr="00906645" w:rsidDel="006300FE" w:rsidRDefault="00003BDC" w:rsidP="00D939D1">
      <w:pPr>
        <w:widowControl/>
        <w:autoSpaceDE/>
        <w:autoSpaceDN/>
        <w:rPr>
          <w:ins w:id="411" w:author="Mélanie Hamel" w:date="2022-04-28T13:00:00Z"/>
          <w:del w:id="412" w:author="Helene Marsh" w:date="2022-04-29T11:40:00Z"/>
          <w:rFonts w:ascii="Arial" w:hAnsi="Arial" w:cs="Arial"/>
          <w:b/>
          <w:spacing w:val="-1"/>
          <w:w w:val="105"/>
          <w:sz w:val="20"/>
          <w:szCs w:val="20"/>
          <w:rPrChange w:id="413" w:author="Helene Marsh" w:date="2022-04-30T11:58:00Z">
            <w:rPr>
              <w:ins w:id="414" w:author="Mélanie Hamel" w:date="2022-04-28T13:00:00Z"/>
              <w:del w:id="415" w:author="Helene Marsh" w:date="2022-04-29T11:40:00Z"/>
              <w:rFonts w:ascii="Arial Narrow" w:hAnsi="Arial Narrow"/>
              <w:b/>
              <w:spacing w:val="-1"/>
              <w:w w:val="105"/>
              <w:sz w:val="20"/>
              <w:szCs w:val="20"/>
            </w:rPr>
          </w:rPrChange>
        </w:rPr>
      </w:pPr>
    </w:p>
    <w:p w14:paraId="2B3487FD" w14:textId="7D3081FC" w:rsidR="007B0FC9" w:rsidRPr="00906645" w:rsidRDefault="007B0FC9" w:rsidP="00D939D1">
      <w:pPr>
        <w:widowControl/>
        <w:autoSpaceDE/>
        <w:autoSpaceDN/>
        <w:rPr>
          <w:rFonts w:ascii="Arial" w:hAnsi="Arial" w:cs="Arial"/>
          <w:b/>
          <w:spacing w:val="-1"/>
          <w:w w:val="105"/>
          <w:sz w:val="20"/>
          <w:szCs w:val="20"/>
          <w:rPrChange w:id="416" w:author="Helene Marsh" w:date="2022-04-30T11:58:00Z">
            <w:rPr>
              <w:rFonts w:ascii="Arial Narrow" w:hAnsi="Arial Narrow"/>
              <w:b/>
              <w:spacing w:val="-1"/>
              <w:w w:val="105"/>
              <w:sz w:val="20"/>
              <w:szCs w:val="20"/>
            </w:rPr>
          </w:rPrChange>
        </w:rPr>
      </w:pPr>
      <w:del w:id="417" w:author="Helene Marsh" w:date="2022-04-29T11:40:00Z">
        <w:r w:rsidRPr="00906645" w:rsidDel="006300FE">
          <w:rPr>
            <w:rFonts w:ascii="Arial" w:hAnsi="Arial" w:cs="Arial"/>
            <w:b/>
            <w:spacing w:val="-1"/>
            <w:w w:val="105"/>
            <w:sz w:val="20"/>
            <w:szCs w:val="20"/>
            <w:rPrChange w:id="418" w:author="Helene Marsh" w:date="2022-04-30T11:58:00Z">
              <w:rPr>
                <w:rFonts w:ascii="Arial Narrow" w:hAnsi="Arial Narrow"/>
                <w:b/>
                <w:spacing w:val="-1"/>
                <w:w w:val="105"/>
                <w:sz w:val="20"/>
                <w:szCs w:val="20"/>
              </w:rPr>
            </w:rPrChange>
          </w:rPr>
          <w:br w:type="page"/>
        </w:r>
      </w:del>
    </w:p>
    <w:p w14:paraId="7A0F2CC1" w14:textId="3657AD81" w:rsidR="00AD15B5" w:rsidRPr="00906645" w:rsidRDefault="00AD15B5" w:rsidP="00D939D1">
      <w:pPr>
        <w:rPr>
          <w:rFonts w:ascii="Arial" w:hAnsi="Arial" w:cs="Arial"/>
          <w:b/>
          <w:sz w:val="20"/>
          <w:szCs w:val="20"/>
          <w:rPrChange w:id="419" w:author="Helene Marsh" w:date="2022-04-30T11:58:00Z">
            <w:rPr>
              <w:rFonts w:ascii="Arial Narrow" w:hAnsi="Arial Narrow"/>
              <w:b/>
              <w:sz w:val="20"/>
              <w:szCs w:val="20"/>
            </w:rPr>
          </w:rPrChange>
        </w:rPr>
      </w:pPr>
      <w:r w:rsidRPr="00906645">
        <w:rPr>
          <w:rFonts w:ascii="Arial" w:hAnsi="Arial" w:cs="Arial"/>
          <w:b/>
          <w:spacing w:val="-1"/>
          <w:w w:val="105"/>
          <w:sz w:val="20"/>
          <w:szCs w:val="20"/>
          <w:rPrChange w:id="420" w:author="Helene Marsh" w:date="2022-04-30T11:58:00Z">
            <w:rPr>
              <w:rFonts w:ascii="Arial Narrow" w:hAnsi="Arial Narrow"/>
              <w:b/>
              <w:spacing w:val="-1"/>
              <w:w w:val="105"/>
              <w:sz w:val="20"/>
              <w:szCs w:val="20"/>
            </w:rPr>
          </w:rPrChange>
        </w:rPr>
        <w:lastRenderedPageBreak/>
        <w:t>Species</w:t>
      </w:r>
      <w:r w:rsidRPr="00906645">
        <w:rPr>
          <w:rFonts w:ascii="Arial" w:hAnsi="Arial" w:cs="Arial"/>
          <w:b/>
          <w:spacing w:val="-13"/>
          <w:w w:val="105"/>
          <w:sz w:val="20"/>
          <w:szCs w:val="20"/>
          <w:rPrChange w:id="421" w:author="Helene Marsh" w:date="2022-04-30T11:58:00Z">
            <w:rPr>
              <w:rFonts w:ascii="Arial Narrow" w:hAnsi="Arial Narrow"/>
              <w:b/>
              <w:spacing w:val="-13"/>
              <w:w w:val="105"/>
              <w:sz w:val="20"/>
              <w:szCs w:val="20"/>
            </w:rPr>
          </w:rPrChange>
        </w:rPr>
        <w:t xml:space="preserve"> </w:t>
      </w:r>
      <w:r w:rsidRPr="00906645">
        <w:rPr>
          <w:rFonts w:ascii="Arial" w:hAnsi="Arial" w:cs="Arial"/>
          <w:b/>
          <w:spacing w:val="-1"/>
          <w:w w:val="105"/>
          <w:sz w:val="20"/>
          <w:szCs w:val="20"/>
          <w:rPrChange w:id="422" w:author="Helene Marsh" w:date="2022-04-30T11:58:00Z">
            <w:rPr>
              <w:rFonts w:ascii="Arial Narrow" w:hAnsi="Arial Narrow"/>
              <w:b/>
              <w:spacing w:val="-1"/>
              <w:w w:val="105"/>
              <w:sz w:val="20"/>
              <w:szCs w:val="20"/>
            </w:rPr>
          </w:rPrChange>
        </w:rPr>
        <w:t>Aspects</w:t>
      </w:r>
    </w:p>
    <w:p w14:paraId="3334D284" w14:textId="77777777" w:rsidR="00AD15B5" w:rsidRPr="00906645" w:rsidRDefault="00AD15B5">
      <w:pPr>
        <w:pStyle w:val="BodyText"/>
        <w:ind w:firstLine="0"/>
        <w:rPr>
          <w:rFonts w:ascii="Arial" w:hAnsi="Arial" w:cs="Arial"/>
          <w:b/>
          <w:i w:val="0"/>
          <w:sz w:val="20"/>
          <w:szCs w:val="20"/>
          <w:rPrChange w:id="423" w:author="Helene Marsh" w:date="2022-04-30T11:58:00Z">
            <w:rPr>
              <w:rFonts w:ascii="Arial Narrow" w:hAnsi="Arial Narrow"/>
              <w:b/>
              <w:i w:val="0"/>
              <w:sz w:val="20"/>
              <w:szCs w:val="20"/>
            </w:rPr>
          </w:rPrChange>
        </w:rPr>
        <w:pPrChange w:id="424" w:author="Helene Marsh [2]" w:date="2022-04-25T11:29:00Z">
          <w:pPr>
            <w:pStyle w:val="BodyText"/>
            <w:spacing w:before="9"/>
            <w:ind w:firstLine="0"/>
          </w:pPr>
        </w:pPrChange>
      </w:pPr>
    </w:p>
    <w:tbl>
      <w:tblPr>
        <w:tblW w:w="13757" w:type="dxa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8"/>
        <w:gridCol w:w="1418"/>
        <w:gridCol w:w="992"/>
        <w:gridCol w:w="1407"/>
        <w:gridCol w:w="1418"/>
        <w:gridCol w:w="6804"/>
        <w:tblGridChange w:id="425">
          <w:tblGrid>
            <w:gridCol w:w="1718"/>
            <w:gridCol w:w="1418"/>
            <w:gridCol w:w="992"/>
            <w:gridCol w:w="1407"/>
            <w:gridCol w:w="1418"/>
            <w:gridCol w:w="6804"/>
          </w:tblGrid>
        </w:tblGridChange>
      </w:tblGrid>
      <w:tr w:rsidR="00AD15B5" w:rsidRPr="00906645" w14:paraId="09149558" w14:textId="77777777" w:rsidTr="00AD15B5">
        <w:trPr>
          <w:trHeight w:val="532"/>
        </w:trPr>
        <w:tc>
          <w:tcPr>
            <w:tcW w:w="13757" w:type="dxa"/>
            <w:gridSpan w:val="6"/>
            <w:shd w:val="clear" w:color="auto" w:fill="E6E6E6"/>
          </w:tcPr>
          <w:p w14:paraId="0C7CCE46" w14:textId="601EBC47" w:rsidR="00AD15B5" w:rsidRPr="00906645" w:rsidRDefault="00AD15B5">
            <w:pPr>
              <w:pStyle w:val="TableParagraph"/>
              <w:ind w:left="0"/>
              <w:rPr>
                <w:rFonts w:ascii="Arial" w:hAnsi="Arial" w:cs="Arial"/>
                <w:b/>
                <w:i/>
                <w:sz w:val="20"/>
                <w:szCs w:val="20"/>
                <w:rPrChange w:id="426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  <w:pPrChange w:id="427" w:author="Helene Marsh [2]" w:date="2022-04-25T11:29:00Z">
                <w:pPr>
                  <w:pStyle w:val="TableParagraph"/>
                  <w:spacing w:before="137"/>
                </w:pPr>
              </w:pPrChange>
            </w:pPr>
            <w:r w:rsidRPr="00906645">
              <w:rPr>
                <w:rFonts w:ascii="Arial" w:hAnsi="Arial" w:cs="Arial"/>
                <w:b/>
                <w:i/>
                <w:spacing w:val="-1"/>
                <w:w w:val="105"/>
                <w:sz w:val="20"/>
                <w:szCs w:val="20"/>
                <w:rPrChange w:id="428" w:author="Helene Marsh" w:date="2022-04-30T11:58:00Z">
                  <w:rPr>
                    <w:rFonts w:ascii="Arial Narrow" w:hAnsi="Arial Narrow"/>
                    <w:b/>
                    <w:i/>
                    <w:spacing w:val="-1"/>
                    <w:w w:val="105"/>
                    <w:sz w:val="20"/>
                    <w:szCs w:val="20"/>
                  </w:rPr>
                </w:rPrChange>
              </w:rPr>
              <w:t>Objective</w:t>
            </w:r>
            <w:r w:rsidRPr="00906645">
              <w:rPr>
                <w:rFonts w:ascii="Arial" w:hAnsi="Arial" w:cs="Arial"/>
                <w:b/>
                <w:i/>
                <w:spacing w:val="-13"/>
                <w:w w:val="105"/>
                <w:sz w:val="20"/>
                <w:szCs w:val="20"/>
                <w:rPrChange w:id="429" w:author="Helene Marsh" w:date="2022-04-30T11:58:00Z">
                  <w:rPr>
                    <w:rFonts w:ascii="Arial Narrow" w:hAnsi="Arial Narrow"/>
                    <w:b/>
                    <w:i/>
                    <w:spacing w:val="-1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="001976B9" w:rsidRPr="00906645">
              <w:rPr>
                <w:rFonts w:ascii="Arial" w:hAnsi="Arial" w:cs="Arial"/>
                <w:b/>
                <w:i/>
                <w:spacing w:val="-1"/>
                <w:w w:val="105"/>
                <w:sz w:val="20"/>
                <w:szCs w:val="20"/>
                <w:rPrChange w:id="430" w:author="Helene Marsh" w:date="2022-04-30T11:58:00Z">
                  <w:rPr>
                    <w:rFonts w:ascii="Arial Narrow" w:hAnsi="Arial Narrow"/>
                    <w:b/>
                    <w:i/>
                    <w:spacing w:val="-1"/>
                    <w:w w:val="105"/>
                    <w:sz w:val="20"/>
                    <w:szCs w:val="20"/>
                  </w:rPr>
                </w:rPrChange>
              </w:rPr>
              <w:t>1</w:t>
            </w:r>
            <w:r w:rsidRPr="00906645">
              <w:rPr>
                <w:rFonts w:ascii="Arial" w:hAnsi="Arial" w:cs="Arial"/>
                <w:b/>
                <w:i/>
                <w:spacing w:val="-11"/>
                <w:w w:val="105"/>
                <w:sz w:val="20"/>
                <w:szCs w:val="20"/>
                <w:rPrChange w:id="431" w:author="Helene Marsh" w:date="2022-04-30T11:58:00Z">
                  <w:rPr>
                    <w:rFonts w:ascii="Arial Narrow" w:hAnsi="Arial Narrow"/>
                    <w:b/>
                    <w:i/>
                    <w:spacing w:val="-1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pacing w:val="-1"/>
                <w:w w:val="105"/>
                <w:sz w:val="20"/>
                <w:szCs w:val="20"/>
                <w:rPrChange w:id="432" w:author="Helene Marsh" w:date="2022-04-30T11:58:00Z">
                  <w:rPr>
                    <w:rFonts w:ascii="Arial Narrow" w:hAnsi="Arial Narrow"/>
                    <w:b/>
                    <w:i/>
                    <w:spacing w:val="-1"/>
                    <w:w w:val="105"/>
                    <w:sz w:val="20"/>
                    <w:szCs w:val="20"/>
                  </w:rPr>
                </w:rPrChange>
              </w:rPr>
              <w:t>–</w:t>
            </w:r>
            <w:r w:rsidRPr="00906645">
              <w:rPr>
                <w:rFonts w:ascii="Arial" w:hAnsi="Arial" w:cs="Arial"/>
                <w:b/>
                <w:i/>
                <w:spacing w:val="-13"/>
                <w:w w:val="105"/>
                <w:sz w:val="20"/>
                <w:szCs w:val="20"/>
                <w:rPrChange w:id="433" w:author="Helene Marsh" w:date="2022-04-30T11:58:00Z">
                  <w:rPr>
                    <w:rFonts w:ascii="Arial Narrow" w:hAnsi="Arial Narrow"/>
                    <w:b/>
                    <w:i/>
                    <w:spacing w:val="-1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pacing w:val="-1"/>
                <w:w w:val="105"/>
                <w:sz w:val="20"/>
                <w:szCs w:val="20"/>
                <w:rPrChange w:id="434" w:author="Helene Marsh" w:date="2022-04-30T11:58:00Z">
                  <w:rPr>
                    <w:rFonts w:ascii="Arial Narrow" w:hAnsi="Arial Narrow"/>
                    <w:b/>
                    <w:i/>
                    <w:spacing w:val="-1"/>
                    <w:w w:val="105"/>
                    <w:sz w:val="20"/>
                    <w:szCs w:val="20"/>
                  </w:rPr>
                </w:rPrChange>
              </w:rPr>
              <w:t>Reduce</w:t>
            </w:r>
            <w:r w:rsidRPr="00906645">
              <w:rPr>
                <w:rFonts w:ascii="Arial" w:hAnsi="Arial" w:cs="Arial"/>
                <w:b/>
                <w:i/>
                <w:spacing w:val="-10"/>
                <w:w w:val="105"/>
                <w:sz w:val="20"/>
                <w:szCs w:val="20"/>
                <w:rPrChange w:id="435" w:author="Helene Marsh" w:date="2022-04-30T11:58:00Z">
                  <w:rPr>
                    <w:rFonts w:ascii="Arial Narrow" w:hAnsi="Arial Narrow"/>
                    <w:b/>
                    <w:i/>
                    <w:spacing w:val="-10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pacing w:val="-1"/>
                <w:w w:val="105"/>
                <w:sz w:val="20"/>
                <w:szCs w:val="20"/>
                <w:rPrChange w:id="436" w:author="Helene Marsh" w:date="2022-04-30T11:58:00Z">
                  <w:rPr>
                    <w:rFonts w:ascii="Arial Narrow" w:hAnsi="Arial Narrow"/>
                    <w:b/>
                    <w:i/>
                    <w:spacing w:val="-1"/>
                    <w:w w:val="105"/>
                    <w:sz w:val="20"/>
                    <w:szCs w:val="20"/>
                  </w:rPr>
                </w:rPrChange>
              </w:rPr>
              <w:t>direct</w:t>
            </w:r>
            <w:r w:rsidRPr="00906645">
              <w:rPr>
                <w:rFonts w:ascii="Arial" w:hAnsi="Arial" w:cs="Arial"/>
                <w:b/>
                <w:i/>
                <w:spacing w:val="-11"/>
                <w:w w:val="105"/>
                <w:sz w:val="20"/>
                <w:szCs w:val="20"/>
                <w:rPrChange w:id="437" w:author="Helene Marsh" w:date="2022-04-30T11:58:00Z">
                  <w:rPr>
                    <w:rFonts w:ascii="Arial Narrow" w:hAnsi="Arial Narrow"/>
                    <w:b/>
                    <w:i/>
                    <w:spacing w:val="-1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pacing w:val="-1"/>
                <w:w w:val="105"/>
                <w:sz w:val="20"/>
                <w:szCs w:val="20"/>
                <w:rPrChange w:id="438" w:author="Helene Marsh" w:date="2022-04-30T11:58:00Z">
                  <w:rPr>
                    <w:rFonts w:ascii="Arial Narrow" w:hAnsi="Arial Narrow"/>
                    <w:b/>
                    <w:i/>
                    <w:spacing w:val="-1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b/>
                <w:i/>
                <w:spacing w:val="-13"/>
                <w:w w:val="105"/>
                <w:sz w:val="20"/>
                <w:szCs w:val="20"/>
                <w:rPrChange w:id="439" w:author="Helene Marsh" w:date="2022-04-30T11:58:00Z">
                  <w:rPr>
                    <w:rFonts w:ascii="Arial Narrow" w:hAnsi="Arial Narrow"/>
                    <w:b/>
                    <w:i/>
                    <w:spacing w:val="-1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pacing w:val="-1"/>
                <w:w w:val="105"/>
                <w:sz w:val="20"/>
                <w:szCs w:val="20"/>
                <w:rPrChange w:id="440" w:author="Helene Marsh" w:date="2022-04-30T11:58:00Z">
                  <w:rPr>
                    <w:rFonts w:ascii="Arial Narrow" w:hAnsi="Arial Narrow"/>
                    <w:b/>
                    <w:i/>
                    <w:spacing w:val="-1"/>
                    <w:w w:val="105"/>
                    <w:sz w:val="20"/>
                    <w:szCs w:val="20"/>
                  </w:rPr>
                </w:rPrChange>
              </w:rPr>
              <w:t>indirect</w:t>
            </w:r>
            <w:r w:rsidRPr="00906645">
              <w:rPr>
                <w:rFonts w:ascii="Arial" w:hAnsi="Arial" w:cs="Arial"/>
                <w:b/>
                <w:i/>
                <w:spacing w:val="-13"/>
                <w:w w:val="105"/>
                <w:sz w:val="20"/>
                <w:szCs w:val="20"/>
                <w:rPrChange w:id="441" w:author="Helene Marsh" w:date="2022-04-30T11:58:00Z">
                  <w:rPr>
                    <w:rFonts w:ascii="Arial Narrow" w:hAnsi="Arial Narrow"/>
                    <w:b/>
                    <w:i/>
                    <w:spacing w:val="-1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pacing w:val="-1"/>
                <w:w w:val="105"/>
                <w:sz w:val="20"/>
                <w:szCs w:val="20"/>
                <w:rPrChange w:id="442" w:author="Helene Marsh" w:date="2022-04-30T11:58:00Z">
                  <w:rPr>
                    <w:rFonts w:ascii="Arial Narrow" w:hAnsi="Arial Narrow"/>
                    <w:b/>
                    <w:i/>
                    <w:spacing w:val="-1"/>
                    <w:w w:val="105"/>
                    <w:sz w:val="20"/>
                    <w:szCs w:val="20"/>
                  </w:rPr>
                </w:rPrChange>
              </w:rPr>
              <w:t>causes</w:t>
            </w:r>
            <w:r w:rsidRPr="00906645">
              <w:rPr>
                <w:rFonts w:ascii="Arial" w:hAnsi="Arial" w:cs="Arial"/>
                <w:b/>
                <w:i/>
                <w:spacing w:val="-12"/>
                <w:w w:val="105"/>
                <w:sz w:val="20"/>
                <w:szCs w:val="20"/>
                <w:rPrChange w:id="443" w:author="Helene Marsh" w:date="2022-04-30T11:58:00Z">
                  <w:rPr>
                    <w:rFonts w:ascii="Arial Narrow" w:hAnsi="Arial Narrow"/>
                    <w:b/>
                    <w:i/>
                    <w:spacing w:val="-1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pacing w:val="-1"/>
                <w:w w:val="105"/>
                <w:sz w:val="20"/>
                <w:szCs w:val="20"/>
                <w:rPrChange w:id="444" w:author="Helene Marsh" w:date="2022-04-30T11:58:00Z">
                  <w:rPr>
                    <w:rFonts w:ascii="Arial Narrow" w:hAnsi="Arial Narrow"/>
                    <w:b/>
                    <w:i/>
                    <w:spacing w:val="-1"/>
                    <w:w w:val="105"/>
                    <w:sz w:val="20"/>
                    <w:szCs w:val="20"/>
                  </w:rPr>
                </w:rPrChange>
              </w:rPr>
              <w:t>of</w:t>
            </w:r>
            <w:r w:rsidRPr="00906645">
              <w:rPr>
                <w:rFonts w:ascii="Arial" w:hAnsi="Arial" w:cs="Arial"/>
                <w:b/>
                <w:i/>
                <w:spacing w:val="-9"/>
                <w:w w:val="105"/>
                <w:sz w:val="20"/>
                <w:szCs w:val="20"/>
                <w:rPrChange w:id="445" w:author="Helene Marsh" w:date="2022-04-30T11:58:00Z">
                  <w:rPr>
                    <w:rFonts w:ascii="Arial Narrow" w:hAnsi="Arial Narrow"/>
                    <w:b/>
                    <w:i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pacing w:val="-1"/>
                <w:w w:val="105"/>
                <w:sz w:val="20"/>
                <w:szCs w:val="20"/>
                <w:rPrChange w:id="446" w:author="Helene Marsh" w:date="2022-04-30T11:58:00Z">
                  <w:rPr>
                    <w:rFonts w:ascii="Arial Narrow" w:hAnsi="Arial Narrow"/>
                    <w:b/>
                    <w:i/>
                    <w:spacing w:val="-1"/>
                    <w:w w:val="105"/>
                    <w:sz w:val="20"/>
                    <w:szCs w:val="20"/>
                  </w:rPr>
                </w:rPrChange>
              </w:rPr>
              <w:t>dugong</w:t>
            </w:r>
            <w:r w:rsidRPr="00906645">
              <w:rPr>
                <w:rFonts w:ascii="Arial" w:hAnsi="Arial" w:cs="Arial"/>
                <w:b/>
                <w:i/>
                <w:spacing w:val="-14"/>
                <w:w w:val="105"/>
                <w:sz w:val="20"/>
                <w:szCs w:val="20"/>
                <w:rPrChange w:id="447" w:author="Helene Marsh" w:date="2022-04-30T11:58:00Z">
                  <w:rPr>
                    <w:rFonts w:ascii="Arial Narrow" w:hAnsi="Arial Narrow"/>
                    <w:b/>
                    <w:i/>
                    <w:spacing w:val="-1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w w:val="105"/>
                <w:sz w:val="20"/>
                <w:szCs w:val="20"/>
                <w:rPrChange w:id="448" w:author="Helene Marsh" w:date="2022-04-30T11:58:00Z">
                  <w:rPr>
                    <w:rFonts w:ascii="Arial Narrow" w:hAnsi="Arial Narrow"/>
                    <w:b/>
                    <w:i/>
                    <w:w w:val="105"/>
                    <w:sz w:val="20"/>
                    <w:szCs w:val="20"/>
                  </w:rPr>
                </w:rPrChange>
              </w:rPr>
              <w:t>mortality</w:t>
            </w:r>
          </w:p>
          <w:p w14:paraId="2B020F60" w14:textId="77777777" w:rsidR="00AD15B5" w:rsidRPr="00906645" w:rsidRDefault="00AD15B5">
            <w:pPr>
              <w:pStyle w:val="TableParagraph"/>
              <w:ind w:left="0"/>
              <w:rPr>
                <w:rFonts w:ascii="Arial" w:hAnsi="Arial" w:cs="Arial"/>
                <w:b/>
                <w:i/>
                <w:spacing w:val="-1"/>
                <w:w w:val="105"/>
                <w:sz w:val="20"/>
                <w:szCs w:val="20"/>
                <w:rPrChange w:id="449" w:author="Helene Marsh" w:date="2022-04-30T11:58:00Z">
                  <w:rPr>
                    <w:rFonts w:ascii="Arial Narrow" w:hAnsi="Arial Narrow"/>
                    <w:b/>
                    <w:i/>
                    <w:spacing w:val="-1"/>
                    <w:w w:val="105"/>
                    <w:sz w:val="20"/>
                    <w:szCs w:val="20"/>
                  </w:rPr>
                </w:rPrChange>
              </w:rPr>
              <w:pPrChange w:id="450" w:author="Helene Marsh [2]" w:date="2022-04-25T11:29:00Z">
                <w:pPr>
                  <w:pStyle w:val="TableParagraph"/>
                  <w:spacing w:before="137"/>
                </w:pPr>
              </w:pPrChange>
            </w:pPr>
          </w:p>
        </w:tc>
      </w:tr>
      <w:tr w:rsidR="000C4B7E" w:rsidRPr="00906645" w14:paraId="52578D1C" w14:textId="77777777" w:rsidTr="00831CA3">
        <w:tblPrEx>
          <w:tblW w:w="13757" w:type="dxa"/>
          <w:tblInd w:w="13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left w:w="0" w:type="dxa"/>
            <w:right w:w="0" w:type="dxa"/>
          </w:tblCellMar>
          <w:tblLook w:val="01E0" w:firstRow="1" w:lastRow="1" w:firstColumn="1" w:lastColumn="1" w:noHBand="0" w:noVBand="0"/>
          <w:tblPrExChange w:id="451" w:author="Helene Marsh" w:date="2022-04-30T11:28:00Z">
            <w:tblPrEx>
              <w:tblW w:w="13757" w:type="dxa"/>
              <w:tblInd w:w="13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864"/>
          <w:ins w:id="452" w:author="Helene Marsh [2]" w:date="2022-04-25T11:00:00Z"/>
          <w:trPrChange w:id="453" w:author="Helene Marsh" w:date="2022-04-30T11:28:00Z">
            <w:trPr>
              <w:trHeight w:val="864"/>
            </w:trPr>
          </w:trPrChange>
        </w:trPr>
        <w:tc>
          <w:tcPr>
            <w:tcW w:w="1718" w:type="dxa"/>
            <w:tcPrChange w:id="454" w:author="Helene Marsh" w:date="2022-04-30T11:28:00Z">
              <w:tcPr>
                <w:tcW w:w="1718" w:type="dxa"/>
              </w:tcPr>
            </w:tcPrChange>
          </w:tcPr>
          <w:p w14:paraId="0E06F516" w14:textId="1C7075F0" w:rsidR="000C4B7E" w:rsidRPr="00906645" w:rsidRDefault="000C4B7E" w:rsidP="00FC2BBA">
            <w:pPr>
              <w:pStyle w:val="TableParagraph"/>
              <w:tabs>
                <w:tab w:val="left" w:pos="554"/>
              </w:tabs>
              <w:ind w:left="0"/>
              <w:rPr>
                <w:ins w:id="455" w:author="Helene Marsh [2]" w:date="2022-04-25T11:00:00Z"/>
                <w:rFonts w:ascii="Arial" w:hAnsi="Arial" w:cs="Arial"/>
                <w:b/>
                <w:w w:val="105"/>
                <w:sz w:val="20"/>
                <w:szCs w:val="20"/>
                <w:rPrChange w:id="456" w:author="Helene Marsh" w:date="2022-04-30T11:58:00Z">
                  <w:rPr>
                    <w:ins w:id="457" w:author="Helene Marsh [2]" w:date="2022-04-25T11:00:00Z"/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</w:pPr>
            <w:ins w:id="458" w:author="Helene Marsh" w:date="2022-04-25T11:01:00Z">
              <w:r w:rsidRPr="00906645">
                <w:rPr>
                  <w:rFonts w:ascii="Arial" w:hAnsi="Arial" w:cs="Arial"/>
                  <w:b/>
                  <w:w w:val="105"/>
                  <w:sz w:val="20"/>
                  <w:szCs w:val="20"/>
                  <w:rPrChange w:id="459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Action</w:t>
              </w:r>
            </w:ins>
          </w:p>
        </w:tc>
        <w:tc>
          <w:tcPr>
            <w:tcW w:w="1418" w:type="dxa"/>
            <w:tcPrChange w:id="460" w:author="Helene Marsh" w:date="2022-04-30T11:28:00Z">
              <w:tcPr>
                <w:tcW w:w="1418" w:type="dxa"/>
              </w:tcPr>
            </w:tcPrChange>
          </w:tcPr>
          <w:p w14:paraId="3BF4F874" w14:textId="70B30EFF" w:rsidR="000C4B7E" w:rsidRPr="00906645" w:rsidRDefault="000C4B7E">
            <w:pPr>
              <w:pStyle w:val="TableParagraph"/>
              <w:ind w:left="0"/>
              <w:rPr>
                <w:ins w:id="461" w:author="Helene Marsh [2]" w:date="2022-04-25T11:00:00Z"/>
                <w:rFonts w:ascii="Arial" w:hAnsi="Arial" w:cs="Arial"/>
                <w:b/>
                <w:w w:val="105"/>
                <w:sz w:val="20"/>
                <w:szCs w:val="20"/>
                <w:rPrChange w:id="462" w:author="Helene Marsh" w:date="2022-04-30T11:58:00Z">
                  <w:rPr>
                    <w:ins w:id="463" w:author="Helene Marsh [2]" w:date="2022-04-25T11:00:00Z"/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</w:pPr>
            <w:ins w:id="464" w:author="Helene Marsh" w:date="2022-04-25T11:01:00Z">
              <w:r w:rsidRPr="00906645">
                <w:rPr>
                  <w:rFonts w:ascii="Arial" w:hAnsi="Arial" w:cs="Arial"/>
                  <w:b/>
                  <w:w w:val="105"/>
                  <w:sz w:val="20"/>
                  <w:szCs w:val="20"/>
                  <w:rPrChange w:id="465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Priority Level</w:t>
              </w:r>
            </w:ins>
          </w:p>
        </w:tc>
        <w:tc>
          <w:tcPr>
            <w:tcW w:w="992" w:type="dxa"/>
            <w:tcPrChange w:id="466" w:author="Helene Marsh" w:date="2022-04-30T11:28:00Z">
              <w:tcPr>
                <w:tcW w:w="992" w:type="dxa"/>
              </w:tcPr>
            </w:tcPrChange>
          </w:tcPr>
          <w:p w14:paraId="3FEC3B1B" w14:textId="205351DD" w:rsidR="000C4B7E" w:rsidRPr="00906645" w:rsidRDefault="000C4B7E">
            <w:pPr>
              <w:pStyle w:val="TableParagraph"/>
              <w:ind w:left="0"/>
              <w:rPr>
                <w:ins w:id="467" w:author="Helene Marsh [2]" w:date="2022-04-25T11:00:00Z"/>
                <w:rFonts w:ascii="Arial" w:hAnsi="Arial" w:cs="Arial"/>
                <w:b/>
                <w:w w:val="105"/>
                <w:sz w:val="20"/>
                <w:szCs w:val="20"/>
                <w:rPrChange w:id="468" w:author="Helene Marsh" w:date="2022-04-30T11:58:00Z">
                  <w:rPr>
                    <w:ins w:id="469" w:author="Helene Marsh [2]" w:date="2022-04-25T11:00:00Z"/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</w:pPr>
            <w:ins w:id="470" w:author="Helene Marsh" w:date="2022-04-25T11:01:00Z">
              <w:r w:rsidRPr="00906645">
                <w:rPr>
                  <w:rFonts w:ascii="Arial" w:hAnsi="Arial" w:cs="Arial"/>
                  <w:b/>
                  <w:w w:val="105"/>
                  <w:sz w:val="20"/>
                  <w:szCs w:val="20"/>
                  <w:rPrChange w:id="471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Time-scale</w:t>
              </w:r>
            </w:ins>
          </w:p>
        </w:tc>
        <w:tc>
          <w:tcPr>
            <w:tcW w:w="1407" w:type="dxa"/>
            <w:tcPrChange w:id="472" w:author="Helene Marsh" w:date="2022-04-30T11:28:00Z">
              <w:tcPr>
                <w:tcW w:w="1407" w:type="dxa"/>
              </w:tcPr>
            </w:tcPrChange>
          </w:tcPr>
          <w:p w14:paraId="64A440CA" w14:textId="2D5D2064" w:rsidR="000C4B7E" w:rsidRPr="00386169" w:rsidRDefault="000C4B7E">
            <w:pPr>
              <w:pStyle w:val="TableParagraph"/>
              <w:ind w:left="0"/>
              <w:rPr>
                <w:ins w:id="473" w:author="Helene Marsh [2]" w:date="2022-04-25T11:00:00Z"/>
                <w:rFonts w:ascii="Arial" w:hAnsi="Arial" w:cs="Arial"/>
                <w:b/>
                <w:w w:val="105"/>
                <w:sz w:val="19"/>
                <w:szCs w:val="19"/>
                <w:rPrChange w:id="474" w:author="Helene Marsh" w:date="2022-04-30T12:10:00Z">
                  <w:rPr>
                    <w:ins w:id="475" w:author="Helene Marsh [2]" w:date="2022-04-25T11:00:00Z"/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</w:pPr>
            <w:ins w:id="476" w:author="Helene Marsh" w:date="2022-04-25T11:01:00Z">
              <w:r w:rsidRPr="00386169">
                <w:rPr>
                  <w:rFonts w:ascii="Arial" w:hAnsi="Arial" w:cs="Arial"/>
                  <w:b/>
                  <w:w w:val="105"/>
                  <w:sz w:val="19"/>
                  <w:szCs w:val="19"/>
                  <w:rPrChange w:id="477" w:author="Helene Marsh" w:date="2022-04-30T12:10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Organization</w:t>
              </w:r>
            </w:ins>
            <w:ins w:id="478" w:author="Helene Marsh" w:date="2022-04-30T11:28:00Z">
              <w:r w:rsidR="00831CA3" w:rsidRPr="00386169">
                <w:rPr>
                  <w:rFonts w:ascii="Arial" w:hAnsi="Arial" w:cs="Arial"/>
                  <w:b/>
                  <w:w w:val="105"/>
                  <w:sz w:val="19"/>
                  <w:szCs w:val="19"/>
                  <w:rPrChange w:id="479" w:author="Helene Marsh" w:date="2022-04-30T12:10:00Z">
                    <w:rPr>
                      <w:rFonts w:ascii="Arial" w:hAnsi="Arial" w:cs="Arial"/>
                      <w:b/>
                      <w:w w:val="105"/>
                      <w:sz w:val="20"/>
                      <w:szCs w:val="20"/>
                    </w:rPr>
                  </w:rPrChange>
                </w:rPr>
                <w:t>s</w:t>
              </w:r>
            </w:ins>
            <w:ins w:id="480" w:author="Helene Marsh" w:date="2022-04-25T11:01:00Z">
              <w:r w:rsidRPr="00386169">
                <w:rPr>
                  <w:rFonts w:ascii="Arial" w:hAnsi="Arial" w:cs="Arial"/>
                  <w:b/>
                  <w:w w:val="105"/>
                  <w:sz w:val="19"/>
                  <w:szCs w:val="19"/>
                  <w:rPrChange w:id="481" w:author="Helene Marsh" w:date="2022-04-30T12:10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</w:ins>
          </w:p>
        </w:tc>
        <w:tc>
          <w:tcPr>
            <w:tcW w:w="1418" w:type="dxa"/>
            <w:tcPrChange w:id="482" w:author="Helene Marsh" w:date="2022-04-30T11:28:00Z">
              <w:tcPr>
                <w:tcW w:w="1418" w:type="dxa"/>
              </w:tcPr>
            </w:tcPrChange>
          </w:tcPr>
          <w:p w14:paraId="0C567840" w14:textId="1AD3131A" w:rsidR="000C4B7E" w:rsidRPr="00906645" w:rsidRDefault="000C4B7E">
            <w:pPr>
              <w:pStyle w:val="TableParagraph"/>
              <w:ind w:left="0"/>
              <w:rPr>
                <w:ins w:id="483" w:author="Helene Marsh [2]" w:date="2022-04-25T11:00:00Z"/>
                <w:rFonts w:ascii="Arial" w:hAnsi="Arial" w:cs="Arial"/>
                <w:b/>
                <w:w w:val="105"/>
                <w:sz w:val="20"/>
                <w:szCs w:val="20"/>
                <w:rPrChange w:id="484" w:author="Helene Marsh" w:date="2022-04-30T11:58:00Z">
                  <w:rPr>
                    <w:ins w:id="485" w:author="Helene Marsh [2]" w:date="2022-04-25T11:00:00Z"/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</w:pPr>
            <w:ins w:id="486" w:author="Helene Marsh" w:date="2022-04-25T11:01:00Z">
              <w:r w:rsidRPr="00906645">
                <w:rPr>
                  <w:rFonts w:ascii="Arial" w:hAnsi="Arial" w:cs="Arial"/>
                  <w:b/>
                  <w:w w:val="105"/>
                  <w:sz w:val="20"/>
                  <w:szCs w:val="20"/>
                  <w:rPrChange w:id="487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Target </w:t>
              </w:r>
            </w:ins>
          </w:p>
        </w:tc>
        <w:tc>
          <w:tcPr>
            <w:tcW w:w="6804" w:type="dxa"/>
            <w:tcPrChange w:id="488" w:author="Helene Marsh" w:date="2022-04-30T11:28:00Z">
              <w:tcPr>
                <w:tcW w:w="6804" w:type="dxa"/>
              </w:tcPr>
            </w:tcPrChange>
          </w:tcPr>
          <w:p w14:paraId="6C4FF42F" w14:textId="3E108FFB" w:rsidR="000C4B7E" w:rsidRPr="00906645" w:rsidRDefault="000C4B7E">
            <w:pPr>
              <w:widowControl/>
              <w:adjustRightInd w:val="0"/>
              <w:rPr>
                <w:ins w:id="489" w:author="Helene Marsh [2]" w:date="2022-04-25T11:00:00Z"/>
                <w:rFonts w:ascii="Arial" w:eastAsiaTheme="minorHAnsi" w:hAnsi="Arial" w:cs="Arial"/>
                <w:b/>
                <w:i/>
                <w:iCs/>
                <w:sz w:val="20"/>
                <w:szCs w:val="20"/>
                <w:lang w:val="en-AU"/>
                <w:rPrChange w:id="490" w:author="Helene Marsh" w:date="2022-04-30T11:58:00Z">
                  <w:rPr>
                    <w:ins w:id="491" w:author="Helene Marsh [2]" w:date="2022-04-25T11:00:00Z"/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pPrChange w:id="492" w:author="Helene Marsh [2]" w:date="2022-04-27T14:25:00Z">
                <w:pPr>
                  <w:widowControl/>
                  <w:adjustRightInd w:val="0"/>
                  <w:ind w:hanging="340"/>
                </w:pPr>
              </w:pPrChange>
            </w:pPr>
            <w:ins w:id="493" w:author="Helene Marsh" w:date="2022-04-25T11:01:00Z">
              <w:r w:rsidRPr="00906645">
                <w:rPr>
                  <w:rFonts w:ascii="Arial" w:hAnsi="Arial" w:cs="Arial"/>
                  <w:b/>
                  <w:w w:val="105"/>
                  <w:sz w:val="20"/>
                  <w:szCs w:val="20"/>
                  <w:rPrChange w:id="494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Examples of specific actions that may be applicable depending on national circumstances </w:t>
              </w:r>
            </w:ins>
          </w:p>
        </w:tc>
      </w:tr>
      <w:tr w:rsidR="000C4B7E" w:rsidRPr="00906645" w14:paraId="438AC571" w14:textId="77777777" w:rsidTr="00831CA3">
        <w:tblPrEx>
          <w:tblW w:w="13757" w:type="dxa"/>
          <w:tblInd w:w="13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left w:w="0" w:type="dxa"/>
            <w:right w:w="0" w:type="dxa"/>
          </w:tblCellMar>
          <w:tblLook w:val="01E0" w:firstRow="1" w:lastRow="1" w:firstColumn="1" w:lastColumn="1" w:noHBand="0" w:noVBand="0"/>
          <w:tblPrExChange w:id="495" w:author="Helene Marsh" w:date="2022-04-30T11:28:00Z">
            <w:tblPrEx>
              <w:tblW w:w="13757" w:type="dxa"/>
              <w:tblInd w:w="13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864"/>
          <w:trPrChange w:id="496" w:author="Helene Marsh" w:date="2022-04-30T11:28:00Z">
            <w:trPr>
              <w:trHeight w:val="864"/>
            </w:trPr>
          </w:trPrChange>
        </w:trPr>
        <w:tc>
          <w:tcPr>
            <w:tcW w:w="1718" w:type="dxa"/>
            <w:tcPrChange w:id="497" w:author="Helene Marsh" w:date="2022-04-30T11:28:00Z">
              <w:tcPr>
                <w:tcW w:w="1718" w:type="dxa"/>
              </w:tcPr>
            </w:tcPrChange>
          </w:tcPr>
          <w:p w14:paraId="2098F896" w14:textId="4F7439F3" w:rsidR="000C4B7E" w:rsidRPr="00906645" w:rsidDel="00A975D7" w:rsidRDefault="000C4B7E">
            <w:pPr>
              <w:pStyle w:val="TableParagraph"/>
              <w:tabs>
                <w:tab w:val="left" w:pos="554"/>
              </w:tabs>
              <w:ind w:left="0"/>
              <w:rPr>
                <w:del w:id="498" w:author="Helene Marsh [2]" w:date="2022-04-25T11:30:00Z"/>
                <w:rFonts w:ascii="Arial" w:hAnsi="Arial" w:cs="Arial"/>
                <w:sz w:val="20"/>
                <w:szCs w:val="20"/>
                <w:rPrChange w:id="499" w:author="Helene Marsh" w:date="2022-04-30T11:58:00Z">
                  <w:rPr>
                    <w:del w:id="500" w:author="Helene Marsh [2]" w:date="2022-04-25T11:30:00Z"/>
                    <w:rFonts w:ascii="Arial Narrow" w:hAnsi="Arial Narrow"/>
                    <w:sz w:val="20"/>
                    <w:szCs w:val="20"/>
                  </w:rPr>
                </w:rPrChange>
              </w:rPr>
              <w:pPrChange w:id="501" w:author="Helene Marsh [2]" w:date="2022-04-25T11:30:00Z">
                <w:pPr>
                  <w:pStyle w:val="TableParagraph"/>
                  <w:tabs>
                    <w:tab w:val="left" w:pos="554"/>
                  </w:tabs>
                  <w:spacing w:line="252" w:lineRule="auto"/>
                  <w:ind w:left="0" w:right="165"/>
                </w:pPr>
              </w:pPrChange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0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1.1. Identify,</w:t>
            </w:r>
            <w:r w:rsidRPr="00906645">
              <w:rPr>
                <w:rFonts w:ascii="Arial" w:hAnsi="Arial" w:cs="Arial"/>
                <w:spacing w:val="-4"/>
                <w:w w:val="105"/>
                <w:sz w:val="20"/>
                <w:szCs w:val="20"/>
                <w:rPrChange w:id="503" w:author="Helene Marsh" w:date="2022-04-30T11:58:00Z">
                  <w:rPr>
                    <w:rFonts w:ascii="Arial Narrow" w:hAnsi="Arial Narrow"/>
                    <w:spacing w:val="-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0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assess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505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0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507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0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evaluate</w:t>
            </w:r>
            <w:r w:rsidRPr="00906645">
              <w:rPr>
                <w:rFonts w:ascii="Arial" w:hAnsi="Arial" w:cs="Arial"/>
                <w:spacing w:val="-4"/>
                <w:w w:val="105"/>
                <w:sz w:val="20"/>
                <w:szCs w:val="20"/>
                <w:rPrChange w:id="509" w:author="Helene Marsh" w:date="2022-04-30T11:58:00Z">
                  <w:rPr>
                    <w:rFonts w:ascii="Arial Narrow" w:hAnsi="Arial Narrow"/>
                    <w:spacing w:val="-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1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the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511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1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threats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513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1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 xml:space="preserve">to </w:t>
            </w:r>
            <w:r w:rsidRPr="00906645">
              <w:rPr>
                <w:rFonts w:ascii="Arial" w:hAnsi="Arial" w:cs="Arial"/>
                <w:spacing w:val="-44"/>
                <w:w w:val="105"/>
                <w:sz w:val="20"/>
                <w:szCs w:val="20"/>
                <w:rPrChange w:id="515" w:author="Helene Marsh" w:date="2022-04-30T11:58:00Z">
                  <w:rPr>
                    <w:rFonts w:ascii="Arial Narrow" w:hAnsi="Arial Narrow"/>
                    <w:spacing w:val="-4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1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dugong populations and develop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517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1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appropriate</w:t>
            </w:r>
            <w:r w:rsidRPr="00906645">
              <w:rPr>
                <w:rFonts w:ascii="Arial" w:hAnsi="Arial" w:cs="Arial"/>
                <w:spacing w:val="-2"/>
                <w:w w:val="105"/>
                <w:sz w:val="20"/>
                <w:szCs w:val="20"/>
                <w:rPrChange w:id="519" w:author="Helene Marsh" w:date="2022-04-30T11:58:00Z">
                  <w:rPr>
                    <w:rFonts w:ascii="Arial Narrow" w:hAnsi="Arial Narrow"/>
                    <w:spacing w:val="-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2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measures</w:t>
            </w:r>
            <w:r w:rsidRPr="00906645">
              <w:rPr>
                <w:rFonts w:ascii="Arial" w:hAnsi="Arial" w:cs="Arial"/>
                <w:spacing w:val="-5"/>
                <w:w w:val="105"/>
                <w:sz w:val="20"/>
                <w:szCs w:val="20"/>
                <w:rPrChange w:id="521" w:author="Helene Marsh" w:date="2022-04-30T11:58:00Z">
                  <w:rPr>
                    <w:rFonts w:ascii="Arial Narrow" w:hAnsi="Arial Narrow"/>
                    <w:spacing w:val="-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2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to</w:t>
            </w:r>
            <w:r w:rsidRPr="00906645">
              <w:rPr>
                <w:rFonts w:ascii="Arial" w:hAnsi="Arial" w:cs="Arial"/>
                <w:spacing w:val="-4"/>
                <w:w w:val="105"/>
                <w:sz w:val="20"/>
                <w:szCs w:val="20"/>
                <w:rPrChange w:id="523" w:author="Helene Marsh" w:date="2022-04-30T11:58:00Z">
                  <w:rPr>
                    <w:rFonts w:ascii="Arial Narrow" w:hAnsi="Arial Narrow"/>
                    <w:spacing w:val="-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2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address</w:t>
            </w:r>
            <w:r w:rsidRPr="00906645">
              <w:rPr>
                <w:rFonts w:ascii="Arial" w:hAnsi="Arial" w:cs="Arial"/>
                <w:spacing w:val="-2"/>
                <w:w w:val="105"/>
                <w:sz w:val="20"/>
                <w:szCs w:val="20"/>
                <w:rPrChange w:id="525" w:author="Helene Marsh" w:date="2022-04-30T11:58:00Z">
                  <w:rPr>
                    <w:rFonts w:ascii="Arial Narrow" w:hAnsi="Arial Narrow"/>
                    <w:spacing w:val="-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2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these</w:t>
            </w:r>
          </w:p>
          <w:p w14:paraId="278561D8" w14:textId="18E76B0E" w:rsidR="000C4B7E" w:rsidRPr="00906645" w:rsidRDefault="00A975D7">
            <w:pPr>
              <w:pStyle w:val="TableParagraph"/>
              <w:tabs>
                <w:tab w:val="left" w:pos="554"/>
              </w:tabs>
              <w:ind w:left="0"/>
              <w:rPr>
                <w:rFonts w:ascii="Arial" w:hAnsi="Arial" w:cs="Arial"/>
                <w:sz w:val="20"/>
                <w:szCs w:val="20"/>
                <w:rPrChange w:id="527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pPrChange w:id="528" w:author="Helene Marsh [2]" w:date="2022-04-25T11:30:00Z">
                <w:pPr>
                  <w:pStyle w:val="TableParagraph"/>
                  <w:spacing w:line="195" w:lineRule="exact"/>
                  <w:ind w:left="0"/>
                </w:pPr>
              </w:pPrChange>
            </w:pPr>
            <w:ins w:id="529" w:author="Helene Marsh [2]" w:date="2022-04-25T11:30:00Z"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530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</w:ins>
            <w:r w:rsidR="000C4B7E" w:rsidRPr="00906645">
              <w:rPr>
                <w:rFonts w:ascii="Arial" w:hAnsi="Arial" w:cs="Arial"/>
                <w:w w:val="105"/>
                <w:sz w:val="20"/>
                <w:szCs w:val="20"/>
                <w:rPrChange w:id="53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threats</w:t>
            </w:r>
          </w:p>
        </w:tc>
        <w:tc>
          <w:tcPr>
            <w:tcW w:w="1418" w:type="dxa"/>
            <w:tcPrChange w:id="532" w:author="Helene Marsh" w:date="2022-04-30T11:28:00Z">
              <w:tcPr>
                <w:tcW w:w="1418" w:type="dxa"/>
              </w:tcPr>
            </w:tcPrChange>
          </w:tcPr>
          <w:p w14:paraId="43075CA8" w14:textId="48569EA2" w:rsidR="000C4B7E" w:rsidRPr="00906645" w:rsidRDefault="000C4B7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533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pPrChange w:id="534" w:author="Helene Marsh [2]" w:date="2022-04-25T11:29:00Z">
                <w:pPr>
                  <w:pStyle w:val="TableParagraph"/>
                  <w:spacing w:line="252" w:lineRule="auto"/>
                  <w:ind w:left="103" w:right="164"/>
                </w:pPr>
              </w:pPrChange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3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High</w:t>
            </w:r>
            <w:r w:rsidRPr="00906645">
              <w:rPr>
                <w:rFonts w:ascii="Arial" w:hAnsi="Arial" w:cs="Arial"/>
                <w:spacing w:val="-12"/>
                <w:w w:val="105"/>
                <w:sz w:val="20"/>
                <w:szCs w:val="20"/>
                <w:rPrChange w:id="536" w:author="Helene Marsh" w:date="2022-04-30T11:58:00Z">
                  <w:rPr>
                    <w:rFonts w:ascii="Arial Narrow" w:hAnsi="Arial Narrow"/>
                    <w:spacing w:val="-1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3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(Across</w:t>
            </w:r>
            <w:r w:rsidRPr="00906645">
              <w:rPr>
                <w:rFonts w:ascii="Arial" w:hAnsi="Arial" w:cs="Arial"/>
                <w:spacing w:val="-11"/>
                <w:w w:val="105"/>
                <w:sz w:val="20"/>
                <w:szCs w:val="20"/>
                <w:rPrChange w:id="538" w:author="Helene Marsh" w:date="2022-04-30T11:58:00Z">
                  <w:rPr>
                    <w:rFonts w:ascii="Arial Narrow" w:hAnsi="Arial Narrow"/>
                    <w:spacing w:val="-1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3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all</w:t>
            </w:r>
            <w:r w:rsidRPr="00906645">
              <w:rPr>
                <w:rFonts w:ascii="Arial" w:hAnsi="Arial" w:cs="Arial"/>
                <w:spacing w:val="-44"/>
                <w:w w:val="105"/>
                <w:sz w:val="20"/>
                <w:szCs w:val="20"/>
                <w:rPrChange w:id="540" w:author="Helene Marsh" w:date="2022-04-30T11:58:00Z">
                  <w:rPr>
                    <w:rFonts w:ascii="Arial Narrow" w:hAnsi="Arial Narrow"/>
                    <w:spacing w:val="-4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ins w:id="541" w:author="Helene Marsh [2]" w:date="2022-04-25T09:33:00Z">
              <w:r w:rsidRPr="00906645">
                <w:rPr>
                  <w:rFonts w:ascii="Arial" w:hAnsi="Arial" w:cs="Arial"/>
                  <w:spacing w:val="-44"/>
                  <w:w w:val="105"/>
                  <w:sz w:val="20"/>
                  <w:szCs w:val="20"/>
                  <w:rPrChange w:id="542" w:author="Helene Marsh" w:date="2022-04-30T11:58:00Z">
                    <w:rPr>
                      <w:rFonts w:ascii="Arial Narrow" w:hAnsi="Arial Narrow"/>
                      <w:spacing w:val="-44"/>
                      <w:w w:val="105"/>
                      <w:sz w:val="20"/>
                      <w:szCs w:val="20"/>
                    </w:rPr>
                  </w:rPrChange>
                </w:rPr>
                <w:t xml:space="preserve">   </w:t>
              </w:r>
            </w:ins>
            <w:r w:rsidRPr="00906645">
              <w:rPr>
                <w:rFonts w:ascii="Arial" w:hAnsi="Arial" w:cs="Arial"/>
                <w:w w:val="105"/>
                <w:sz w:val="20"/>
                <w:szCs w:val="20"/>
                <w:rPrChange w:id="54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of the range of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544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4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dugong)</w:t>
            </w:r>
          </w:p>
        </w:tc>
        <w:tc>
          <w:tcPr>
            <w:tcW w:w="992" w:type="dxa"/>
            <w:tcPrChange w:id="546" w:author="Helene Marsh" w:date="2022-04-30T11:28:00Z">
              <w:tcPr>
                <w:tcW w:w="992" w:type="dxa"/>
              </w:tcPr>
            </w:tcPrChange>
          </w:tcPr>
          <w:p w14:paraId="0C7A73EC" w14:textId="77777777" w:rsidR="000C4B7E" w:rsidRPr="00906645" w:rsidRDefault="000C4B7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547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pPrChange w:id="548" w:author="Helene Marsh [2]" w:date="2022-04-25T11:29:00Z">
                <w:pPr>
                  <w:pStyle w:val="TableParagraph"/>
                  <w:spacing w:line="204" w:lineRule="exact"/>
                  <w:ind w:left="101"/>
                </w:pPr>
              </w:pPrChange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4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Ongoing</w:t>
            </w:r>
          </w:p>
        </w:tc>
        <w:tc>
          <w:tcPr>
            <w:tcW w:w="1407" w:type="dxa"/>
            <w:tcPrChange w:id="550" w:author="Helene Marsh" w:date="2022-04-30T11:28:00Z">
              <w:tcPr>
                <w:tcW w:w="1407" w:type="dxa"/>
              </w:tcPr>
            </w:tcPrChange>
          </w:tcPr>
          <w:p w14:paraId="50BDE4DF" w14:textId="380C688E" w:rsidR="000C4B7E" w:rsidRPr="00906645" w:rsidRDefault="000C4B7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551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pPrChange w:id="552" w:author="Helene Marsh [2]" w:date="2022-04-25T11:29:00Z">
                <w:pPr>
                  <w:pStyle w:val="TableParagraph"/>
                  <w:spacing w:line="252" w:lineRule="auto"/>
                  <w:ind w:right="137"/>
                </w:pPr>
              </w:pPrChange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5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Relevant government agencies,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554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555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>intergovern</w:t>
            </w:r>
            <w:ins w:id="556" w:author="Helene Marsh [2]" w:date="2022-04-25T10:55:00Z">
              <w:r w:rsidRPr="00906645">
                <w:rPr>
                  <w:rFonts w:ascii="Arial" w:hAnsi="Arial" w:cs="Arial"/>
                  <w:spacing w:val="-1"/>
                  <w:w w:val="105"/>
                  <w:sz w:val="20"/>
                  <w:szCs w:val="20"/>
                  <w:rPrChange w:id="557" w:author="Helene Marsh" w:date="2022-04-30T11:58:00Z">
                    <w:rPr>
                      <w:rFonts w:ascii="Arial Narrow" w:hAnsi="Arial Narrow"/>
                      <w:spacing w:val="-1"/>
                      <w:w w:val="105"/>
                      <w:sz w:val="20"/>
                      <w:szCs w:val="20"/>
                    </w:rPr>
                  </w:rPrChange>
                </w:rPr>
                <w:t>-</w:t>
              </w:r>
            </w:ins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558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>mental</w:t>
            </w:r>
            <w:r w:rsidRPr="00906645">
              <w:rPr>
                <w:rFonts w:ascii="Arial" w:hAnsi="Arial" w:cs="Arial"/>
                <w:spacing w:val="-10"/>
                <w:w w:val="105"/>
                <w:sz w:val="20"/>
                <w:szCs w:val="20"/>
                <w:rPrChange w:id="559" w:author="Helene Marsh" w:date="2022-04-30T11:58:00Z">
                  <w:rPr>
                    <w:rFonts w:ascii="Arial Narrow" w:hAnsi="Arial Narrow"/>
                    <w:spacing w:val="-10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6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561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6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non-governmental</w:t>
            </w:r>
            <w:r w:rsidRPr="00906645">
              <w:rPr>
                <w:rFonts w:ascii="Arial" w:hAnsi="Arial" w:cs="Arial"/>
                <w:spacing w:val="-44"/>
                <w:w w:val="105"/>
                <w:sz w:val="20"/>
                <w:szCs w:val="20"/>
                <w:rPrChange w:id="563" w:author="Helene Marsh" w:date="2022-04-30T11:58:00Z">
                  <w:rPr>
                    <w:rFonts w:ascii="Arial Narrow" w:hAnsi="Arial Narrow"/>
                    <w:spacing w:val="-4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6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organizations,</w:t>
            </w:r>
            <w:r w:rsidRPr="00906645">
              <w:rPr>
                <w:rFonts w:ascii="Arial" w:hAnsi="Arial" w:cs="Arial"/>
                <w:spacing w:val="-4"/>
                <w:w w:val="105"/>
                <w:sz w:val="20"/>
                <w:szCs w:val="20"/>
                <w:rPrChange w:id="565" w:author="Helene Marsh" w:date="2022-04-30T11:58:00Z">
                  <w:rPr>
                    <w:rFonts w:ascii="Arial Narrow" w:hAnsi="Arial Narrow"/>
                    <w:spacing w:val="-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6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universities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567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6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5"/>
                <w:w w:val="105"/>
                <w:sz w:val="20"/>
                <w:szCs w:val="20"/>
                <w:rPrChange w:id="569" w:author="Helene Marsh" w:date="2022-04-30T11:58:00Z">
                  <w:rPr>
                    <w:rFonts w:ascii="Arial Narrow" w:hAnsi="Arial Narrow"/>
                    <w:spacing w:val="-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7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research</w:t>
            </w:r>
          </w:p>
          <w:p w14:paraId="20022B6F" w14:textId="2477E017" w:rsidR="000C4B7E" w:rsidRPr="00906645" w:rsidRDefault="000C4B7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571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pPrChange w:id="572" w:author="Helene Marsh" w:date="2022-05-01T10:24:00Z">
                <w:pPr>
                  <w:pStyle w:val="TableParagraph"/>
                  <w:spacing w:line="195" w:lineRule="exact"/>
                </w:pPr>
              </w:pPrChange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7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institutions,</w:t>
            </w:r>
            <w:r w:rsidRPr="00906645">
              <w:rPr>
                <w:rFonts w:ascii="Arial" w:hAnsi="Arial" w:cs="Arial"/>
                <w:spacing w:val="-5"/>
                <w:w w:val="105"/>
                <w:sz w:val="20"/>
                <w:szCs w:val="20"/>
                <w:rPrChange w:id="574" w:author="Helene Marsh" w:date="2022-04-30T11:58:00Z">
                  <w:rPr>
                    <w:rFonts w:ascii="Arial Narrow" w:hAnsi="Arial Narrow"/>
                    <w:spacing w:val="-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del w:id="575" w:author="Helene Marsh [2]" w:date="2022-04-27T14:29:00Z">
              <w:r w:rsidRPr="00906645" w:rsidDel="00D37B66">
                <w:rPr>
                  <w:rFonts w:ascii="Arial" w:hAnsi="Arial" w:cs="Arial"/>
                  <w:w w:val="105"/>
                  <w:sz w:val="20"/>
                  <w:szCs w:val="20"/>
                  <w:rPrChange w:id="576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scientists</w:delText>
              </w:r>
              <w:r w:rsidRPr="00906645" w:rsidDel="00D37B66">
                <w:rPr>
                  <w:rFonts w:ascii="Arial" w:hAnsi="Arial" w:cs="Arial"/>
                  <w:spacing w:val="-7"/>
                  <w:w w:val="105"/>
                  <w:sz w:val="20"/>
                  <w:szCs w:val="20"/>
                  <w:rPrChange w:id="577" w:author="Helene Marsh" w:date="2022-04-30T11:58:00Z">
                    <w:rPr>
                      <w:rFonts w:ascii="Arial Narrow" w:hAnsi="Arial Narrow"/>
                      <w:spacing w:val="-7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del w:id="578" w:author="Helene Marsh" w:date="2022-05-01T10:24:00Z">
              <w:r w:rsidRPr="00906645" w:rsidDel="00D27546">
                <w:rPr>
                  <w:rFonts w:ascii="Arial" w:hAnsi="Arial" w:cs="Arial"/>
                  <w:w w:val="105"/>
                  <w:sz w:val="20"/>
                  <w:szCs w:val="20"/>
                  <w:rPrChange w:id="579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and</w:delText>
              </w:r>
              <w:r w:rsidRPr="00906645" w:rsidDel="00D27546">
                <w:rPr>
                  <w:rFonts w:ascii="Arial" w:hAnsi="Arial" w:cs="Arial"/>
                  <w:spacing w:val="-9"/>
                  <w:w w:val="105"/>
                  <w:sz w:val="20"/>
                  <w:szCs w:val="20"/>
                  <w:rPrChange w:id="580" w:author="Helene Marsh" w:date="2022-04-30T11:58:00Z">
                    <w:rPr>
                      <w:rFonts w:ascii="Arial Narrow" w:hAnsi="Arial Narrow"/>
                      <w:spacing w:val="-9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906645">
              <w:rPr>
                <w:rFonts w:ascii="Arial" w:hAnsi="Arial" w:cs="Arial"/>
                <w:w w:val="105"/>
                <w:sz w:val="20"/>
                <w:szCs w:val="20"/>
                <w:rPrChange w:id="58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researchers</w:t>
            </w:r>
            <w:ins w:id="582" w:author="Helene Marsh" w:date="2022-05-01T10:24:00Z">
              <w:r w:rsidR="00D27546">
                <w:rPr>
                  <w:rFonts w:ascii="Arial" w:hAnsi="Arial" w:cs="Arial"/>
                  <w:w w:val="105"/>
                  <w:sz w:val="20"/>
                  <w:szCs w:val="20"/>
                </w:rPr>
                <w:t xml:space="preserve"> and local communities </w:t>
              </w:r>
            </w:ins>
          </w:p>
        </w:tc>
        <w:tc>
          <w:tcPr>
            <w:tcW w:w="1418" w:type="dxa"/>
            <w:tcPrChange w:id="583" w:author="Helene Marsh" w:date="2022-04-30T11:28:00Z">
              <w:tcPr>
                <w:tcW w:w="1418" w:type="dxa"/>
              </w:tcPr>
            </w:tcPrChange>
          </w:tcPr>
          <w:p w14:paraId="0E4914CC" w14:textId="77777777" w:rsidR="000C4B7E" w:rsidRPr="00906645" w:rsidRDefault="000C4B7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584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pPrChange w:id="585" w:author="Helene Marsh [2]" w:date="2022-04-25T11:29:00Z">
                <w:pPr>
                  <w:pStyle w:val="TableParagraph"/>
                  <w:spacing w:line="252" w:lineRule="auto"/>
                  <w:ind w:left="112" w:right="170"/>
                </w:pPr>
              </w:pPrChange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8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Threats to dugongs and their required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587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8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conservation</w:t>
            </w:r>
            <w:r w:rsidRPr="00906645">
              <w:rPr>
                <w:rFonts w:ascii="Arial" w:hAnsi="Arial" w:cs="Arial"/>
                <w:spacing w:val="-8"/>
                <w:w w:val="105"/>
                <w:sz w:val="20"/>
                <w:szCs w:val="20"/>
                <w:rPrChange w:id="589" w:author="Helene Marsh" w:date="2022-04-30T11:58:00Z">
                  <w:rPr>
                    <w:rFonts w:ascii="Arial Narrow" w:hAnsi="Arial Narrow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9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measures</w:t>
            </w:r>
            <w:r w:rsidRPr="00906645">
              <w:rPr>
                <w:rFonts w:ascii="Arial" w:hAnsi="Arial" w:cs="Arial"/>
                <w:spacing w:val="-9"/>
                <w:w w:val="105"/>
                <w:sz w:val="20"/>
                <w:szCs w:val="20"/>
                <w:rPrChange w:id="591" w:author="Helene Marsh" w:date="2022-04-30T11:58:00Z">
                  <w:rPr>
                    <w:rFonts w:ascii="Arial Narrow" w:hAnsi="Arial Narrow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9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are</w:t>
            </w:r>
            <w:r w:rsidRPr="00906645">
              <w:rPr>
                <w:rFonts w:ascii="Arial" w:hAnsi="Arial" w:cs="Arial"/>
                <w:spacing w:val="-8"/>
                <w:w w:val="105"/>
                <w:sz w:val="20"/>
                <w:szCs w:val="20"/>
                <w:rPrChange w:id="593" w:author="Helene Marsh" w:date="2022-04-30T11:58:00Z">
                  <w:rPr>
                    <w:rFonts w:ascii="Arial Narrow" w:hAnsi="Arial Narrow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9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identified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595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9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assessed</w:t>
            </w:r>
            <w:ins w:id="597" w:author="Helene Marsh" w:date="2022-04-18T12:06:00Z"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598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</w:ins>
            <w:r w:rsidRPr="00906645">
              <w:rPr>
                <w:rFonts w:ascii="Arial" w:hAnsi="Arial" w:cs="Arial"/>
                <w:spacing w:val="-45"/>
                <w:w w:val="105"/>
                <w:sz w:val="20"/>
                <w:szCs w:val="20"/>
                <w:rPrChange w:id="599" w:author="Helene Marsh" w:date="2022-04-30T11:58:00Z">
                  <w:rPr>
                    <w:rFonts w:ascii="Arial Narrow" w:hAnsi="Arial Narrow"/>
                    <w:spacing w:val="-4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0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601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0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evaluated</w:t>
            </w:r>
            <w:ins w:id="603" w:author="Helene Marsh" w:date="2022-04-18T12:07:00Z"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604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 in an adaptive monitoring process </w:t>
              </w:r>
            </w:ins>
          </w:p>
        </w:tc>
        <w:tc>
          <w:tcPr>
            <w:tcW w:w="6804" w:type="dxa"/>
            <w:tcPrChange w:id="605" w:author="Helene Marsh" w:date="2022-04-30T11:28:00Z">
              <w:tcPr>
                <w:tcW w:w="6804" w:type="dxa"/>
              </w:tcPr>
            </w:tcPrChange>
          </w:tcPr>
          <w:p w14:paraId="0011221A" w14:textId="70463CA6" w:rsidR="0024252F" w:rsidRPr="00906645" w:rsidRDefault="000C4B7E">
            <w:pPr>
              <w:pStyle w:val="TableParagraph"/>
              <w:numPr>
                <w:ilvl w:val="0"/>
                <w:numId w:val="70"/>
              </w:numPr>
              <w:ind w:left="340" w:hanging="340"/>
              <w:rPr>
                <w:ins w:id="606" w:author="Helene Marsh" w:date="2022-04-29T11:46:00Z"/>
                <w:rFonts w:ascii="Arial" w:hAnsi="Arial" w:cs="Arial"/>
                <w:i/>
                <w:w w:val="105"/>
                <w:sz w:val="20"/>
                <w:szCs w:val="20"/>
                <w:rPrChange w:id="607" w:author="Helene Marsh" w:date="2022-04-30T11:58:00Z">
                  <w:rPr>
                    <w:ins w:id="608" w:author="Helene Marsh" w:date="2022-04-29T11:46:00Z"/>
                    <w:rFonts w:ascii="Arial" w:hAnsi="Arial" w:cs="Arial"/>
                    <w:b/>
                    <w:i/>
                    <w:w w:val="105"/>
                    <w:sz w:val="20"/>
                    <w:szCs w:val="20"/>
                  </w:rPr>
                </w:rPrChange>
              </w:rPr>
              <w:pPrChange w:id="609" w:author="Helene Marsh" w:date="2022-04-30T12:22:00Z">
                <w:pPr>
                  <w:widowControl/>
                  <w:adjustRightInd w:val="0"/>
                  <w:ind w:left="340" w:hanging="340"/>
                </w:pPr>
              </w:pPrChange>
            </w:pPr>
            <w:del w:id="610" w:author="Helene Marsh" w:date="2022-04-29T11:46:00Z">
              <w:r w:rsidRPr="00906645" w:rsidDel="0024252F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611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delText xml:space="preserve">a) </w:delText>
              </w:r>
            </w:del>
            <w:ins w:id="612" w:author="Helene Marsh" w:date="2022-04-29T11:44:00Z">
              <w:r w:rsidR="0024252F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</w:rPr>
                <w:t>Identify</w:t>
              </w:r>
            </w:ins>
            <w:ins w:id="613" w:author="Helene Marsh" w:date="2022-04-29T11:45:00Z">
              <w:r w:rsidR="0024252F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</w:rPr>
                <w:t xml:space="preserve"> </w:t>
              </w:r>
            </w:ins>
            <w:ins w:id="614" w:author="Helene Marsh" w:date="2022-04-29T11:44:00Z">
              <w:r w:rsidR="0024252F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</w:rPr>
                <w:t xml:space="preserve">capacity, resources and sources of funding for </w:t>
              </w:r>
            </w:ins>
            <w:ins w:id="615" w:author="Helene Marsh" w:date="2022-04-29T11:45:00Z">
              <w:r w:rsidR="0024252F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</w:rPr>
                <w:t xml:space="preserve">actions to </w:t>
              </w:r>
              <w:r w:rsidR="0024252F" w:rsidRPr="00906645">
                <w:rPr>
                  <w:rFonts w:ascii="Arial" w:hAnsi="Arial" w:cs="Arial"/>
                  <w:i/>
                  <w:spacing w:val="-1"/>
                  <w:w w:val="105"/>
                  <w:sz w:val="20"/>
                  <w:szCs w:val="20"/>
                  <w:rPrChange w:id="616" w:author="Helene Marsh" w:date="2022-04-30T11:58:00Z">
                    <w:rPr>
                      <w:rFonts w:ascii="Arial" w:hAnsi="Arial" w:cs="Arial"/>
                      <w:b/>
                      <w:i/>
                      <w:spacing w:val="-1"/>
                      <w:w w:val="105"/>
                      <w:sz w:val="20"/>
                      <w:szCs w:val="20"/>
                    </w:rPr>
                  </w:rPrChange>
                </w:rPr>
                <w:t>reduce</w:t>
              </w:r>
              <w:r w:rsidR="0024252F" w:rsidRPr="00906645">
                <w:rPr>
                  <w:rFonts w:ascii="Arial" w:hAnsi="Arial" w:cs="Arial"/>
                  <w:i/>
                  <w:spacing w:val="-10"/>
                  <w:w w:val="105"/>
                  <w:sz w:val="20"/>
                  <w:szCs w:val="20"/>
                  <w:rPrChange w:id="617" w:author="Helene Marsh" w:date="2022-04-30T11:58:00Z">
                    <w:rPr>
                      <w:rFonts w:ascii="Arial" w:hAnsi="Arial" w:cs="Arial"/>
                      <w:b/>
                      <w:i/>
                      <w:spacing w:val="-10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  <w:r w:rsidR="0024252F" w:rsidRPr="00906645">
                <w:rPr>
                  <w:rFonts w:ascii="Arial" w:hAnsi="Arial" w:cs="Arial"/>
                  <w:i/>
                  <w:spacing w:val="-1"/>
                  <w:w w:val="105"/>
                  <w:sz w:val="20"/>
                  <w:szCs w:val="20"/>
                  <w:rPrChange w:id="618" w:author="Helene Marsh" w:date="2022-04-30T11:58:00Z">
                    <w:rPr>
                      <w:rFonts w:ascii="Arial" w:hAnsi="Arial" w:cs="Arial"/>
                      <w:b/>
                      <w:i/>
                      <w:spacing w:val="-1"/>
                      <w:w w:val="105"/>
                      <w:sz w:val="20"/>
                      <w:szCs w:val="20"/>
                    </w:rPr>
                  </w:rPrChange>
                </w:rPr>
                <w:t>direct</w:t>
              </w:r>
              <w:r w:rsidR="0024252F" w:rsidRPr="00906645">
                <w:rPr>
                  <w:rFonts w:ascii="Arial" w:hAnsi="Arial" w:cs="Arial"/>
                  <w:i/>
                  <w:spacing w:val="-11"/>
                  <w:w w:val="105"/>
                  <w:sz w:val="20"/>
                  <w:szCs w:val="20"/>
                  <w:rPrChange w:id="619" w:author="Helene Marsh" w:date="2022-04-30T11:58:00Z">
                    <w:rPr>
                      <w:rFonts w:ascii="Arial" w:hAnsi="Arial" w:cs="Arial"/>
                      <w:b/>
                      <w:i/>
                      <w:spacing w:val="-11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  <w:r w:rsidR="0024252F" w:rsidRPr="00906645">
                <w:rPr>
                  <w:rFonts w:ascii="Arial" w:hAnsi="Arial" w:cs="Arial"/>
                  <w:i/>
                  <w:spacing w:val="-1"/>
                  <w:w w:val="105"/>
                  <w:sz w:val="20"/>
                  <w:szCs w:val="20"/>
                  <w:rPrChange w:id="620" w:author="Helene Marsh" w:date="2022-04-30T11:58:00Z">
                    <w:rPr>
                      <w:rFonts w:ascii="Arial" w:hAnsi="Arial" w:cs="Arial"/>
                      <w:b/>
                      <w:i/>
                      <w:spacing w:val="-1"/>
                      <w:w w:val="105"/>
                      <w:sz w:val="20"/>
                      <w:szCs w:val="20"/>
                    </w:rPr>
                  </w:rPrChange>
                </w:rPr>
                <w:t>and</w:t>
              </w:r>
              <w:r w:rsidR="0024252F" w:rsidRPr="00906645">
                <w:rPr>
                  <w:rFonts w:ascii="Arial" w:hAnsi="Arial" w:cs="Arial"/>
                  <w:i/>
                  <w:spacing w:val="-13"/>
                  <w:w w:val="105"/>
                  <w:sz w:val="20"/>
                  <w:szCs w:val="20"/>
                  <w:rPrChange w:id="621" w:author="Helene Marsh" w:date="2022-04-30T11:58:00Z">
                    <w:rPr>
                      <w:rFonts w:ascii="Arial" w:hAnsi="Arial" w:cs="Arial"/>
                      <w:b/>
                      <w:i/>
                      <w:spacing w:val="-13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  <w:r w:rsidR="0024252F" w:rsidRPr="00906645">
                <w:rPr>
                  <w:rFonts w:ascii="Arial" w:hAnsi="Arial" w:cs="Arial"/>
                  <w:i/>
                  <w:spacing w:val="-1"/>
                  <w:w w:val="105"/>
                  <w:sz w:val="20"/>
                  <w:szCs w:val="20"/>
                  <w:rPrChange w:id="622" w:author="Helene Marsh" w:date="2022-04-30T11:58:00Z">
                    <w:rPr>
                      <w:rFonts w:ascii="Arial" w:hAnsi="Arial" w:cs="Arial"/>
                      <w:b/>
                      <w:i/>
                      <w:spacing w:val="-1"/>
                      <w:w w:val="105"/>
                      <w:sz w:val="20"/>
                      <w:szCs w:val="20"/>
                    </w:rPr>
                  </w:rPrChange>
                </w:rPr>
                <w:t>indirect</w:t>
              </w:r>
              <w:r w:rsidR="0024252F" w:rsidRPr="00906645">
                <w:rPr>
                  <w:rFonts w:ascii="Arial" w:hAnsi="Arial" w:cs="Arial"/>
                  <w:i/>
                  <w:spacing w:val="-13"/>
                  <w:w w:val="105"/>
                  <w:sz w:val="20"/>
                  <w:szCs w:val="20"/>
                  <w:rPrChange w:id="623" w:author="Helene Marsh" w:date="2022-04-30T11:58:00Z">
                    <w:rPr>
                      <w:rFonts w:ascii="Arial" w:hAnsi="Arial" w:cs="Arial"/>
                      <w:b/>
                      <w:i/>
                      <w:spacing w:val="-13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  <w:r w:rsidR="0024252F" w:rsidRPr="00906645">
                <w:rPr>
                  <w:rFonts w:ascii="Arial" w:hAnsi="Arial" w:cs="Arial"/>
                  <w:i/>
                  <w:spacing w:val="-1"/>
                  <w:w w:val="105"/>
                  <w:sz w:val="20"/>
                  <w:szCs w:val="20"/>
                  <w:rPrChange w:id="624" w:author="Helene Marsh" w:date="2022-04-30T11:58:00Z">
                    <w:rPr>
                      <w:rFonts w:ascii="Arial" w:hAnsi="Arial" w:cs="Arial"/>
                      <w:b/>
                      <w:i/>
                      <w:spacing w:val="-1"/>
                      <w:w w:val="105"/>
                      <w:sz w:val="20"/>
                      <w:szCs w:val="20"/>
                    </w:rPr>
                  </w:rPrChange>
                </w:rPr>
                <w:t>causes</w:t>
              </w:r>
              <w:r w:rsidR="0024252F" w:rsidRPr="00906645">
                <w:rPr>
                  <w:rFonts w:ascii="Arial" w:hAnsi="Arial" w:cs="Arial"/>
                  <w:i/>
                  <w:spacing w:val="-12"/>
                  <w:w w:val="105"/>
                  <w:sz w:val="20"/>
                  <w:szCs w:val="20"/>
                  <w:rPrChange w:id="625" w:author="Helene Marsh" w:date="2022-04-30T11:58:00Z">
                    <w:rPr>
                      <w:rFonts w:ascii="Arial" w:hAnsi="Arial" w:cs="Arial"/>
                      <w:b/>
                      <w:i/>
                      <w:spacing w:val="-12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  <w:r w:rsidR="0024252F" w:rsidRPr="00906645">
                <w:rPr>
                  <w:rFonts w:ascii="Arial" w:hAnsi="Arial" w:cs="Arial"/>
                  <w:i/>
                  <w:spacing w:val="-1"/>
                  <w:w w:val="105"/>
                  <w:sz w:val="20"/>
                  <w:szCs w:val="20"/>
                  <w:rPrChange w:id="626" w:author="Helene Marsh" w:date="2022-04-30T11:58:00Z">
                    <w:rPr>
                      <w:rFonts w:ascii="Arial" w:hAnsi="Arial" w:cs="Arial"/>
                      <w:b/>
                      <w:i/>
                      <w:spacing w:val="-1"/>
                      <w:w w:val="105"/>
                      <w:sz w:val="20"/>
                      <w:szCs w:val="20"/>
                    </w:rPr>
                  </w:rPrChange>
                </w:rPr>
                <w:t>of</w:t>
              </w:r>
              <w:r w:rsidR="0024252F" w:rsidRPr="00906645">
                <w:rPr>
                  <w:rFonts w:ascii="Arial" w:hAnsi="Arial" w:cs="Arial"/>
                  <w:i/>
                  <w:spacing w:val="-9"/>
                  <w:w w:val="105"/>
                  <w:sz w:val="20"/>
                  <w:szCs w:val="20"/>
                  <w:rPrChange w:id="627" w:author="Helene Marsh" w:date="2022-04-30T11:58:00Z">
                    <w:rPr>
                      <w:rFonts w:ascii="Arial" w:hAnsi="Arial" w:cs="Arial"/>
                      <w:b/>
                      <w:i/>
                      <w:spacing w:val="-9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  <w:r w:rsidR="0024252F" w:rsidRPr="00906645">
                <w:rPr>
                  <w:rFonts w:ascii="Arial" w:hAnsi="Arial" w:cs="Arial"/>
                  <w:i/>
                  <w:spacing w:val="-1"/>
                  <w:w w:val="105"/>
                  <w:sz w:val="20"/>
                  <w:szCs w:val="20"/>
                  <w:rPrChange w:id="628" w:author="Helene Marsh" w:date="2022-04-30T11:58:00Z">
                    <w:rPr>
                      <w:rFonts w:ascii="Arial" w:hAnsi="Arial" w:cs="Arial"/>
                      <w:b/>
                      <w:i/>
                      <w:spacing w:val="-1"/>
                      <w:w w:val="105"/>
                      <w:sz w:val="20"/>
                      <w:szCs w:val="20"/>
                    </w:rPr>
                  </w:rPrChange>
                </w:rPr>
                <w:t>dugong</w:t>
              </w:r>
              <w:r w:rsidR="0024252F" w:rsidRPr="00906645">
                <w:rPr>
                  <w:rFonts w:ascii="Arial" w:hAnsi="Arial" w:cs="Arial"/>
                  <w:i/>
                  <w:spacing w:val="-14"/>
                  <w:w w:val="105"/>
                  <w:sz w:val="20"/>
                  <w:szCs w:val="20"/>
                  <w:rPrChange w:id="629" w:author="Helene Marsh" w:date="2022-04-30T11:58:00Z">
                    <w:rPr>
                      <w:rFonts w:ascii="Arial" w:hAnsi="Arial" w:cs="Arial"/>
                      <w:b/>
                      <w:i/>
                      <w:spacing w:val="-14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  <w:r w:rsidR="0024252F" w:rsidRPr="00906645">
                <w:rPr>
                  <w:rFonts w:ascii="Arial" w:hAnsi="Arial" w:cs="Arial"/>
                  <w:i/>
                  <w:w w:val="105"/>
                  <w:sz w:val="20"/>
                  <w:szCs w:val="20"/>
                  <w:rPrChange w:id="630" w:author="Helene Marsh" w:date="2022-04-30T11:58:00Z">
                    <w:rPr>
                      <w:rFonts w:ascii="Arial" w:hAnsi="Arial" w:cs="Arial"/>
                      <w:b/>
                      <w:i/>
                      <w:w w:val="105"/>
                      <w:sz w:val="20"/>
                      <w:szCs w:val="20"/>
                    </w:rPr>
                  </w:rPrChange>
                </w:rPr>
                <w:t>mortality</w:t>
              </w:r>
            </w:ins>
          </w:p>
          <w:p w14:paraId="24AF96ED" w14:textId="08D799AA" w:rsidR="000C4B7E" w:rsidRPr="00906645" w:rsidRDefault="000C4B7E">
            <w:pPr>
              <w:pStyle w:val="TableParagraph"/>
              <w:numPr>
                <w:ilvl w:val="0"/>
                <w:numId w:val="70"/>
              </w:numPr>
              <w:ind w:left="340" w:hanging="340"/>
              <w:rPr>
                <w:rFonts w:ascii="Arial" w:hAnsi="Arial" w:cs="Arial"/>
                <w:i/>
                <w:sz w:val="20"/>
                <w:szCs w:val="20"/>
                <w:rPrChange w:id="631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pPrChange w:id="632" w:author="Helene Marsh" w:date="2022-04-30T12:22:00Z">
                <w:pPr>
                  <w:widowControl/>
                  <w:adjustRightInd w:val="0"/>
                  <w:ind w:left="340" w:hanging="340"/>
                </w:pPr>
              </w:pPrChange>
            </w:pPr>
            <w:r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633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 xml:space="preserve">Establish baseline data collection and monitoring programmes, appropriate to </w:t>
            </w:r>
            <w:ins w:id="634" w:author="Helene Marsh [2]" w:date="2022-04-25T09:18:00Z">
              <w:r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635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>national</w:t>
              </w:r>
            </w:ins>
            <w:r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636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 xml:space="preserve"> dugong population size and distribution and human capacity,</w:t>
            </w:r>
            <w:ins w:id="637" w:author="Helene Marsh [2]" w:date="2022-04-25T09:18:00Z">
              <w:r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638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 xml:space="preserve"> to </w:t>
              </w:r>
            </w:ins>
            <w:r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639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>gather information on the nature and magnitude of threats</w:t>
            </w:r>
            <w:ins w:id="640" w:author="Mélanie Hamel" w:date="2022-04-28T15:04:00Z">
              <w:r w:rsidR="007614E3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641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>, including climate change.</w:t>
              </w:r>
            </w:ins>
          </w:p>
          <w:p w14:paraId="7F3DBA24" w14:textId="76699764" w:rsidR="000C4B7E" w:rsidRPr="00594BC9" w:rsidRDefault="000C4B7E">
            <w:pPr>
              <w:pStyle w:val="ListParagraph"/>
              <w:widowControl/>
              <w:numPr>
                <w:ilvl w:val="0"/>
                <w:numId w:val="70"/>
              </w:numPr>
              <w:adjustRightInd w:val="0"/>
              <w:ind w:left="340" w:hanging="340"/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642" w:author="Helene Marsh" w:date="2022-04-30T12:22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pPrChange w:id="643" w:author="Helene Marsh" w:date="2022-04-30T12:22:00Z">
                <w:pPr>
                  <w:widowControl/>
                  <w:adjustRightInd w:val="0"/>
                  <w:ind w:left="340" w:hanging="340"/>
                </w:pPr>
              </w:pPrChange>
            </w:pPr>
            <w:del w:id="644" w:author="Helene Marsh" w:date="2022-04-29T11:51:00Z">
              <w:r w:rsidRPr="00594BC9" w:rsidDel="0024252F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645" w:author="Helene Marsh" w:date="2022-04-30T12:22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delText xml:space="preserve">b) </w:delText>
              </w:r>
            </w:del>
            <w:r w:rsidRPr="00594BC9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646" w:author="Helene Marsh" w:date="2022-04-30T12:22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 xml:space="preserve">Regularly update existing data on threats to dugong populations </w:t>
            </w:r>
            <w:del w:id="647" w:author="Helene Marsh" w:date="2022-04-29T11:43:00Z">
              <w:r w:rsidRPr="00594BC9" w:rsidDel="0024252F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648" w:author="Helene Marsh" w:date="2022-04-30T12:22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delText>and their habitats</w:delText>
              </w:r>
            </w:del>
            <w:ins w:id="649" w:author="Helene Marsh [2]" w:date="2022-04-27T14:26:00Z">
              <w:del w:id="650" w:author="Helene Marsh" w:date="2022-04-29T11:42:00Z">
                <w:r w:rsidR="00D37B66" w:rsidRPr="00594BC9" w:rsidDel="0024252F">
                  <w:rPr>
                    <w:rFonts w:ascii="Arial" w:eastAsiaTheme="minorHAnsi" w:hAnsi="Arial" w:cs="Arial"/>
                    <w:i/>
                    <w:iCs/>
                    <w:sz w:val="20"/>
                    <w:szCs w:val="20"/>
                    <w:lang w:val="en-AU"/>
                    <w:rPrChange w:id="651" w:author="Helene Marsh" w:date="2022-04-30T12:22:00Z">
                      <w:rPr>
                        <w:rFonts w:ascii="Arial Narrow" w:eastAsiaTheme="minorHAnsi" w:hAnsi="Arial Narrow" w:cs="Times-Italic"/>
                        <w:i/>
                        <w:iCs/>
                        <w:sz w:val="20"/>
                        <w:szCs w:val="20"/>
                        <w:lang w:val="en-AU"/>
                      </w:rPr>
                    </w:rPrChange>
                  </w:rPr>
                  <w:delText>, including climate change</w:delText>
                </w:r>
              </w:del>
            </w:ins>
          </w:p>
          <w:p w14:paraId="7E1AF22F" w14:textId="78420A97" w:rsidR="000C4B7E" w:rsidRPr="00594BC9" w:rsidRDefault="000C4B7E">
            <w:pPr>
              <w:pStyle w:val="ListParagraph"/>
              <w:widowControl/>
              <w:numPr>
                <w:ilvl w:val="0"/>
                <w:numId w:val="70"/>
              </w:numPr>
              <w:adjustRightInd w:val="0"/>
              <w:ind w:left="340" w:hanging="340"/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652" w:author="Helene Marsh" w:date="2022-04-30T12:22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pPrChange w:id="653" w:author="Helene Marsh" w:date="2022-04-30T12:22:00Z">
                <w:pPr>
                  <w:widowControl/>
                  <w:adjustRightInd w:val="0"/>
                  <w:ind w:left="340" w:hanging="340"/>
                </w:pPr>
              </w:pPrChange>
            </w:pPr>
            <w:del w:id="654" w:author="Helene Marsh" w:date="2022-04-29T11:51:00Z">
              <w:r w:rsidRPr="00594BC9" w:rsidDel="0024252F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655" w:author="Helene Marsh" w:date="2022-04-30T12:22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delText xml:space="preserve">c) </w:delText>
              </w:r>
            </w:del>
            <w:r w:rsidRPr="00594BC9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656" w:author="Helene Marsh" w:date="2022-04-30T12:22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>Determine those populations affected by traditional subsistence and customary use, incidental capture in fisheries, and other sources of mortality</w:t>
            </w:r>
          </w:p>
          <w:p w14:paraId="6AC9DFB2" w14:textId="2231C837" w:rsidR="000C4B7E" w:rsidRPr="00594BC9" w:rsidRDefault="000C4B7E">
            <w:pPr>
              <w:pStyle w:val="ListParagraph"/>
              <w:widowControl/>
              <w:numPr>
                <w:ilvl w:val="0"/>
                <w:numId w:val="70"/>
              </w:numPr>
              <w:adjustRightInd w:val="0"/>
              <w:ind w:left="340" w:hanging="340"/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657" w:author="Helene Marsh" w:date="2022-04-30T12:22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pPrChange w:id="658" w:author="Helene Marsh" w:date="2022-04-30T12:22:00Z">
                <w:pPr>
                  <w:widowControl/>
                  <w:adjustRightInd w:val="0"/>
                  <w:ind w:left="340" w:hanging="340"/>
                </w:pPr>
              </w:pPrChange>
            </w:pPr>
            <w:del w:id="659" w:author="Helene Marsh" w:date="2022-04-29T11:51:00Z">
              <w:r w:rsidRPr="00594BC9" w:rsidDel="0024252F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660" w:author="Helene Marsh" w:date="2022-04-30T12:22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delText xml:space="preserve">d) </w:delText>
              </w:r>
            </w:del>
            <w:r w:rsidRPr="00594BC9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661" w:author="Helene Marsh" w:date="2022-04-30T12:22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>Conduct socio-economic studies among communities that interact with dugongs and their habitats to determine the context for appropriate response</w:t>
            </w:r>
            <w:ins w:id="662" w:author="Helene Marsh [2]" w:date="2022-04-25T11:31:00Z">
              <w:r w:rsidR="00A975D7" w:rsidRPr="00594BC9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663" w:author="Helene Marsh" w:date="2022-04-30T12:22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>s</w:t>
              </w:r>
            </w:ins>
          </w:p>
          <w:p w14:paraId="5D979BC9" w14:textId="3FE29DFC" w:rsidR="000C4B7E" w:rsidRPr="00594BC9" w:rsidRDefault="000C4B7E">
            <w:pPr>
              <w:pStyle w:val="ListParagraph"/>
              <w:widowControl/>
              <w:numPr>
                <w:ilvl w:val="0"/>
                <w:numId w:val="70"/>
              </w:numPr>
              <w:adjustRightInd w:val="0"/>
              <w:ind w:left="340" w:hanging="340"/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664" w:author="Helene Marsh" w:date="2022-04-30T12:22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pPrChange w:id="665" w:author="Helene Marsh" w:date="2022-04-30T12:22:00Z">
                <w:pPr>
                  <w:widowControl/>
                  <w:adjustRightInd w:val="0"/>
                  <w:ind w:left="340" w:hanging="340"/>
                </w:pPr>
              </w:pPrChange>
            </w:pPr>
            <w:del w:id="666" w:author="Helene Marsh" w:date="2022-04-29T11:51:00Z">
              <w:r w:rsidRPr="00594BC9" w:rsidDel="0024252F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667" w:author="Helene Marsh" w:date="2022-04-30T12:22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delText xml:space="preserve">e) </w:delText>
              </w:r>
            </w:del>
            <w:r w:rsidRPr="00594BC9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668" w:author="Helene Marsh" w:date="2022-04-30T12:22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>Implement programmes to correct adverse social and economic incentives that threaten dugong populations</w:t>
            </w:r>
          </w:p>
          <w:p w14:paraId="1C404C0F" w14:textId="6F961A90" w:rsidR="000C4B7E" w:rsidRPr="00594BC9" w:rsidRDefault="000C4B7E">
            <w:pPr>
              <w:pStyle w:val="ListParagraph"/>
              <w:widowControl/>
              <w:numPr>
                <w:ilvl w:val="0"/>
                <w:numId w:val="70"/>
              </w:numPr>
              <w:adjustRightInd w:val="0"/>
              <w:ind w:left="340" w:hanging="340"/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669" w:author="Helene Marsh" w:date="2022-04-30T12:22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pPrChange w:id="670" w:author="Helene Marsh" w:date="2022-04-30T12:22:00Z">
                <w:pPr>
                  <w:widowControl/>
                  <w:adjustRightInd w:val="0"/>
                  <w:ind w:left="340" w:hanging="340"/>
                </w:pPr>
              </w:pPrChange>
            </w:pPr>
            <w:del w:id="671" w:author="Helene Marsh" w:date="2022-04-29T11:51:00Z">
              <w:r w:rsidRPr="00594BC9" w:rsidDel="0024252F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672" w:author="Helene Marsh" w:date="2022-04-30T12:22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delText xml:space="preserve">f) </w:delText>
              </w:r>
            </w:del>
            <w:r w:rsidRPr="00594BC9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673" w:author="Helene Marsh" w:date="2022-04-30T12:22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 xml:space="preserve">Facilitate the development of means of subsistence </w:t>
            </w:r>
            <w:ins w:id="674" w:author="Helene Marsh" w:date="2022-04-29T11:43:00Z">
              <w:r w:rsidR="0024252F" w:rsidRPr="00594BC9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</w:rPr>
                <w:t xml:space="preserve">for affected human communities </w:t>
              </w:r>
            </w:ins>
            <w:r w:rsidRPr="00594BC9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675" w:author="Helene Marsh" w:date="2022-04-30T12:22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>to minimise resultant adverse social and economic impacts</w:t>
            </w:r>
          </w:p>
          <w:p w14:paraId="69B28D59" w14:textId="6749B108" w:rsidR="000C4B7E" w:rsidRPr="00594BC9" w:rsidRDefault="000C4B7E">
            <w:pPr>
              <w:pStyle w:val="ListParagraph"/>
              <w:widowControl/>
              <w:numPr>
                <w:ilvl w:val="0"/>
                <w:numId w:val="70"/>
              </w:numPr>
              <w:adjustRightInd w:val="0"/>
              <w:ind w:left="340" w:hanging="340"/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676" w:author="Helene Marsh" w:date="2022-04-30T12:22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pPrChange w:id="677" w:author="Helene Marsh" w:date="2022-04-30T12:22:00Z">
                <w:pPr>
                  <w:widowControl/>
                  <w:adjustRightInd w:val="0"/>
                  <w:ind w:left="340" w:hanging="340"/>
                </w:pPr>
              </w:pPrChange>
            </w:pPr>
            <w:del w:id="678" w:author="Helene Marsh" w:date="2022-04-29T11:51:00Z">
              <w:r w:rsidRPr="00594BC9" w:rsidDel="0024252F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679" w:author="Helene Marsh" w:date="2022-04-30T12:22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delText xml:space="preserve">g) </w:delText>
              </w:r>
            </w:del>
            <w:r w:rsidRPr="00594BC9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680" w:author="Helene Marsh" w:date="2022-04-30T12:22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 xml:space="preserve">Enact, where not already in place, legislation </w:t>
            </w:r>
            <w:del w:id="681" w:author="Helene Marsh [2]" w:date="2022-04-25T11:54:00Z">
              <w:r w:rsidRPr="00594BC9" w:rsidDel="00E9073D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682" w:author="Helene Marsh" w:date="2022-04-30T12:22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delText xml:space="preserve">and </w:delText>
              </w:r>
            </w:del>
            <w:ins w:id="683" w:author="Helene Marsh [2]" w:date="2022-04-25T11:54:00Z">
              <w:r w:rsidR="00E9073D" w:rsidRPr="00594BC9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684" w:author="Helene Marsh" w:date="2022-04-30T12:22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 xml:space="preserve">that </w:t>
              </w:r>
            </w:ins>
            <w:r w:rsidRPr="00594BC9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685" w:author="Helene Marsh" w:date="2022-04-30T12:22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>prohibit</w:t>
            </w:r>
            <w:ins w:id="686" w:author="Helene Marsh [2]" w:date="2022-04-25T11:54:00Z">
              <w:r w:rsidR="00E9073D" w:rsidRPr="00594BC9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687" w:author="Helene Marsh" w:date="2022-04-30T12:22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>s</w:t>
              </w:r>
            </w:ins>
            <w:r w:rsidRPr="00594BC9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688" w:author="Helene Marsh" w:date="2022-04-30T12:22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 xml:space="preserve"> the direct use (capture or killing) of, and </w:t>
            </w:r>
            <w:del w:id="689" w:author="Helene Marsh [2]" w:date="2022-04-27T14:27:00Z">
              <w:r w:rsidRPr="00594BC9" w:rsidDel="00D37B66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690" w:author="Helene Marsh" w:date="2022-04-30T12:22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delText xml:space="preserve">domestic </w:delText>
              </w:r>
            </w:del>
            <w:r w:rsidRPr="00594BC9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691" w:author="Helene Marsh" w:date="2022-04-30T12:22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>trade in, dugongs their parts or products, whilst allowing exceptions for traditional subsistence or customary use</w:t>
            </w:r>
          </w:p>
          <w:p w14:paraId="01E58E7D" w14:textId="54BD9A06" w:rsidR="000C4B7E" w:rsidRPr="00594BC9" w:rsidRDefault="000C4B7E">
            <w:pPr>
              <w:pStyle w:val="ListParagraph"/>
              <w:widowControl/>
              <w:numPr>
                <w:ilvl w:val="0"/>
                <w:numId w:val="70"/>
              </w:numPr>
              <w:adjustRightInd w:val="0"/>
              <w:ind w:left="340" w:hanging="340"/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692" w:author="Helene Marsh" w:date="2022-04-30T12:22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pPrChange w:id="693" w:author="Helene Marsh" w:date="2022-04-30T12:22:00Z">
                <w:pPr>
                  <w:widowControl/>
                  <w:adjustRightInd w:val="0"/>
                  <w:ind w:left="340" w:hanging="340"/>
                </w:pPr>
              </w:pPrChange>
            </w:pPr>
            <w:del w:id="694" w:author="Helene Marsh" w:date="2022-04-29T11:51:00Z">
              <w:r w:rsidRPr="00594BC9" w:rsidDel="0024252F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695" w:author="Helene Marsh" w:date="2022-04-30T12:22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delText xml:space="preserve">h) </w:delText>
              </w:r>
            </w:del>
            <w:r w:rsidRPr="00594BC9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696" w:author="Helene Marsh" w:date="2022-04-30T12:22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 xml:space="preserve">Establish governance and management programmes </w:t>
            </w:r>
            <w:ins w:id="697" w:author="Mélanie Hamel" w:date="2022-04-28T11:49:00Z">
              <w:r w:rsidR="000905B1" w:rsidRPr="00594BC9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698" w:author="Helene Marsh" w:date="2022-04-30T12:22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 xml:space="preserve">at a level relevant to the </w:t>
              </w:r>
            </w:ins>
            <w:ins w:id="699" w:author="Mélanie Hamel" w:date="2022-04-28T11:50:00Z">
              <w:r w:rsidR="000905B1" w:rsidRPr="00594BC9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700" w:author="Helene Marsh" w:date="2022-04-30T12:22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>national circumstances</w:t>
              </w:r>
            </w:ins>
            <w:ins w:id="701" w:author="Mélanie Hamel" w:date="2022-04-28T11:49:00Z">
              <w:r w:rsidR="000905B1" w:rsidRPr="00594BC9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702" w:author="Helene Marsh" w:date="2022-04-30T12:22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 xml:space="preserve"> </w:t>
              </w:r>
            </w:ins>
            <w:r w:rsidRPr="00594BC9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703" w:author="Helene Marsh" w:date="2022-04-30T12:22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>to enforce such legislation</w:t>
            </w:r>
          </w:p>
          <w:p w14:paraId="5E980E40" w14:textId="68787141" w:rsidR="000C4B7E" w:rsidRPr="00594BC9" w:rsidRDefault="000C4B7E">
            <w:pPr>
              <w:pStyle w:val="ListParagraph"/>
              <w:widowControl/>
              <w:numPr>
                <w:ilvl w:val="0"/>
                <w:numId w:val="70"/>
              </w:numPr>
              <w:adjustRightInd w:val="0"/>
              <w:ind w:left="340" w:hanging="340"/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704" w:author="Helene Marsh" w:date="2022-04-30T12:22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pPrChange w:id="705" w:author="Helene Marsh" w:date="2022-04-30T12:22:00Z">
                <w:pPr>
                  <w:widowControl/>
                  <w:adjustRightInd w:val="0"/>
                  <w:ind w:left="340" w:hanging="340"/>
                </w:pPr>
              </w:pPrChange>
            </w:pPr>
            <w:del w:id="706" w:author="Helene Marsh" w:date="2022-04-29T11:51:00Z">
              <w:r w:rsidRPr="00594BC9" w:rsidDel="0024252F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707" w:author="Helene Marsh" w:date="2022-04-30T12:22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delText xml:space="preserve">i) </w:delText>
              </w:r>
            </w:del>
            <w:r w:rsidRPr="00594BC9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708" w:author="Helene Marsh" w:date="2022-04-30T12:22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 xml:space="preserve">Negotiate, where appropriate, management agreements in consultation with other concerned </w:t>
            </w:r>
            <w:ins w:id="709" w:author="Helene Marsh" w:date="2022-04-29T11:47:00Z">
              <w:r w:rsidR="0024252F" w:rsidRPr="00594BC9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710" w:author="Helene Marsh" w:date="2022-04-30T12:22:00Z">
                    <w:rPr>
                      <w:rFonts w:eastAsiaTheme="minorHAnsi"/>
                      <w:lang w:val="en-AU"/>
                    </w:rPr>
                  </w:rPrChange>
                </w:rPr>
                <w:t xml:space="preserve">Range </w:t>
              </w:r>
            </w:ins>
            <w:r w:rsidRPr="00594BC9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711" w:author="Helene Marsh" w:date="2022-04-30T12:22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>States in the region</w:t>
            </w:r>
          </w:p>
          <w:p w14:paraId="0A6799FA" w14:textId="48D9CCC4" w:rsidR="000C4B7E" w:rsidRPr="00906645" w:rsidRDefault="000C4B7E">
            <w:pPr>
              <w:pStyle w:val="TableParagraph"/>
              <w:ind w:left="352" w:hanging="352"/>
              <w:rPr>
                <w:rFonts w:ascii="Arial" w:hAnsi="Arial" w:cs="Arial"/>
                <w:w w:val="105"/>
                <w:sz w:val="20"/>
                <w:szCs w:val="20"/>
                <w:rPrChange w:id="71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pPrChange w:id="713" w:author="Helene Marsh" w:date="2022-04-29T11:47:00Z">
                <w:pPr>
                  <w:pStyle w:val="TableParagraph"/>
                  <w:spacing w:line="252" w:lineRule="auto"/>
                  <w:ind w:left="340" w:hanging="340"/>
                </w:pPr>
              </w:pPrChange>
            </w:pPr>
            <w:del w:id="714" w:author="Helene Marsh" w:date="2022-04-29T11:44:00Z">
              <w:r w:rsidRPr="00906645" w:rsidDel="0024252F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715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delText>j) Identify resources and sources of funding for the above programmes</w:delText>
              </w:r>
            </w:del>
          </w:p>
        </w:tc>
      </w:tr>
    </w:tbl>
    <w:p w14:paraId="4B712633" w14:textId="77777777" w:rsidR="0024252F" w:rsidRPr="00906645" w:rsidRDefault="0024252F">
      <w:pPr>
        <w:rPr>
          <w:ins w:id="716" w:author="Helene Marsh" w:date="2022-04-29T11:51:00Z"/>
          <w:rFonts w:ascii="Arial" w:hAnsi="Arial" w:cs="Arial"/>
          <w:sz w:val="20"/>
          <w:szCs w:val="20"/>
          <w:rPrChange w:id="717" w:author="Helene Marsh" w:date="2022-04-30T11:58:00Z">
            <w:rPr>
              <w:ins w:id="718" w:author="Helene Marsh" w:date="2022-04-29T11:51:00Z"/>
            </w:rPr>
          </w:rPrChange>
        </w:rPr>
      </w:pPr>
      <w:ins w:id="719" w:author="Helene Marsh" w:date="2022-04-29T11:51:00Z">
        <w:r w:rsidRPr="00906645">
          <w:rPr>
            <w:rFonts w:ascii="Arial" w:hAnsi="Arial" w:cs="Arial"/>
            <w:sz w:val="20"/>
            <w:szCs w:val="20"/>
            <w:rPrChange w:id="720" w:author="Helene Marsh" w:date="2022-04-30T11:58:00Z">
              <w:rPr/>
            </w:rPrChange>
          </w:rPr>
          <w:br w:type="page"/>
        </w:r>
      </w:ins>
    </w:p>
    <w:tbl>
      <w:tblPr>
        <w:tblW w:w="13757" w:type="dxa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8"/>
        <w:gridCol w:w="1418"/>
        <w:gridCol w:w="992"/>
        <w:gridCol w:w="1407"/>
        <w:gridCol w:w="1418"/>
        <w:gridCol w:w="6804"/>
      </w:tblGrid>
      <w:tr w:rsidR="000C4B7E" w:rsidRPr="00906645" w14:paraId="43C6C9A8" w14:textId="77777777" w:rsidTr="00E5318B">
        <w:trPr>
          <w:trHeight w:val="280"/>
        </w:trPr>
        <w:tc>
          <w:tcPr>
            <w:tcW w:w="1718" w:type="dxa"/>
          </w:tcPr>
          <w:p w14:paraId="3DC54DAD" w14:textId="633D8DAE" w:rsidR="000C4B7E" w:rsidRPr="00906645" w:rsidRDefault="000C4B7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721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pPrChange w:id="722" w:author="Helene Marsh [2]" w:date="2022-04-25T11:29:00Z">
                <w:pPr>
                  <w:pStyle w:val="TableParagraph"/>
                  <w:spacing w:line="249" w:lineRule="auto"/>
                  <w:ind w:left="0" w:right="228"/>
                </w:pPr>
              </w:pPrChange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2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lastRenderedPageBreak/>
              <w:t>1.2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724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2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Reduce to the greatest extent practicable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726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2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the incidental capture and mortality of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728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2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dugongs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730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del w:id="731" w:author="Mélanie Hamel" w:date="2022-04-28T15:06:00Z">
              <w:r w:rsidRPr="00906645" w:rsidDel="0086675D">
                <w:rPr>
                  <w:rFonts w:ascii="Arial" w:hAnsi="Arial" w:cs="Arial"/>
                  <w:w w:val="105"/>
                  <w:sz w:val="20"/>
                  <w:szCs w:val="20"/>
                  <w:rPrChange w:id="732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in</w:delText>
              </w:r>
              <w:r w:rsidRPr="00906645" w:rsidDel="0086675D">
                <w:rPr>
                  <w:rFonts w:ascii="Arial" w:hAnsi="Arial" w:cs="Arial"/>
                  <w:spacing w:val="-7"/>
                  <w:w w:val="105"/>
                  <w:sz w:val="20"/>
                  <w:szCs w:val="20"/>
                  <w:rPrChange w:id="733" w:author="Helene Marsh" w:date="2022-04-30T11:58:00Z">
                    <w:rPr>
                      <w:rFonts w:ascii="Arial Narrow" w:hAnsi="Arial Narrow"/>
                      <w:spacing w:val="-7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86675D">
                <w:rPr>
                  <w:rFonts w:ascii="Arial" w:hAnsi="Arial" w:cs="Arial"/>
                  <w:w w:val="105"/>
                  <w:sz w:val="20"/>
                  <w:szCs w:val="20"/>
                  <w:rPrChange w:id="734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the</w:delText>
              </w:r>
              <w:r w:rsidRPr="00906645" w:rsidDel="0086675D">
                <w:rPr>
                  <w:rFonts w:ascii="Arial" w:hAnsi="Arial" w:cs="Arial"/>
                  <w:spacing w:val="-4"/>
                  <w:w w:val="105"/>
                  <w:sz w:val="20"/>
                  <w:szCs w:val="20"/>
                  <w:rPrChange w:id="735" w:author="Helene Marsh" w:date="2022-04-30T11:58:00Z">
                    <w:rPr>
                      <w:rFonts w:ascii="Arial Narrow" w:hAnsi="Arial Narrow"/>
                      <w:spacing w:val="-4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86675D">
                <w:rPr>
                  <w:rFonts w:ascii="Arial" w:hAnsi="Arial" w:cs="Arial"/>
                  <w:w w:val="105"/>
                  <w:sz w:val="20"/>
                  <w:szCs w:val="20"/>
                  <w:rPrChange w:id="736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course</w:delText>
              </w:r>
              <w:r w:rsidRPr="00906645" w:rsidDel="0086675D">
                <w:rPr>
                  <w:rFonts w:ascii="Arial" w:hAnsi="Arial" w:cs="Arial"/>
                  <w:spacing w:val="-4"/>
                  <w:w w:val="105"/>
                  <w:sz w:val="20"/>
                  <w:szCs w:val="20"/>
                  <w:rPrChange w:id="737" w:author="Helene Marsh" w:date="2022-04-30T11:58:00Z">
                    <w:rPr>
                      <w:rFonts w:ascii="Arial Narrow" w:hAnsi="Arial Narrow"/>
                      <w:spacing w:val="-4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86675D">
                <w:rPr>
                  <w:rFonts w:ascii="Arial" w:hAnsi="Arial" w:cs="Arial"/>
                  <w:w w:val="105"/>
                  <w:sz w:val="20"/>
                  <w:szCs w:val="20"/>
                  <w:rPrChange w:id="738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of</w:delText>
              </w:r>
            </w:del>
            <w:ins w:id="739" w:author="Mélanie Hamel" w:date="2022-04-28T15:06:00Z">
              <w:r w:rsidR="0086675D" w:rsidRPr="00906645">
                <w:rPr>
                  <w:rFonts w:ascii="Arial" w:hAnsi="Arial" w:cs="Arial"/>
                  <w:w w:val="105"/>
                  <w:sz w:val="20"/>
                  <w:szCs w:val="20"/>
                  <w:rPrChange w:id="740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linked to</w:t>
              </w:r>
            </w:ins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741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4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fishing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743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4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activities</w:t>
            </w:r>
          </w:p>
        </w:tc>
        <w:tc>
          <w:tcPr>
            <w:tcW w:w="1418" w:type="dxa"/>
          </w:tcPr>
          <w:p w14:paraId="5541C694" w14:textId="77777777" w:rsidR="000C4B7E" w:rsidRPr="00906645" w:rsidRDefault="000C4B7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745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pPrChange w:id="746" w:author="Helene Marsh [2]" w:date="2022-04-25T11:29:00Z">
                <w:pPr>
                  <w:pStyle w:val="TableParagraph"/>
                  <w:spacing w:line="206" w:lineRule="exact"/>
                  <w:ind w:left="103"/>
                </w:pPr>
              </w:pPrChange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4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High</w:t>
            </w:r>
          </w:p>
        </w:tc>
        <w:tc>
          <w:tcPr>
            <w:tcW w:w="992" w:type="dxa"/>
          </w:tcPr>
          <w:p w14:paraId="576C08B6" w14:textId="77777777" w:rsidR="000C4B7E" w:rsidRPr="00906645" w:rsidRDefault="000C4B7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748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pPrChange w:id="749" w:author="Helene Marsh [2]" w:date="2022-04-25T11:29:00Z">
                <w:pPr>
                  <w:pStyle w:val="TableParagraph"/>
                  <w:spacing w:line="206" w:lineRule="exact"/>
                  <w:ind w:left="101"/>
                </w:pPr>
              </w:pPrChange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5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Ongoing</w:t>
            </w:r>
          </w:p>
        </w:tc>
        <w:tc>
          <w:tcPr>
            <w:tcW w:w="1407" w:type="dxa"/>
          </w:tcPr>
          <w:p w14:paraId="072F851F" w14:textId="77777777" w:rsidR="00831CA3" w:rsidRPr="00906645" w:rsidRDefault="000C4B7E" w:rsidP="00306BA0">
            <w:pPr>
              <w:pStyle w:val="TableParagraph"/>
              <w:ind w:left="0"/>
              <w:rPr>
                <w:ins w:id="751" w:author="Helene Marsh" w:date="2022-04-30T11:29:00Z"/>
                <w:rFonts w:ascii="Arial" w:hAnsi="Arial" w:cs="Arial"/>
                <w:w w:val="105"/>
                <w:sz w:val="20"/>
                <w:szCs w:val="20"/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5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Relevant government agencies,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753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754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>intergovern</w:t>
            </w:r>
            <w:ins w:id="755" w:author="Helene Marsh [2]" w:date="2022-04-25T10:55:00Z">
              <w:r w:rsidRPr="00906645">
                <w:rPr>
                  <w:rFonts w:ascii="Arial" w:hAnsi="Arial" w:cs="Arial"/>
                  <w:spacing w:val="-1"/>
                  <w:w w:val="105"/>
                  <w:sz w:val="20"/>
                  <w:szCs w:val="20"/>
                  <w:rPrChange w:id="756" w:author="Helene Marsh" w:date="2022-04-30T11:58:00Z">
                    <w:rPr>
                      <w:rFonts w:ascii="Arial Narrow" w:hAnsi="Arial Narrow"/>
                      <w:spacing w:val="-1"/>
                      <w:w w:val="105"/>
                      <w:sz w:val="20"/>
                      <w:szCs w:val="20"/>
                    </w:rPr>
                  </w:rPrChange>
                </w:rPr>
                <w:t>-</w:t>
              </w:r>
            </w:ins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757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>mental</w:t>
            </w:r>
            <w:r w:rsidRPr="00906645">
              <w:rPr>
                <w:rFonts w:ascii="Arial" w:hAnsi="Arial" w:cs="Arial"/>
                <w:spacing w:val="-10"/>
                <w:w w:val="105"/>
                <w:sz w:val="20"/>
                <w:szCs w:val="20"/>
                <w:rPrChange w:id="758" w:author="Helene Marsh" w:date="2022-04-30T11:58:00Z">
                  <w:rPr>
                    <w:rFonts w:ascii="Arial Narrow" w:hAnsi="Arial Narrow"/>
                    <w:spacing w:val="-10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5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760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6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non-governmental</w:t>
            </w:r>
            <w:r w:rsidRPr="00906645">
              <w:rPr>
                <w:rFonts w:ascii="Arial" w:hAnsi="Arial" w:cs="Arial"/>
                <w:spacing w:val="-44"/>
                <w:w w:val="105"/>
                <w:sz w:val="20"/>
                <w:szCs w:val="20"/>
                <w:rPrChange w:id="762" w:author="Helene Marsh" w:date="2022-04-30T11:58:00Z">
                  <w:rPr>
                    <w:rFonts w:ascii="Arial Narrow" w:hAnsi="Arial Narrow"/>
                    <w:spacing w:val="-4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6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organizations,</w:t>
            </w:r>
          </w:p>
          <w:p w14:paraId="66970C00" w14:textId="128849B7" w:rsidR="000C4B7E" w:rsidRPr="00906645" w:rsidRDefault="00831CA3" w:rsidP="00306BA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764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ins w:id="765" w:author="Helene Marsh" w:date="2022-04-30T11:29:00Z">
              <w:r w:rsidRPr="00906645">
                <w:rPr>
                  <w:rFonts w:ascii="Arial" w:hAnsi="Arial" w:cs="Arial"/>
                  <w:w w:val="105"/>
                  <w:sz w:val="20"/>
                  <w:szCs w:val="20"/>
                </w:rPr>
                <w:t>fishers</w:t>
              </w:r>
              <w:r w:rsidRPr="00906645">
                <w:rPr>
                  <w:rFonts w:ascii="Arial" w:hAnsi="Arial" w:cs="Arial"/>
                  <w:spacing w:val="-5"/>
                  <w:w w:val="105"/>
                  <w:sz w:val="20"/>
                  <w:szCs w:val="20"/>
                </w:rPr>
                <w:t xml:space="preserve"> </w:t>
              </w:r>
              <w:r w:rsidRPr="00906645">
                <w:rPr>
                  <w:rFonts w:ascii="Arial" w:hAnsi="Arial" w:cs="Arial"/>
                  <w:w w:val="105"/>
                  <w:sz w:val="20"/>
                  <w:szCs w:val="20"/>
                </w:rPr>
                <w:t>and</w:t>
              </w:r>
              <w:r w:rsidRPr="00906645">
                <w:rPr>
                  <w:rFonts w:ascii="Arial" w:hAnsi="Arial" w:cs="Arial"/>
                  <w:spacing w:val="-7"/>
                  <w:w w:val="105"/>
                  <w:sz w:val="20"/>
                  <w:szCs w:val="20"/>
                </w:rPr>
                <w:t xml:space="preserve"> </w:t>
              </w:r>
              <w:r w:rsidRPr="00906645">
                <w:rPr>
                  <w:rFonts w:ascii="Arial" w:hAnsi="Arial" w:cs="Arial"/>
                  <w:w w:val="105"/>
                  <w:sz w:val="20"/>
                  <w:szCs w:val="20"/>
                </w:rPr>
                <w:t>fishing</w:t>
              </w:r>
              <w:r w:rsidRPr="00906645">
                <w:rPr>
                  <w:rFonts w:ascii="Arial" w:hAnsi="Arial" w:cs="Arial"/>
                  <w:spacing w:val="-7"/>
                  <w:w w:val="105"/>
                  <w:sz w:val="20"/>
                  <w:szCs w:val="20"/>
                </w:rPr>
                <w:t xml:space="preserve"> </w:t>
              </w:r>
              <w:r w:rsidRPr="00906645">
                <w:rPr>
                  <w:rFonts w:ascii="Arial" w:hAnsi="Arial" w:cs="Arial"/>
                  <w:w w:val="105"/>
                  <w:sz w:val="20"/>
                  <w:szCs w:val="20"/>
                </w:rPr>
                <w:t>communities,</w:t>
              </w:r>
            </w:ins>
            <w:r w:rsidR="000C4B7E" w:rsidRPr="00906645">
              <w:rPr>
                <w:rFonts w:ascii="Arial" w:hAnsi="Arial" w:cs="Arial"/>
                <w:w w:val="105"/>
                <w:sz w:val="20"/>
                <w:szCs w:val="20"/>
                <w:rPrChange w:id="76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 xml:space="preserve"> universities and research</w:t>
            </w:r>
            <w:r w:rsidR="000C4B7E"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767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="000C4B7E" w:rsidRPr="00906645">
              <w:rPr>
                <w:rFonts w:ascii="Arial" w:hAnsi="Arial" w:cs="Arial"/>
                <w:w w:val="105"/>
                <w:sz w:val="20"/>
                <w:szCs w:val="20"/>
                <w:rPrChange w:id="76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institutions,</w:t>
            </w:r>
            <w:r w:rsidR="000C4B7E" w:rsidRPr="00906645">
              <w:rPr>
                <w:rFonts w:ascii="Arial" w:hAnsi="Arial" w:cs="Arial"/>
                <w:spacing w:val="-2"/>
                <w:w w:val="105"/>
                <w:sz w:val="20"/>
                <w:szCs w:val="20"/>
                <w:rPrChange w:id="769" w:author="Helene Marsh" w:date="2022-04-30T11:58:00Z">
                  <w:rPr>
                    <w:rFonts w:ascii="Arial Narrow" w:hAnsi="Arial Narrow"/>
                    <w:spacing w:val="-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="000C4B7E" w:rsidRPr="00906645">
              <w:rPr>
                <w:rFonts w:ascii="Arial" w:hAnsi="Arial" w:cs="Arial"/>
                <w:w w:val="105"/>
                <w:sz w:val="20"/>
                <w:szCs w:val="20"/>
                <w:rPrChange w:id="77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="000C4B7E" w:rsidRPr="00906645">
              <w:rPr>
                <w:rFonts w:ascii="Arial" w:hAnsi="Arial" w:cs="Arial"/>
                <w:spacing w:val="-5"/>
                <w:w w:val="105"/>
                <w:sz w:val="20"/>
                <w:szCs w:val="20"/>
                <w:rPrChange w:id="771" w:author="Helene Marsh" w:date="2022-04-30T11:58:00Z">
                  <w:rPr>
                    <w:rFonts w:ascii="Arial Narrow" w:hAnsi="Arial Narrow"/>
                    <w:spacing w:val="-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="000C4B7E" w:rsidRPr="00906645">
              <w:rPr>
                <w:rFonts w:ascii="Arial" w:hAnsi="Arial" w:cs="Arial"/>
                <w:w w:val="105"/>
                <w:sz w:val="20"/>
                <w:szCs w:val="20"/>
                <w:rPrChange w:id="77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researchers</w:t>
            </w:r>
            <w:del w:id="773" w:author="Helene Marsh" w:date="2022-04-30T11:29:00Z">
              <w:r w:rsidR="000C4B7E" w:rsidRPr="00906645" w:rsidDel="00831CA3">
                <w:rPr>
                  <w:rFonts w:ascii="Arial" w:hAnsi="Arial" w:cs="Arial"/>
                  <w:w w:val="105"/>
                  <w:sz w:val="20"/>
                  <w:szCs w:val="20"/>
                  <w:rPrChange w:id="774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,</w:delText>
              </w:r>
            </w:del>
          </w:p>
          <w:p w14:paraId="4BB44CB1" w14:textId="755FDCD1" w:rsidR="000C4B7E" w:rsidRPr="00906645" w:rsidRDefault="000C4B7E" w:rsidP="00306BA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775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del w:id="776" w:author="Helene Marsh" w:date="2022-04-30T11:29:00Z">
              <w:r w:rsidRPr="00906645" w:rsidDel="00831CA3">
                <w:rPr>
                  <w:rFonts w:ascii="Arial" w:hAnsi="Arial" w:cs="Arial"/>
                  <w:w w:val="105"/>
                  <w:sz w:val="20"/>
                  <w:szCs w:val="20"/>
                  <w:rPrChange w:id="777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fishers</w:delText>
              </w:r>
              <w:r w:rsidRPr="00906645" w:rsidDel="00831CA3">
                <w:rPr>
                  <w:rFonts w:ascii="Arial" w:hAnsi="Arial" w:cs="Arial"/>
                  <w:spacing w:val="-5"/>
                  <w:w w:val="105"/>
                  <w:sz w:val="20"/>
                  <w:szCs w:val="20"/>
                  <w:rPrChange w:id="778" w:author="Helene Marsh" w:date="2022-04-30T11:58:00Z">
                    <w:rPr>
                      <w:rFonts w:ascii="Arial Narrow" w:hAnsi="Arial Narrow"/>
                      <w:spacing w:val="-5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831CA3">
                <w:rPr>
                  <w:rFonts w:ascii="Arial" w:hAnsi="Arial" w:cs="Arial"/>
                  <w:w w:val="105"/>
                  <w:sz w:val="20"/>
                  <w:szCs w:val="20"/>
                  <w:rPrChange w:id="779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and</w:delText>
              </w:r>
              <w:r w:rsidRPr="00906645" w:rsidDel="00831CA3">
                <w:rPr>
                  <w:rFonts w:ascii="Arial" w:hAnsi="Arial" w:cs="Arial"/>
                  <w:spacing w:val="-7"/>
                  <w:w w:val="105"/>
                  <w:sz w:val="20"/>
                  <w:szCs w:val="20"/>
                  <w:rPrChange w:id="780" w:author="Helene Marsh" w:date="2022-04-30T11:58:00Z">
                    <w:rPr>
                      <w:rFonts w:ascii="Arial Narrow" w:hAnsi="Arial Narrow"/>
                      <w:spacing w:val="-7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831CA3">
                <w:rPr>
                  <w:rFonts w:ascii="Arial" w:hAnsi="Arial" w:cs="Arial"/>
                  <w:w w:val="105"/>
                  <w:sz w:val="20"/>
                  <w:szCs w:val="20"/>
                  <w:rPrChange w:id="781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fishing</w:delText>
              </w:r>
              <w:r w:rsidRPr="00906645" w:rsidDel="00831CA3">
                <w:rPr>
                  <w:rFonts w:ascii="Arial" w:hAnsi="Arial" w:cs="Arial"/>
                  <w:spacing w:val="-7"/>
                  <w:w w:val="105"/>
                  <w:sz w:val="20"/>
                  <w:szCs w:val="20"/>
                  <w:rPrChange w:id="782" w:author="Helene Marsh" w:date="2022-04-30T11:58:00Z">
                    <w:rPr>
                      <w:rFonts w:ascii="Arial Narrow" w:hAnsi="Arial Narrow"/>
                      <w:spacing w:val="-7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831CA3">
                <w:rPr>
                  <w:rFonts w:ascii="Arial" w:hAnsi="Arial" w:cs="Arial"/>
                  <w:w w:val="105"/>
                  <w:sz w:val="20"/>
                  <w:szCs w:val="20"/>
                  <w:rPrChange w:id="783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communities</w:delText>
              </w:r>
            </w:del>
          </w:p>
        </w:tc>
        <w:tc>
          <w:tcPr>
            <w:tcW w:w="1418" w:type="dxa"/>
          </w:tcPr>
          <w:p w14:paraId="5EEF0355" w14:textId="6C7F2B0F" w:rsidR="000C4B7E" w:rsidRPr="00906645" w:rsidRDefault="00831CA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784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pPrChange w:id="785" w:author="Helene Marsh" w:date="2022-04-30T11:33:00Z">
                <w:pPr>
                  <w:pStyle w:val="TableParagraph"/>
                  <w:spacing w:line="249" w:lineRule="auto"/>
                  <w:ind w:left="112" w:right="491"/>
                </w:pPr>
              </w:pPrChange>
            </w:pPr>
            <w:ins w:id="786" w:author="Helene Marsh" w:date="2022-04-30T11:31:00Z">
              <w:r w:rsidRPr="00906645">
                <w:rPr>
                  <w:rFonts w:ascii="Arial" w:hAnsi="Arial" w:cs="Arial"/>
                  <w:w w:val="105"/>
                  <w:sz w:val="20"/>
                  <w:szCs w:val="20"/>
                </w:rPr>
                <w:t>Incidental</w:t>
              </w:r>
              <w:r w:rsidRPr="00906645">
                <w:rPr>
                  <w:rFonts w:ascii="Arial" w:hAnsi="Arial" w:cs="Arial"/>
                  <w:spacing w:val="-6"/>
                  <w:w w:val="105"/>
                  <w:sz w:val="20"/>
                  <w:szCs w:val="20"/>
                </w:rPr>
                <w:t xml:space="preserve"> </w:t>
              </w:r>
              <w:r w:rsidRPr="00906645">
                <w:rPr>
                  <w:rFonts w:ascii="Arial" w:hAnsi="Arial" w:cs="Arial"/>
                  <w:w w:val="105"/>
                  <w:sz w:val="20"/>
                  <w:szCs w:val="20"/>
                </w:rPr>
                <w:t>mortality</w:t>
              </w:r>
              <w:r w:rsidRPr="00906645">
                <w:rPr>
                  <w:rFonts w:ascii="Arial" w:hAnsi="Arial" w:cs="Arial"/>
                  <w:spacing w:val="-10"/>
                  <w:w w:val="105"/>
                  <w:sz w:val="20"/>
                  <w:szCs w:val="20"/>
                </w:rPr>
                <w:t xml:space="preserve"> </w:t>
              </w:r>
              <w:r w:rsidRPr="00906645">
                <w:rPr>
                  <w:rFonts w:ascii="Arial" w:hAnsi="Arial" w:cs="Arial"/>
                  <w:w w:val="105"/>
                  <w:sz w:val="20"/>
                  <w:szCs w:val="20"/>
                </w:rPr>
                <w:t>of</w:t>
              </w:r>
              <w:r w:rsidRPr="00906645">
                <w:rPr>
                  <w:rFonts w:ascii="Arial" w:hAnsi="Arial" w:cs="Arial"/>
                  <w:spacing w:val="-4"/>
                  <w:w w:val="105"/>
                  <w:sz w:val="20"/>
                  <w:szCs w:val="20"/>
                </w:rPr>
                <w:t xml:space="preserve"> </w:t>
              </w:r>
              <w:r w:rsidRPr="00906645">
                <w:rPr>
                  <w:rFonts w:ascii="Arial" w:hAnsi="Arial" w:cs="Arial"/>
                  <w:w w:val="105"/>
                  <w:sz w:val="20"/>
                  <w:szCs w:val="20"/>
                </w:rPr>
                <w:t>dugongs linked to</w:t>
              </w:r>
              <w:r w:rsidRPr="00906645">
                <w:rPr>
                  <w:rFonts w:ascii="Arial" w:hAnsi="Arial" w:cs="Arial"/>
                  <w:spacing w:val="-6"/>
                  <w:w w:val="105"/>
                  <w:sz w:val="20"/>
                  <w:szCs w:val="20"/>
                </w:rPr>
                <w:t xml:space="preserve"> </w:t>
              </w:r>
              <w:r w:rsidRPr="00906645">
                <w:rPr>
                  <w:rFonts w:ascii="Arial" w:hAnsi="Arial" w:cs="Arial"/>
                  <w:w w:val="105"/>
                  <w:sz w:val="20"/>
                  <w:szCs w:val="20"/>
                </w:rPr>
                <w:t xml:space="preserve">fishing activities monitored and </w:t>
              </w:r>
              <w:r w:rsidRPr="00906645">
                <w:rPr>
                  <w:rFonts w:ascii="Arial" w:hAnsi="Arial" w:cs="Arial"/>
                  <w:spacing w:val="-7"/>
                  <w:w w:val="105"/>
                  <w:sz w:val="20"/>
                  <w:szCs w:val="20"/>
                </w:rPr>
                <w:t xml:space="preserve"> </w:t>
              </w:r>
              <w:r w:rsidRPr="00906645">
                <w:rPr>
                  <w:rFonts w:ascii="Arial" w:hAnsi="Arial" w:cs="Arial"/>
                  <w:spacing w:val="-44"/>
                  <w:w w:val="105"/>
                  <w:sz w:val="20"/>
                  <w:szCs w:val="20"/>
                </w:rPr>
                <w:t>m</w:t>
              </w:r>
              <w:r w:rsidRPr="00906645">
                <w:rPr>
                  <w:rFonts w:ascii="Arial" w:hAnsi="Arial" w:cs="Arial"/>
                  <w:w w:val="105"/>
                  <w:sz w:val="20"/>
                  <w:szCs w:val="20"/>
                </w:rPr>
                <w:t>inimized</w:t>
              </w:r>
              <w:r w:rsidRPr="00906645" w:rsidDel="00831CA3">
                <w:rPr>
                  <w:rFonts w:ascii="Arial" w:hAnsi="Arial" w:cs="Arial"/>
                  <w:w w:val="105"/>
                  <w:sz w:val="20"/>
                  <w:szCs w:val="20"/>
                </w:rPr>
                <w:t xml:space="preserve"> </w:t>
              </w:r>
            </w:ins>
            <w:del w:id="787" w:author="Helene Marsh" w:date="2022-04-30T11:31:00Z">
              <w:r w:rsidR="000C4B7E" w:rsidRPr="00906645" w:rsidDel="00831CA3">
                <w:rPr>
                  <w:rFonts w:ascii="Arial" w:hAnsi="Arial" w:cs="Arial"/>
                  <w:w w:val="105"/>
                  <w:sz w:val="20"/>
                  <w:szCs w:val="20"/>
                  <w:rPrChange w:id="788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Incidental</w:delText>
              </w:r>
              <w:r w:rsidR="000C4B7E" w:rsidRPr="00906645" w:rsidDel="00831CA3">
                <w:rPr>
                  <w:rFonts w:ascii="Arial" w:hAnsi="Arial" w:cs="Arial"/>
                  <w:spacing w:val="-6"/>
                  <w:w w:val="105"/>
                  <w:sz w:val="20"/>
                  <w:szCs w:val="20"/>
                  <w:rPrChange w:id="789" w:author="Helene Marsh" w:date="2022-04-30T11:58:00Z">
                    <w:rPr>
                      <w:rFonts w:ascii="Arial Narrow" w:hAnsi="Arial Narrow"/>
                      <w:spacing w:val="-6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="000C4B7E" w:rsidRPr="00906645" w:rsidDel="00831CA3">
                <w:rPr>
                  <w:rFonts w:ascii="Arial" w:hAnsi="Arial" w:cs="Arial"/>
                  <w:w w:val="105"/>
                  <w:sz w:val="20"/>
                  <w:szCs w:val="20"/>
                  <w:rPrChange w:id="790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fishing</w:delText>
              </w:r>
              <w:r w:rsidR="000C4B7E" w:rsidRPr="00906645" w:rsidDel="00831CA3">
                <w:rPr>
                  <w:rFonts w:ascii="Arial" w:hAnsi="Arial" w:cs="Arial"/>
                  <w:spacing w:val="-7"/>
                  <w:w w:val="105"/>
                  <w:sz w:val="20"/>
                  <w:szCs w:val="20"/>
                  <w:rPrChange w:id="791" w:author="Helene Marsh" w:date="2022-04-30T11:58:00Z">
                    <w:rPr>
                      <w:rFonts w:ascii="Arial Narrow" w:hAnsi="Arial Narrow"/>
                      <w:spacing w:val="-7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="000C4B7E" w:rsidRPr="00906645" w:rsidDel="00831CA3">
                <w:rPr>
                  <w:rFonts w:ascii="Arial" w:hAnsi="Arial" w:cs="Arial"/>
                  <w:w w:val="105"/>
                  <w:sz w:val="20"/>
                  <w:szCs w:val="20"/>
                  <w:rPrChange w:id="792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mortality</w:delText>
              </w:r>
              <w:r w:rsidR="000C4B7E" w:rsidRPr="00906645" w:rsidDel="00831CA3">
                <w:rPr>
                  <w:rFonts w:ascii="Arial" w:hAnsi="Arial" w:cs="Arial"/>
                  <w:spacing w:val="-10"/>
                  <w:w w:val="105"/>
                  <w:sz w:val="20"/>
                  <w:szCs w:val="20"/>
                  <w:rPrChange w:id="793" w:author="Helene Marsh" w:date="2022-04-30T11:58:00Z">
                    <w:rPr>
                      <w:rFonts w:ascii="Arial Narrow" w:hAnsi="Arial Narrow"/>
                      <w:spacing w:val="-10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="000C4B7E" w:rsidRPr="00906645" w:rsidDel="00831CA3">
                <w:rPr>
                  <w:rFonts w:ascii="Arial" w:hAnsi="Arial" w:cs="Arial"/>
                  <w:w w:val="105"/>
                  <w:sz w:val="20"/>
                  <w:szCs w:val="20"/>
                  <w:rPrChange w:id="794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of</w:delText>
              </w:r>
              <w:r w:rsidR="000C4B7E" w:rsidRPr="00906645" w:rsidDel="00831CA3">
                <w:rPr>
                  <w:rFonts w:ascii="Arial" w:hAnsi="Arial" w:cs="Arial"/>
                  <w:spacing w:val="-4"/>
                  <w:w w:val="105"/>
                  <w:sz w:val="20"/>
                  <w:szCs w:val="20"/>
                  <w:rPrChange w:id="795" w:author="Helene Marsh" w:date="2022-04-30T11:58:00Z">
                    <w:rPr>
                      <w:rFonts w:ascii="Arial Narrow" w:hAnsi="Arial Narrow"/>
                      <w:spacing w:val="-4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="000C4B7E" w:rsidRPr="00906645" w:rsidDel="00831CA3">
                <w:rPr>
                  <w:rFonts w:ascii="Arial" w:hAnsi="Arial" w:cs="Arial"/>
                  <w:w w:val="105"/>
                  <w:sz w:val="20"/>
                  <w:szCs w:val="20"/>
                  <w:rPrChange w:id="796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dugongs</w:delText>
              </w:r>
            </w:del>
            <w:ins w:id="797" w:author="Mélanie Hamel" w:date="2022-04-28T15:08:00Z">
              <w:del w:id="798" w:author="Helene Marsh" w:date="2022-04-30T11:31:00Z">
                <w:r w:rsidR="0086675D" w:rsidRPr="00906645" w:rsidDel="00831CA3">
                  <w:rPr>
                    <w:rFonts w:ascii="Arial" w:hAnsi="Arial" w:cs="Arial"/>
                    <w:w w:val="105"/>
                    <w:sz w:val="20"/>
                    <w:szCs w:val="20"/>
                    <w:rPrChange w:id="799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 xml:space="preserve"> linked to</w:delText>
                </w:r>
              </w:del>
            </w:ins>
            <w:del w:id="800" w:author="Helene Marsh" w:date="2022-04-30T11:31:00Z">
              <w:r w:rsidR="000C4B7E" w:rsidRPr="00906645" w:rsidDel="00831CA3">
                <w:rPr>
                  <w:rFonts w:ascii="Arial" w:hAnsi="Arial" w:cs="Arial"/>
                  <w:spacing w:val="-6"/>
                  <w:w w:val="105"/>
                  <w:sz w:val="20"/>
                  <w:szCs w:val="20"/>
                  <w:rPrChange w:id="801" w:author="Helene Marsh" w:date="2022-04-30T11:58:00Z">
                    <w:rPr>
                      <w:rFonts w:ascii="Arial Narrow" w:hAnsi="Arial Narrow"/>
                      <w:spacing w:val="-6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ins w:id="802" w:author="Mélanie Hamel" w:date="2022-04-28T15:08:00Z">
              <w:del w:id="803" w:author="Helene Marsh" w:date="2022-04-30T11:31:00Z">
                <w:r w:rsidR="0086675D" w:rsidRPr="00906645" w:rsidDel="00831CA3">
                  <w:rPr>
                    <w:rFonts w:ascii="Arial" w:hAnsi="Arial" w:cs="Arial"/>
                    <w:w w:val="105"/>
                    <w:sz w:val="20"/>
                    <w:szCs w:val="20"/>
                    <w:rPrChange w:id="804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>fishing activities</w:delText>
                </w:r>
                <w:r w:rsidR="0086675D" w:rsidRPr="00906645" w:rsidDel="00831CA3">
                  <w:rPr>
                    <w:rFonts w:ascii="Arial" w:hAnsi="Arial" w:cs="Arial"/>
                    <w:spacing w:val="-7"/>
                    <w:w w:val="105"/>
                    <w:sz w:val="20"/>
                    <w:szCs w:val="20"/>
                    <w:rPrChange w:id="805" w:author="Helene Marsh" w:date="2022-04-30T11:58:00Z">
                      <w:rPr>
                        <w:rFonts w:ascii="Arial Narrow" w:hAnsi="Arial Narrow"/>
                        <w:spacing w:val="-7"/>
                        <w:w w:val="105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</w:del>
            </w:ins>
            <w:del w:id="806" w:author="Helene Marsh" w:date="2022-04-30T11:30:00Z">
              <w:r w:rsidR="000C4B7E" w:rsidRPr="00906645" w:rsidDel="00831CA3">
                <w:rPr>
                  <w:rFonts w:ascii="Arial" w:hAnsi="Arial" w:cs="Arial"/>
                  <w:w w:val="105"/>
                  <w:sz w:val="20"/>
                  <w:szCs w:val="20"/>
                  <w:rPrChange w:id="807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is</w:delText>
              </w:r>
              <w:r w:rsidR="000C4B7E" w:rsidRPr="00906645" w:rsidDel="00831CA3">
                <w:rPr>
                  <w:rFonts w:ascii="Arial" w:hAnsi="Arial" w:cs="Arial"/>
                  <w:spacing w:val="-44"/>
                  <w:w w:val="105"/>
                  <w:sz w:val="20"/>
                  <w:szCs w:val="20"/>
                  <w:rPrChange w:id="808" w:author="Helene Marsh" w:date="2022-04-30T11:58:00Z">
                    <w:rPr>
                      <w:rFonts w:ascii="Arial Narrow" w:hAnsi="Arial Narrow"/>
                      <w:spacing w:val="-44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="000C4B7E" w:rsidRPr="00906645" w:rsidDel="00831CA3">
                <w:rPr>
                  <w:rFonts w:ascii="Arial" w:hAnsi="Arial" w:cs="Arial"/>
                  <w:w w:val="105"/>
                  <w:sz w:val="20"/>
                  <w:szCs w:val="20"/>
                  <w:rPrChange w:id="809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m</w:delText>
              </w:r>
            </w:del>
            <w:del w:id="810" w:author="Helene Marsh" w:date="2022-04-30T11:31:00Z">
              <w:r w:rsidR="000C4B7E" w:rsidRPr="00906645" w:rsidDel="00831CA3">
                <w:rPr>
                  <w:rFonts w:ascii="Arial" w:hAnsi="Arial" w:cs="Arial"/>
                  <w:w w:val="105"/>
                  <w:sz w:val="20"/>
                  <w:szCs w:val="20"/>
                  <w:rPrChange w:id="811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inimized</w:delText>
              </w:r>
            </w:del>
          </w:p>
        </w:tc>
        <w:tc>
          <w:tcPr>
            <w:tcW w:w="6804" w:type="dxa"/>
          </w:tcPr>
          <w:p w14:paraId="5C2A393E" w14:textId="2941E686" w:rsidR="00ED2985" w:rsidRPr="00906645" w:rsidRDefault="00ED2985">
            <w:pPr>
              <w:pStyle w:val="ListParagraph"/>
              <w:widowControl/>
              <w:numPr>
                <w:ilvl w:val="0"/>
                <w:numId w:val="55"/>
              </w:numPr>
              <w:adjustRightInd w:val="0"/>
              <w:ind w:left="340" w:hanging="340"/>
              <w:rPr>
                <w:ins w:id="812" w:author="Mélanie Hamel" w:date="2022-04-28T12:09:00Z"/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813" w:author="Helene Marsh" w:date="2022-04-30T11:58:00Z">
                  <w:rPr>
                    <w:ins w:id="814" w:author="Mélanie Hamel" w:date="2022-04-28T12:09:00Z"/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pPrChange w:id="815" w:author="Helene Marsh" w:date="2022-04-29T11:49:00Z">
                <w:pPr>
                  <w:widowControl/>
                  <w:adjustRightInd w:val="0"/>
                  <w:ind w:left="340" w:hanging="340"/>
                </w:pPr>
              </w:pPrChange>
            </w:pPr>
            <w:ins w:id="816" w:author="Mélanie Hamel" w:date="2022-04-28T12:13:00Z">
              <w:del w:id="817" w:author="Helene Marsh" w:date="2022-04-29T11:47:00Z">
                <w:r w:rsidRPr="00906645" w:rsidDel="0024252F">
                  <w:rPr>
                    <w:rFonts w:ascii="Arial" w:eastAsiaTheme="minorHAnsi" w:hAnsi="Arial" w:cs="Arial"/>
                    <w:i/>
                    <w:iCs/>
                    <w:sz w:val="20"/>
                    <w:szCs w:val="20"/>
                    <w:lang w:val="en-AU"/>
                    <w:rPrChange w:id="818" w:author="Helene Marsh" w:date="2022-04-30T11:58:00Z">
                      <w:rPr>
                        <w:rFonts w:ascii="Arial Narrow" w:eastAsiaTheme="minorHAnsi" w:hAnsi="Arial Narrow" w:cs="Times-Italic"/>
                        <w:i/>
                        <w:iCs/>
                        <w:sz w:val="20"/>
                        <w:szCs w:val="20"/>
                        <w:lang w:val="en-AU"/>
                      </w:rPr>
                    </w:rPrChange>
                  </w:rPr>
                  <w:delText>x</w:delText>
                </w:r>
              </w:del>
            </w:ins>
            <w:ins w:id="819" w:author="Mélanie Hamel" w:date="2022-04-28T12:09:00Z">
              <w:del w:id="820" w:author="Helene Marsh" w:date="2022-04-29T11:49:00Z">
                <w:r w:rsidRPr="00906645" w:rsidDel="0024252F">
                  <w:rPr>
                    <w:rFonts w:ascii="Arial" w:eastAsiaTheme="minorHAnsi" w:hAnsi="Arial" w:cs="Arial"/>
                    <w:i/>
                    <w:iCs/>
                    <w:sz w:val="20"/>
                    <w:szCs w:val="20"/>
                    <w:lang w:val="en-AU"/>
                    <w:rPrChange w:id="821" w:author="Helene Marsh" w:date="2022-04-30T11:58:00Z">
                      <w:rPr>
                        <w:rFonts w:ascii="Arial Narrow" w:eastAsiaTheme="minorHAnsi" w:hAnsi="Arial Narrow" w:cs="Times-Italic"/>
                        <w:i/>
                        <w:iCs/>
                        <w:sz w:val="20"/>
                        <w:szCs w:val="20"/>
                        <w:lang w:val="en-AU"/>
                      </w:rPr>
                    </w:rPrChange>
                  </w:rPr>
                  <w:delText xml:space="preserve">) </w:delText>
                </w:r>
              </w:del>
              <w:r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822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>Assess the level</w:t>
              </w:r>
            </w:ins>
            <w:ins w:id="823" w:author="Helene Marsh" w:date="2022-04-29T11:53:00Z">
              <w:r w:rsidR="00B67907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</w:rPr>
                <w:t>s</w:t>
              </w:r>
            </w:ins>
            <w:ins w:id="824" w:author="Mélanie Hamel" w:date="2022-04-28T12:10:00Z">
              <w:r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825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 xml:space="preserve"> and</w:t>
              </w:r>
            </w:ins>
            <w:ins w:id="826" w:author="Mélanie Hamel" w:date="2022-04-28T12:09:00Z">
              <w:r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827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 xml:space="preserve"> location</w:t>
              </w:r>
            </w:ins>
            <w:ins w:id="828" w:author="Helene Marsh" w:date="2022-04-29T11:53:00Z">
              <w:r w:rsidR="00B67907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</w:rPr>
                <w:t>s</w:t>
              </w:r>
            </w:ins>
            <w:ins w:id="829" w:author="Mélanie Hamel" w:date="2022-04-28T12:09:00Z">
              <w:r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830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 xml:space="preserve"> of </w:t>
              </w:r>
            </w:ins>
            <w:ins w:id="831" w:author="Helene Marsh" w:date="2022-04-29T11:54:00Z">
              <w:r w:rsidR="00B67907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</w:rPr>
                <w:t xml:space="preserve">artisanal and commercial </w:t>
              </w:r>
            </w:ins>
            <w:ins w:id="832" w:author="Mélanie Hamel" w:date="2022-04-28T12:10:00Z">
              <w:r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833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>fishing activities</w:t>
              </w:r>
            </w:ins>
            <w:ins w:id="834" w:author="Mélanie Hamel" w:date="2022-04-28T12:09:00Z">
              <w:r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835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 xml:space="preserve"> on dugongs at ecologically relevant scales</w:t>
              </w:r>
            </w:ins>
          </w:p>
          <w:p w14:paraId="125FB656" w14:textId="6D44CBA4" w:rsidR="000C4B7E" w:rsidRPr="00906645" w:rsidDel="001619F4" w:rsidRDefault="000C4B7E" w:rsidP="00AB259A">
            <w:pPr>
              <w:widowControl/>
              <w:adjustRightInd w:val="0"/>
              <w:ind w:left="340" w:hanging="340"/>
              <w:rPr>
                <w:del w:id="836" w:author="Helene Marsh [2]" w:date="2022-04-18T17:31:00Z"/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837" w:author="Helene Marsh" w:date="2022-04-30T11:58:00Z">
                  <w:rPr>
                    <w:del w:id="838" w:author="Helene Marsh [2]" w:date="2022-04-18T17:31:00Z"/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</w:pPr>
            <w:del w:id="839" w:author="Helene Marsh" w:date="2022-04-29T11:48:00Z">
              <w:r w:rsidRPr="00906645" w:rsidDel="0024252F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840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delText>a</w:delText>
              </w:r>
            </w:del>
            <w:del w:id="841" w:author="Helene Marsh" w:date="2022-04-29T11:49:00Z">
              <w:r w:rsidRPr="00906645" w:rsidDel="0024252F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842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delText xml:space="preserve">) </w:delText>
              </w:r>
            </w:del>
            <w:r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843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 xml:space="preserve">Develop and </w:t>
            </w:r>
            <w:r w:rsidR="00E9073D"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844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 xml:space="preserve">encourage the </w:t>
            </w:r>
            <w:r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845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 xml:space="preserve">use </w:t>
            </w:r>
            <w:r w:rsidR="00E9073D"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846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 xml:space="preserve">of </w:t>
            </w:r>
            <w:r w:rsidR="002A4332"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847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>gears</w:t>
            </w:r>
            <w:r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848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>, devices and techniques to minimise incidental capture of dugongs and other relevant marine wildlife (e.g.</w:t>
            </w:r>
            <w:ins w:id="849" w:author="Helene Marsh" w:date="2022-04-29T11:54:00Z">
              <w:r w:rsidR="00B67907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</w:rPr>
                <w:t>,</w:t>
              </w:r>
            </w:ins>
            <w:r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850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 xml:space="preserve"> small cetaceans and marine turtles) in artisanal and commercial fisheries, such as the use of</w:t>
            </w:r>
            <w:ins w:id="851" w:author="Helene Marsh [2]" w:date="2022-04-18T17:31:00Z">
              <w:r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852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 xml:space="preserve"> </w:t>
              </w:r>
            </w:ins>
          </w:p>
          <w:p w14:paraId="7CE2CEA4" w14:textId="28359D10" w:rsidR="000C4B7E" w:rsidRPr="00906645" w:rsidRDefault="000C4B7E">
            <w:pPr>
              <w:pStyle w:val="ListParagraph"/>
              <w:widowControl/>
              <w:numPr>
                <w:ilvl w:val="0"/>
                <w:numId w:val="55"/>
              </w:numPr>
              <w:adjustRightInd w:val="0"/>
              <w:ind w:left="340" w:hanging="340"/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853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pPrChange w:id="854" w:author="Helene Marsh" w:date="2022-04-29T11:49:00Z">
                <w:pPr>
                  <w:widowControl/>
                  <w:adjustRightInd w:val="0"/>
                  <w:ind w:left="340" w:hanging="340"/>
                </w:pPr>
              </w:pPrChange>
            </w:pPr>
            <w:r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855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>alternative gears</w:t>
            </w:r>
            <w:ins w:id="856" w:author="Mélanie Hamel" w:date="2022-04-28T12:14:00Z">
              <w:r w:rsidR="00ED2985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857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>,</w:t>
              </w:r>
            </w:ins>
            <w:r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858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 xml:space="preserve"> </w:t>
            </w:r>
            <w:ins w:id="859" w:author="Helene Marsh" w:date="2022-05-01T10:25:00Z">
              <w:r w:rsidR="00D27546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</w:rPr>
                <w:t>and/</w:t>
              </w:r>
            </w:ins>
            <w:del w:id="860" w:author="Mélanie Hamel" w:date="2022-04-28T12:14:00Z">
              <w:r w:rsidRPr="00906645" w:rsidDel="00ED298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861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delText xml:space="preserve">and spatial closures </w:delText>
              </w:r>
            </w:del>
            <w:r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862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>or limit or control the use of gears known to be harmful to dugongs throughout the</w:t>
            </w:r>
            <w:ins w:id="863" w:author="Helene Marsh" w:date="2022-04-18T12:13:00Z">
              <w:r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864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>ir</w:t>
              </w:r>
            </w:ins>
            <w:r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865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 xml:space="preserve"> range, such as gill nets </w:t>
            </w:r>
            <w:del w:id="866" w:author="Helene Marsh" w:date="2022-04-18T12:13:00Z">
              <w:r w:rsidRPr="00906645" w:rsidDel="00FF0087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867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delText>of dugong</w:delText>
              </w:r>
            </w:del>
          </w:p>
          <w:p w14:paraId="241E5BC5" w14:textId="4CD710DA" w:rsidR="000C4B7E" w:rsidRPr="00906645" w:rsidDel="00ED2985" w:rsidRDefault="000C4B7E" w:rsidP="00AB259A">
            <w:pPr>
              <w:widowControl/>
              <w:adjustRightInd w:val="0"/>
              <w:ind w:left="340" w:hanging="340"/>
              <w:rPr>
                <w:del w:id="868" w:author="Helene Marsh" w:date="2022-04-18T12:13:00Z"/>
                <w:rFonts w:ascii="Arial" w:eastAsiaTheme="minorHAnsi" w:hAnsi="Arial" w:cs="Arial"/>
                <w:sz w:val="20"/>
                <w:szCs w:val="20"/>
                <w:lang w:val="en-AU"/>
                <w:rPrChange w:id="869" w:author="Helene Marsh" w:date="2022-04-30T11:58:00Z">
                  <w:rPr>
                    <w:del w:id="870" w:author="Helene Marsh" w:date="2022-04-18T12:13:00Z"/>
                    <w:rFonts w:ascii="Arial Narrow" w:eastAsiaTheme="minorHAnsi" w:hAnsi="Arial Narrow" w:cs="Times-Roman"/>
                    <w:sz w:val="20"/>
                    <w:szCs w:val="20"/>
                    <w:lang w:val="en-AU"/>
                  </w:rPr>
                </w:rPrChange>
              </w:rPr>
            </w:pPr>
            <w:del w:id="871" w:author="Helene Marsh" w:date="2022-04-18T12:13:00Z">
              <w:r w:rsidRPr="00906645" w:rsidDel="00FF0087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872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delText xml:space="preserve">Dugong Conservation and Management Plan </w:delText>
              </w:r>
              <w:r w:rsidRPr="00906645" w:rsidDel="00FF0087">
                <w:rPr>
                  <w:rFonts w:ascii="Arial" w:eastAsiaTheme="minorHAnsi" w:hAnsi="Arial" w:cs="Arial"/>
                  <w:sz w:val="20"/>
                  <w:szCs w:val="20"/>
                  <w:lang w:val="en-AU"/>
                  <w:rPrChange w:id="873" w:author="Helene Marsh" w:date="2022-04-30T11:58:00Z">
                    <w:rPr>
                      <w:rFonts w:ascii="Arial Narrow" w:eastAsiaTheme="minorHAnsi" w:hAnsi="Arial Narrow" w:cs="Times-Roman"/>
                      <w:sz w:val="20"/>
                      <w:szCs w:val="20"/>
                      <w:lang w:val="en-AU"/>
                    </w:rPr>
                  </w:rPrChange>
                </w:rPr>
                <w:delText>7</w:delText>
              </w:r>
            </w:del>
          </w:p>
          <w:p w14:paraId="71AE4B37" w14:textId="2FD14BC1" w:rsidR="00ED2985" w:rsidRPr="00906645" w:rsidRDefault="00ED2985">
            <w:pPr>
              <w:pStyle w:val="ListParagraph"/>
              <w:widowControl/>
              <w:numPr>
                <w:ilvl w:val="0"/>
                <w:numId w:val="55"/>
              </w:numPr>
              <w:adjustRightInd w:val="0"/>
              <w:ind w:left="340" w:hanging="340"/>
              <w:rPr>
                <w:ins w:id="874" w:author="Mélanie Hamel" w:date="2022-04-28T12:11:00Z"/>
                <w:rFonts w:ascii="Arial" w:eastAsiaTheme="minorHAnsi" w:hAnsi="Arial" w:cs="Arial"/>
                <w:sz w:val="20"/>
                <w:szCs w:val="20"/>
                <w:lang w:val="en-AU"/>
                <w:rPrChange w:id="875" w:author="Helene Marsh" w:date="2022-04-30T11:58:00Z">
                  <w:rPr>
                    <w:ins w:id="876" w:author="Mélanie Hamel" w:date="2022-04-28T12:11:00Z"/>
                    <w:rFonts w:ascii="Arial Narrow" w:eastAsiaTheme="minorHAnsi" w:hAnsi="Arial Narrow" w:cs="Times-Roman"/>
                    <w:sz w:val="20"/>
                    <w:szCs w:val="20"/>
                    <w:lang w:val="en-AU"/>
                  </w:rPr>
                </w:rPrChange>
              </w:rPr>
              <w:pPrChange w:id="877" w:author="Helene Marsh" w:date="2022-04-29T11:49:00Z">
                <w:pPr>
                  <w:widowControl/>
                  <w:adjustRightInd w:val="0"/>
                  <w:ind w:left="340" w:hanging="340"/>
                </w:pPr>
              </w:pPrChange>
            </w:pPr>
            <w:ins w:id="878" w:author="Mélanie Hamel" w:date="2022-04-28T12:12:00Z">
              <w:del w:id="879" w:author="Helene Marsh" w:date="2022-04-29T11:48:00Z">
                <w:r w:rsidRPr="00906645" w:rsidDel="0024252F">
                  <w:rPr>
                    <w:rFonts w:ascii="Arial" w:eastAsiaTheme="minorHAnsi" w:hAnsi="Arial" w:cs="Arial"/>
                    <w:i/>
                    <w:iCs/>
                    <w:sz w:val="20"/>
                    <w:szCs w:val="20"/>
                    <w:lang w:val="en-AU"/>
                    <w:rPrChange w:id="880" w:author="Helene Marsh" w:date="2022-04-30T11:58:00Z">
                      <w:rPr>
                        <w:rFonts w:ascii="Arial Narrow" w:eastAsiaTheme="minorHAnsi" w:hAnsi="Arial Narrow" w:cs="Times-Italic"/>
                        <w:i/>
                        <w:iCs/>
                        <w:sz w:val="20"/>
                        <w:szCs w:val="20"/>
                        <w:lang w:val="en-AU"/>
                      </w:rPr>
                    </w:rPrChange>
                  </w:rPr>
                  <w:delText xml:space="preserve">x) </w:delText>
                </w:r>
              </w:del>
            </w:ins>
            <w:ins w:id="881" w:author="Mélanie Hamel" w:date="2022-04-28T14:04:00Z">
              <w:r w:rsidR="009F7BBC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882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>Explicitly</w:t>
              </w:r>
            </w:ins>
            <w:ins w:id="883" w:author="Mélanie Hamel" w:date="2022-04-28T12:11:00Z">
              <w:r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884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 xml:space="preserve"> include dugongs and seagrass in </w:t>
              </w:r>
            </w:ins>
            <w:ins w:id="885" w:author="Mélanie Hamel" w:date="2022-04-28T14:04:00Z">
              <w:r w:rsidR="009F7BBC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886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 xml:space="preserve">objectives when </w:t>
              </w:r>
            </w:ins>
            <w:ins w:id="887" w:author="Mélanie Hamel" w:date="2022-04-28T12:12:00Z">
              <w:r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888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 xml:space="preserve">planning the establishment of new </w:t>
              </w:r>
            </w:ins>
            <w:ins w:id="889" w:author="Mélanie Hamel" w:date="2022-04-28T12:11:00Z">
              <w:r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890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 xml:space="preserve">marine </w:t>
              </w:r>
            </w:ins>
            <w:ins w:id="891" w:author="Mélanie Hamel" w:date="2022-04-28T14:01:00Z">
              <w:r w:rsidR="009F7BBC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892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>protected areas</w:t>
              </w:r>
            </w:ins>
            <w:ins w:id="893" w:author="Mélanie Hamel" w:date="2022-04-28T12:14:00Z">
              <w:r w:rsidR="00DD434F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894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 xml:space="preserve"> </w:t>
              </w:r>
            </w:ins>
            <w:ins w:id="895" w:author="Mélanie Hamel" w:date="2022-04-28T12:12:00Z">
              <w:r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896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 xml:space="preserve">and </w:t>
              </w:r>
            </w:ins>
            <w:ins w:id="897" w:author="Mélanie Hamel" w:date="2022-04-28T12:15:00Z">
              <w:r w:rsidR="00DD434F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898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 xml:space="preserve">in </w:t>
              </w:r>
            </w:ins>
            <w:ins w:id="899" w:author="Mélanie Hamel" w:date="2022-04-28T12:12:00Z">
              <w:r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900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>revisi</w:t>
              </w:r>
            </w:ins>
            <w:ins w:id="901" w:author="Mélanie Hamel" w:date="2022-04-28T12:15:00Z">
              <w:r w:rsidR="00DD434F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902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 xml:space="preserve">ng </w:t>
              </w:r>
            </w:ins>
            <w:ins w:id="903" w:author="Mélanie Hamel" w:date="2022-04-28T12:12:00Z">
              <w:r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904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 xml:space="preserve">existing </w:t>
              </w:r>
            </w:ins>
            <w:ins w:id="905" w:author="Mélanie Hamel" w:date="2022-04-28T14:01:00Z">
              <w:r w:rsidR="009F7BBC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906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>protected areas</w:t>
              </w:r>
            </w:ins>
            <w:ins w:id="907" w:author="Mélanie Hamel" w:date="2022-04-28T12:13:00Z">
              <w:r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908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 xml:space="preserve"> that prohibit or limit fishing activities</w:t>
              </w:r>
            </w:ins>
            <w:ins w:id="909" w:author="Mélanie Hamel" w:date="2022-04-28T12:15:00Z">
              <w:r w:rsidR="00DD434F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910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 xml:space="preserve"> </w:t>
              </w:r>
            </w:ins>
            <w:ins w:id="911" w:author="Mélanie Hamel" w:date="2022-04-28T12:14:00Z">
              <w:r w:rsidR="00DD434F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912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>(</w:t>
              </w:r>
            </w:ins>
            <w:ins w:id="913" w:author="Mélanie Hamel" w:date="2022-04-28T12:17:00Z">
              <w:r w:rsidR="00DD434F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914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 xml:space="preserve">i.e. </w:t>
              </w:r>
            </w:ins>
            <w:ins w:id="915" w:author="Mélanie Hamel" w:date="2022-04-28T12:14:00Z">
              <w:r w:rsidR="00DD434F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916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>spatial fishing closures)</w:t>
              </w:r>
            </w:ins>
            <w:ins w:id="917" w:author="Mélanie Hamel" w:date="2022-04-28T14:10:00Z">
              <w:r w:rsidR="003B659A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918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 xml:space="preserve">, and measure the effectiveness of </w:t>
              </w:r>
            </w:ins>
            <w:ins w:id="919" w:author="Mélanie Hamel" w:date="2022-04-28T14:11:00Z">
              <w:r w:rsidR="003B659A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920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 xml:space="preserve">protected areas </w:t>
              </w:r>
              <w:del w:id="921" w:author="Helene Marsh" w:date="2022-04-29T11:54:00Z">
                <w:r w:rsidR="003B659A" w:rsidRPr="00906645" w:rsidDel="00B67907">
                  <w:rPr>
                    <w:rFonts w:ascii="Arial" w:eastAsiaTheme="minorHAnsi" w:hAnsi="Arial" w:cs="Arial"/>
                    <w:i/>
                    <w:iCs/>
                    <w:sz w:val="20"/>
                    <w:szCs w:val="20"/>
                    <w:lang w:val="en-AU"/>
                    <w:rPrChange w:id="922" w:author="Helene Marsh" w:date="2022-04-30T11:58:00Z">
                      <w:rPr>
                        <w:rFonts w:ascii="Arial Narrow" w:eastAsiaTheme="minorHAnsi" w:hAnsi="Arial Narrow" w:cs="Times-Italic"/>
                        <w:i/>
                        <w:iCs/>
                        <w:sz w:val="20"/>
                        <w:szCs w:val="20"/>
                        <w:lang w:val="en-AU"/>
                      </w:rPr>
                    </w:rPrChange>
                  </w:rPr>
                  <w:delText xml:space="preserve">at </w:delText>
                </w:r>
              </w:del>
            </w:ins>
            <w:ins w:id="923" w:author="Helene Marsh" w:date="2022-04-29T11:54:00Z">
              <w:r w:rsidR="00B67907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</w:rPr>
                <w:t xml:space="preserve">in </w:t>
              </w:r>
            </w:ins>
            <w:ins w:id="924" w:author="Mélanie Hamel" w:date="2022-04-28T14:11:00Z">
              <w:r w:rsidR="003B659A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925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>meeting th</w:t>
              </w:r>
            </w:ins>
            <w:ins w:id="926" w:author="Helene Marsh" w:date="2022-04-29T11:59:00Z">
              <w:r w:rsidR="00B67907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</w:rPr>
                <w:t>e</w:t>
              </w:r>
            </w:ins>
            <w:ins w:id="927" w:author="Mélanie Hamel" w:date="2022-04-28T14:11:00Z">
              <w:del w:id="928" w:author="Helene Marsh" w:date="2022-04-29T11:59:00Z">
                <w:r w:rsidR="003B659A" w:rsidRPr="00906645" w:rsidDel="00B67907">
                  <w:rPr>
                    <w:rFonts w:ascii="Arial" w:eastAsiaTheme="minorHAnsi" w:hAnsi="Arial" w:cs="Arial"/>
                    <w:i/>
                    <w:iCs/>
                    <w:sz w:val="20"/>
                    <w:szCs w:val="20"/>
                    <w:lang w:val="en-AU"/>
                    <w:rPrChange w:id="929" w:author="Helene Marsh" w:date="2022-04-30T11:58:00Z">
                      <w:rPr>
                        <w:rFonts w:ascii="Arial Narrow" w:eastAsiaTheme="minorHAnsi" w:hAnsi="Arial Narrow" w:cs="Times-Italic"/>
                        <w:i/>
                        <w:iCs/>
                        <w:sz w:val="20"/>
                        <w:szCs w:val="20"/>
                        <w:lang w:val="en-AU"/>
                      </w:rPr>
                    </w:rPrChange>
                  </w:rPr>
                  <w:delText>o</w:delText>
                </w:r>
              </w:del>
              <w:r w:rsidR="003B659A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930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>se objectives</w:t>
              </w:r>
            </w:ins>
            <w:ins w:id="931" w:author="Mélanie Hamel" w:date="2022-04-28T12:12:00Z">
              <w:r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932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>.</w:t>
              </w:r>
            </w:ins>
          </w:p>
          <w:p w14:paraId="3BB36783" w14:textId="77777777" w:rsidR="000C4B7E" w:rsidRPr="00906645" w:rsidRDefault="000C4B7E">
            <w:pPr>
              <w:pStyle w:val="ListParagraph"/>
              <w:widowControl/>
              <w:numPr>
                <w:ilvl w:val="0"/>
                <w:numId w:val="55"/>
              </w:numPr>
              <w:adjustRightInd w:val="0"/>
              <w:ind w:left="340" w:hanging="340"/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933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pPrChange w:id="934" w:author="Helene Marsh" w:date="2022-04-29T11:49:00Z">
                <w:pPr>
                  <w:widowControl/>
                  <w:adjustRightInd w:val="0"/>
                  <w:ind w:left="340" w:hanging="340"/>
                </w:pPr>
              </w:pPrChange>
            </w:pPr>
            <w:del w:id="935" w:author="Helene Marsh" w:date="2022-04-29T11:49:00Z">
              <w:r w:rsidRPr="00906645" w:rsidDel="0024252F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936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delText xml:space="preserve">b) </w:delText>
              </w:r>
            </w:del>
            <w:r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937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>Develop procedures and extension programmes to promote implementation of these measures</w:t>
            </w:r>
          </w:p>
          <w:p w14:paraId="6C96E959" w14:textId="6F6E9933" w:rsidR="000C4B7E" w:rsidRPr="00906645" w:rsidRDefault="000C4B7E">
            <w:pPr>
              <w:pStyle w:val="ListParagraph"/>
              <w:widowControl/>
              <w:numPr>
                <w:ilvl w:val="0"/>
                <w:numId w:val="55"/>
              </w:numPr>
              <w:adjustRightInd w:val="0"/>
              <w:ind w:left="340" w:hanging="340"/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938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pPrChange w:id="939" w:author="Helene Marsh" w:date="2022-04-29T11:49:00Z">
                <w:pPr>
                  <w:widowControl/>
                  <w:adjustRightInd w:val="0"/>
                  <w:ind w:left="340" w:hanging="340"/>
                </w:pPr>
              </w:pPrChange>
            </w:pPr>
            <w:del w:id="940" w:author="Helene Marsh" w:date="2022-04-29T11:53:00Z">
              <w:r w:rsidRPr="00906645" w:rsidDel="00B67907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941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delText xml:space="preserve">c) </w:delText>
              </w:r>
            </w:del>
            <w:r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942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>Exchange information and, upon request, provide technical assistance to other Signatory and cooperating States to promote these activities, especially states in the same region</w:t>
            </w:r>
          </w:p>
          <w:p w14:paraId="7482F696" w14:textId="4DF9CD56" w:rsidR="000C4B7E" w:rsidRPr="00906645" w:rsidRDefault="000C4B7E">
            <w:pPr>
              <w:pStyle w:val="ListParagraph"/>
              <w:widowControl/>
              <w:numPr>
                <w:ilvl w:val="0"/>
                <w:numId w:val="55"/>
              </w:numPr>
              <w:adjustRightInd w:val="0"/>
              <w:ind w:left="340" w:hanging="340"/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943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pPrChange w:id="944" w:author="Helene Marsh" w:date="2022-04-29T11:49:00Z">
                <w:pPr>
                  <w:widowControl/>
                  <w:adjustRightInd w:val="0"/>
                  <w:ind w:left="340" w:hanging="340"/>
                </w:pPr>
              </w:pPrChange>
            </w:pPr>
            <w:del w:id="945" w:author="Helene Marsh" w:date="2022-04-29T11:59:00Z">
              <w:r w:rsidRPr="00906645" w:rsidDel="00B67907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946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delText xml:space="preserve">d) </w:delText>
              </w:r>
            </w:del>
            <w:r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947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>Liaise and coordinate with fishing industries, fisheries management organisations and community groups to develop and implement these activities</w:t>
            </w:r>
          </w:p>
          <w:p w14:paraId="03473124" w14:textId="3A8B242F" w:rsidR="000C4B7E" w:rsidRPr="00906645" w:rsidRDefault="000C4B7E">
            <w:pPr>
              <w:pStyle w:val="ListParagraph"/>
              <w:widowControl/>
              <w:numPr>
                <w:ilvl w:val="0"/>
                <w:numId w:val="55"/>
              </w:numPr>
              <w:adjustRightInd w:val="0"/>
              <w:ind w:left="340" w:hanging="340"/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948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pPrChange w:id="949" w:author="Helene Marsh" w:date="2022-04-29T11:49:00Z">
                <w:pPr>
                  <w:widowControl/>
                  <w:adjustRightInd w:val="0"/>
                  <w:ind w:left="340" w:hanging="340"/>
                </w:pPr>
              </w:pPrChange>
            </w:pPr>
            <w:del w:id="950" w:author="Helene Marsh" w:date="2022-04-29T11:59:00Z">
              <w:r w:rsidRPr="00906645" w:rsidDel="00B67907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951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delText xml:space="preserve">e) </w:delText>
              </w:r>
            </w:del>
            <w:r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952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>Ban the sale of products from dugongs caught incidentally in fishing gear and enforce this ban</w:t>
            </w:r>
          </w:p>
          <w:p w14:paraId="5F3AD10D" w14:textId="2B8AA672" w:rsidR="000C4B7E" w:rsidRPr="00906645" w:rsidRDefault="000C4B7E">
            <w:pPr>
              <w:pStyle w:val="ListParagraph"/>
              <w:widowControl/>
              <w:numPr>
                <w:ilvl w:val="0"/>
                <w:numId w:val="55"/>
              </w:numPr>
              <w:adjustRightInd w:val="0"/>
              <w:ind w:left="340" w:hanging="340"/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953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pPrChange w:id="954" w:author="Helene Marsh" w:date="2022-04-29T11:49:00Z">
                <w:pPr>
                  <w:widowControl/>
                  <w:adjustRightInd w:val="0"/>
                  <w:ind w:left="340" w:hanging="340"/>
                </w:pPr>
              </w:pPrChange>
            </w:pPr>
            <w:del w:id="955" w:author="Helene Marsh" w:date="2022-04-29T11:59:00Z">
              <w:r w:rsidRPr="00906645" w:rsidDel="00B67907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956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delText xml:space="preserve">e) </w:delText>
              </w:r>
            </w:del>
            <w:ins w:id="957" w:author="Mélanie Hamel" w:date="2022-04-28T15:09:00Z">
              <w:r w:rsidR="006D10D2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958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 xml:space="preserve">Minimise the disposal of fishing gear at sea and on beaches </w:t>
              </w:r>
            </w:ins>
            <w:del w:id="959" w:author="Mélanie Hamel" w:date="2022-04-28T15:09:00Z">
              <w:r w:rsidRPr="00906645" w:rsidDel="006D10D2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960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delText xml:space="preserve">Develop </w:delText>
              </w:r>
            </w:del>
            <w:ins w:id="961" w:author="Mélanie Hamel" w:date="2022-04-28T15:09:00Z">
              <w:r w:rsidR="006D10D2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962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 xml:space="preserve">by developing </w:t>
              </w:r>
            </w:ins>
            <w:r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963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>and implement</w:t>
            </w:r>
            <w:ins w:id="964" w:author="Mélanie Hamel" w:date="2022-04-28T15:09:00Z">
              <w:r w:rsidR="006D10D2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965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>ing</w:t>
              </w:r>
            </w:ins>
            <w:r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966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 xml:space="preserve"> net</w:t>
            </w:r>
            <w:ins w:id="967" w:author="Helene Marsh [2]" w:date="2022-04-27T14:28:00Z">
              <w:r w:rsidR="00D37B66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968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 xml:space="preserve"> marking, </w:t>
              </w:r>
            </w:ins>
            <w:del w:id="969" w:author="Helene Marsh [2]" w:date="2022-04-27T14:28:00Z">
              <w:r w:rsidRPr="00906645" w:rsidDel="00D37B66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970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delText xml:space="preserve"> </w:delText>
              </w:r>
            </w:del>
            <w:r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971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>retention and recycling schemes</w:t>
            </w:r>
            <w:del w:id="972" w:author="Mélanie Hamel" w:date="2022-04-28T15:10:00Z">
              <w:r w:rsidRPr="00906645" w:rsidDel="006D10D2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973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delText xml:space="preserve"> to </w:delText>
              </w:r>
            </w:del>
            <w:del w:id="974" w:author="Mélanie Hamel" w:date="2022-04-28T15:09:00Z">
              <w:r w:rsidRPr="00906645" w:rsidDel="006D10D2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975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delText>minimise the disposal of fishing gear at sea and on beaches</w:delText>
              </w:r>
            </w:del>
          </w:p>
          <w:p w14:paraId="43EFD504" w14:textId="77777777" w:rsidR="000C4B7E" w:rsidRPr="00906645" w:rsidRDefault="000C4B7E">
            <w:pPr>
              <w:pStyle w:val="TableParagraph"/>
              <w:numPr>
                <w:ilvl w:val="0"/>
                <w:numId w:val="55"/>
              </w:numPr>
              <w:ind w:left="340" w:hanging="340"/>
              <w:rPr>
                <w:ins w:id="976" w:author="Mélanie Hamel" w:date="2022-04-28T14:10:00Z"/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977" w:author="Helene Marsh" w:date="2022-04-30T11:58:00Z">
                  <w:rPr>
                    <w:ins w:id="978" w:author="Mélanie Hamel" w:date="2022-04-28T14:10:00Z"/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pPrChange w:id="979" w:author="Helene Marsh" w:date="2022-04-29T11:49:00Z">
                <w:pPr>
                  <w:pStyle w:val="TableParagraph"/>
                  <w:ind w:left="340" w:hanging="340"/>
                </w:pPr>
              </w:pPrChange>
            </w:pPr>
            <w:del w:id="980" w:author="Helene Marsh" w:date="2022-04-29T11:59:00Z">
              <w:r w:rsidRPr="00906645" w:rsidDel="00B67907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981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delText xml:space="preserve">f) </w:delText>
              </w:r>
            </w:del>
            <w:r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982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>Provide and ensure the use of onshore facilities for the disposal of ship-borne waste</w:t>
            </w:r>
          </w:p>
          <w:p w14:paraId="6E72C399" w14:textId="14A974BB" w:rsidR="003B659A" w:rsidRPr="00906645" w:rsidRDefault="003B659A">
            <w:pPr>
              <w:pStyle w:val="TableParagraph"/>
              <w:ind w:left="340" w:hanging="340"/>
              <w:rPr>
                <w:rFonts w:ascii="Arial" w:hAnsi="Arial" w:cs="Arial"/>
                <w:w w:val="105"/>
                <w:sz w:val="20"/>
                <w:szCs w:val="20"/>
                <w:highlight w:val="yellow"/>
                <w:rPrChange w:id="98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pPrChange w:id="984" w:author="Helene Marsh" w:date="2022-04-29T11:49:00Z">
                <w:pPr>
                  <w:pStyle w:val="TableParagraph"/>
                  <w:spacing w:line="249" w:lineRule="auto"/>
                  <w:ind w:left="112" w:right="491"/>
                </w:pPr>
              </w:pPrChange>
            </w:pPr>
          </w:p>
        </w:tc>
      </w:tr>
    </w:tbl>
    <w:p w14:paraId="19CF427B" w14:textId="77777777" w:rsidR="00B67907" w:rsidRPr="00906645" w:rsidRDefault="00B67907">
      <w:pPr>
        <w:rPr>
          <w:ins w:id="985" w:author="Helene Marsh" w:date="2022-04-29T12:00:00Z"/>
          <w:rFonts w:ascii="Arial" w:hAnsi="Arial" w:cs="Arial"/>
          <w:sz w:val="20"/>
          <w:szCs w:val="20"/>
          <w:rPrChange w:id="986" w:author="Helene Marsh" w:date="2022-04-30T11:58:00Z">
            <w:rPr>
              <w:ins w:id="987" w:author="Helene Marsh" w:date="2022-04-29T12:00:00Z"/>
            </w:rPr>
          </w:rPrChange>
        </w:rPr>
      </w:pPr>
      <w:ins w:id="988" w:author="Helene Marsh" w:date="2022-04-29T12:00:00Z">
        <w:r w:rsidRPr="00906645">
          <w:rPr>
            <w:rFonts w:ascii="Arial" w:hAnsi="Arial" w:cs="Arial"/>
            <w:sz w:val="20"/>
            <w:szCs w:val="20"/>
            <w:rPrChange w:id="989" w:author="Helene Marsh" w:date="2022-04-30T11:58:00Z">
              <w:rPr/>
            </w:rPrChange>
          </w:rPr>
          <w:br w:type="page"/>
        </w:r>
      </w:ins>
    </w:p>
    <w:tbl>
      <w:tblPr>
        <w:tblW w:w="13757" w:type="dxa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8"/>
        <w:gridCol w:w="1418"/>
        <w:gridCol w:w="992"/>
        <w:gridCol w:w="1407"/>
        <w:gridCol w:w="1418"/>
        <w:gridCol w:w="6804"/>
      </w:tblGrid>
      <w:tr w:rsidR="000C4B7E" w:rsidRPr="00906645" w14:paraId="6C866855" w14:textId="77777777" w:rsidTr="00D233F7">
        <w:trPr>
          <w:trHeight w:val="1296"/>
        </w:trPr>
        <w:tc>
          <w:tcPr>
            <w:tcW w:w="1718" w:type="dxa"/>
          </w:tcPr>
          <w:p w14:paraId="3C32FC49" w14:textId="6953F95A" w:rsidR="000C4B7E" w:rsidRPr="00906645" w:rsidRDefault="000C4B7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990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99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lastRenderedPageBreak/>
              <w:t>1.3</w:t>
            </w:r>
            <w:r w:rsidRPr="00906645">
              <w:rPr>
                <w:rFonts w:ascii="Arial" w:hAnsi="Arial" w:cs="Arial"/>
                <w:spacing w:val="48"/>
                <w:w w:val="105"/>
                <w:sz w:val="20"/>
                <w:szCs w:val="20"/>
                <w:rPrChange w:id="992" w:author="Helene Marsh" w:date="2022-04-30T11:58:00Z">
                  <w:rPr>
                    <w:rFonts w:ascii="Arial Narrow" w:hAnsi="Arial Narrow"/>
                    <w:spacing w:val="4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99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Reduce to the greatest extent practicable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994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99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the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996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del w:id="997" w:author="Helene Marsh" w:date="2022-04-18T12:10:00Z">
              <w:r w:rsidRPr="00906645" w:rsidDel="00D233F7">
                <w:rPr>
                  <w:rFonts w:ascii="Arial" w:hAnsi="Arial" w:cs="Arial"/>
                  <w:w w:val="105"/>
                  <w:sz w:val="20"/>
                  <w:szCs w:val="20"/>
                  <w:rPrChange w:id="998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incidental</w:delText>
              </w:r>
              <w:r w:rsidRPr="00906645" w:rsidDel="00D233F7">
                <w:rPr>
                  <w:rFonts w:ascii="Arial" w:hAnsi="Arial" w:cs="Arial"/>
                  <w:spacing w:val="-5"/>
                  <w:w w:val="105"/>
                  <w:sz w:val="20"/>
                  <w:szCs w:val="20"/>
                  <w:rPrChange w:id="999" w:author="Helene Marsh" w:date="2022-04-30T11:58:00Z">
                    <w:rPr>
                      <w:rFonts w:ascii="Arial Narrow" w:hAnsi="Arial Narrow"/>
                      <w:spacing w:val="-5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906645">
              <w:rPr>
                <w:rFonts w:ascii="Arial" w:hAnsi="Arial" w:cs="Arial"/>
                <w:w w:val="105"/>
                <w:sz w:val="20"/>
                <w:szCs w:val="20"/>
                <w:rPrChange w:id="100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mortality</w:t>
            </w:r>
            <w:r w:rsidRPr="00906645">
              <w:rPr>
                <w:rFonts w:ascii="Arial" w:hAnsi="Arial" w:cs="Arial"/>
                <w:spacing w:val="-10"/>
                <w:w w:val="105"/>
                <w:sz w:val="20"/>
                <w:szCs w:val="20"/>
                <w:rPrChange w:id="1001" w:author="Helene Marsh" w:date="2022-04-30T11:58:00Z">
                  <w:rPr>
                    <w:rFonts w:ascii="Arial Narrow" w:hAnsi="Arial Narrow"/>
                    <w:spacing w:val="-10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00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of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1003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00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dugongs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1005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00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arising</w:t>
            </w:r>
            <w:ins w:id="1007" w:author="Helene Marsh" w:date="2022-04-18T12:08:00Z"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1008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</w:ins>
            <w:r w:rsidRPr="00906645">
              <w:rPr>
                <w:rFonts w:ascii="Arial" w:hAnsi="Arial" w:cs="Arial"/>
                <w:spacing w:val="-45"/>
                <w:w w:val="105"/>
                <w:sz w:val="20"/>
                <w:szCs w:val="20"/>
                <w:rPrChange w:id="1009" w:author="Helene Marsh" w:date="2022-04-30T11:58:00Z">
                  <w:rPr>
                    <w:rFonts w:ascii="Arial Narrow" w:hAnsi="Arial Narrow"/>
                    <w:spacing w:val="-4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01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from</w:t>
            </w:r>
            <w:r w:rsidRPr="00906645">
              <w:rPr>
                <w:rFonts w:ascii="Arial" w:hAnsi="Arial" w:cs="Arial"/>
                <w:spacing w:val="-2"/>
                <w:w w:val="105"/>
                <w:sz w:val="20"/>
                <w:szCs w:val="20"/>
                <w:rPrChange w:id="1011" w:author="Helene Marsh" w:date="2022-04-30T11:58:00Z">
                  <w:rPr>
                    <w:rFonts w:ascii="Arial Narrow" w:hAnsi="Arial Narrow"/>
                    <w:spacing w:val="-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del w:id="1012" w:author="Helene Marsh" w:date="2022-04-30T13:55:00Z">
              <w:r w:rsidRPr="00906645" w:rsidDel="00E11E6C">
                <w:rPr>
                  <w:rFonts w:ascii="Arial" w:hAnsi="Arial" w:cs="Arial"/>
                  <w:w w:val="105"/>
                  <w:sz w:val="20"/>
                  <w:szCs w:val="20"/>
                  <w:rPrChange w:id="1013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other</w:delText>
              </w:r>
              <w:r w:rsidRPr="00906645" w:rsidDel="00E11E6C">
                <w:rPr>
                  <w:rFonts w:ascii="Arial" w:hAnsi="Arial" w:cs="Arial"/>
                  <w:spacing w:val="-2"/>
                  <w:w w:val="105"/>
                  <w:sz w:val="20"/>
                  <w:szCs w:val="20"/>
                  <w:rPrChange w:id="1014" w:author="Helene Marsh" w:date="2022-04-30T11:58:00Z">
                    <w:rPr>
                      <w:rFonts w:ascii="Arial Narrow" w:hAnsi="Arial Narrow"/>
                      <w:spacing w:val="-2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906645">
              <w:rPr>
                <w:rFonts w:ascii="Arial" w:hAnsi="Arial" w:cs="Arial"/>
                <w:w w:val="105"/>
                <w:sz w:val="20"/>
                <w:szCs w:val="20"/>
                <w:rPrChange w:id="101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anthropogenic</w:t>
            </w:r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1016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01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activities</w:t>
            </w:r>
            <w:ins w:id="1018" w:author="Helene Marsh" w:date="2022-04-18T12:08:00Z"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1019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</w:ins>
            <w:ins w:id="1020" w:author="Helene Marsh" w:date="2022-04-30T13:55:00Z">
              <w:r w:rsidR="00E11E6C">
                <w:rPr>
                  <w:rFonts w:ascii="Arial" w:hAnsi="Arial" w:cs="Arial"/>
                  <w:w w:val="105"/>
                  <w:sz w:val="20"/>
                  <w:szCs w:val="20"/>
                </w:rPr>
                <w:t xml:space="preserve">other than fishing </w:t>
              </w:r>
            </w:ins>
            <w:ins w:id="1021" w:author="Helene Marsh" w:date="2022-04-18T12:08:00Z"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1022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e.g., vessel strike, </w:t>
              </w:r>
            </w:ins>
            <w:ins w:id="1023" w:author="Helene Marsh" w:date="2022-04-18T12:09:00Z"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1024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pollution</w:t>
              </w:r>
            </w:ins>
            <w:ins w:id="1025" w:author="Helene Marsh [2]" w:date="2022-04-25T11:53:00Z">
              <w:r w:rsidR="00E9073D" w:rsidRPr="00906645">
                <w:rPr>
                  <w:rFonts w:ascii="Arial" w:hAnsi="Arial" w:cs="Arial"/>
                  <w:w w:val="105"/>
                  <w:sz w:val="20"/>
                  <w:szCs w:val="20"/>
                  <w:rPrChange w:id="1026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, explosives</w:t>
              </w:r>
            </w:ins>
            <w:ins w:id="1027" w:author="Helene Marsh" w:date="2022-04-18T12:09:00Z"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1028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</w:ins>
          </w:p>
        </w:tc>
        <w:tc>
          <w:tcPr>
            <w:tcW w:w="1418" w:type="dxa"/>
          </w:tcPr>
          <w:p w14:paraId="0B055696" w14:textId="77777777" w:rsidR="000C4B7E" w:rsidRPr="00906645" w:rsidRDefault="000C4B7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1029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pPrChange w:id="1030" w:author="Helene Marsh [2]" w:date="2022-04-25T11:29:00Z">
                <w:pPr>
                  <w:pStyle w:val="TableParagraph"/>
                  <w:spacing w:line="206" w:lineRule="exact"/>
                  <w:ind w:left="103"/>
                </w:pPr>
              </w:pPrChange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03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High</w:t>
            </w:r>
          </w:p>
        </w:tc>
        <w:tc>
          <w:tcPr>
            <w:tcW w:w="992" w:type="dxa"/>
          </w:tcPr>
          <w:p w14:paraId="66D778B4" w14:textId="77777777" w:rsidR="000C4B7E" w:rsidRPr="00906645" w:rsidRDefault="000C4B7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1032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pPrChange w:id="1033" w:author="Helene Marsh [2]" w:date="2022-04-25T11:29:00Z">
                <w:pPr>
                  <w:pStyle w:val="TableParagraph"/>
                  <w:spacing w:line="206" w:lineRule="exact"/>
                  <w:ind w:left="101"/>
                </w:pPr>
              </w:pPrChange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03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Ongoing</w:t>
            </w:r>
          </w:p>
        </w:tc>
        <w:tc>
          <w:tcPr>
            <w:tcW w:w="1407" w:type="dxa"/>
          </w:tcPr>
          <w:p w14:paraId="733E84C7" w14:textId="200FDF75" w:rsidR="000C4B7E" w:rsidRPr="00906645" w:rsidRDefault="000C4B7E" w:rsidP="00306BA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1035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03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Relevant government agencies,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1037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1038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>intergovern</w:t>
            </w:r>
            <w:ins w:id="1039" w:author="Helene Marsh [2]" w:date="2022-04-25T10:55:00Z">
              <w:r w:rsidRPr="00906645">
                <w:rPr>
                  <w:rFonts w:ascii="Arial" w:hAnsi="Arial" w:cs="Arial"/>
                  <w:spacing w:val="-1"/>
                  <w:w w:val="105"/>
                  <w:sz w:val="20"/>
                  <w:szCs w:val="20"/>
                  <w:rPrChange w:id="1040" w:author="Helene Marsh" w:date="2022-04-30T11:58:00Z">
                    <w:rPr>
                      <w:rFonts w:ascii="Arial Narrow" w:hAnsi="Arial Narrow"/>
                      <w:spacing w:val="-1"/>
                      <w:w w:val="105"/>
                      <w:sz w:val="20"/>
                      <w:szCs w:val="20"/>
                    </w:rPr>
                  </w:rPrChange>
                </w:rPr>
                <w:t>-</w:t>
              </w:r>
            </w:ins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1041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 xml:space="preserve">mental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04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 non-governmental</w:t>
            </w:r>
            <w:r w:rsidRPr="00906645">
              <w:rPr>
                <w:rFonts w:ascii="Arial" w:hAnsi="Arial" w:cs="Arial"/>
                <w:spacing w:val="-45"/>
                <w:w w:val="105"/>
                <w:sz w:val="20"/>
                <w:szCs w:val="20"/>
                <w:rPrChange w:id="1043" w:author="Helene Marsh" w:date="2022-04-30T11:58:00Z">
                  <w:rPr>
                    <w:rFonts w:ascii="Arial Narrow" w:hAnsi="Arial Narrow"/>
                    <w:spacing w:val="-4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04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organizations, universities and research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1045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04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institutions,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1047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del w:id="1048" w:author="Helene Marsh [2]" w:date="2022-04-27T14:29:00Z">
              <w:r w:rsidRPr="00906645" w:rsidDel="00D37B66">
                <w:rPr>
                  <w:rFonts w:ascii="Arial" w:hAnsi="Arial" w:cs="Arial"/>
                  <w:w w:val="105"/>
                  <w:sz w:val="20"/>
                  <w:szCs w:val="20"/>
                  <w:rPrChange w:id="1049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scientists</w:delText>
              </w:r>
              <w:r w:rsidRPr="00906645" w:rsidDel="00D37B66">
                <w:rPr>
                  <w:rFonts w:ascii="Arial" w:hAnsi="Arial" w:cs="Arial"/>
                  <w:spacing w:val="-7"/>
                  <w:w w:val="105"/>
                  <w:sz w:val="20"/>
                  <w:szCs w:val="20"/>
                  <w:rPrChange w:id="1050" w:author="Helene Marsh" w:date="2022-04-30T11:58:00Z">
                    <w:rPr>
                      <w:rFonts w:ascii="Arial Narrow" w:hAnsi="Arial Narrow"/>
                      <w:spacing w:val="-7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906645">
              <w:rPr>
                <w:rFonts w:ascii="Arial" w:hAnsi="Arial" w:cs="Arial"/>
                <w:w w:val="105"/>
                <w:sz w:val="20"/>
                <w:szCs w:val="20"/>
                <w:rPrChange w:id="105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9"/>
                <w:w w:val="105"/>
                <w:sz w:val="20"/>
                <w:szCs w:val="20"/>
                <w:rPrChange w:id="1052" w:author="Helene Marsh" w:date="2022-04-30T11:58:00Z">
                  <w:rPr>
                    <w:rFonts w:ascii="Arial Narrow" w:hAnsi="Arial Narrow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05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researchers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1054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05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44"/>
                <w:w w:val="105"/>
                <w:sz w:val="20"/>
                <w:szCs w:val="20"/>
                <w:rPrChange w:id="1056" w:author="Helene Marsh" w:date="2022-04-30T11:58:00Z">
                  <w:rPr>
                    <w:rFonts w:ascii="Arial Narrow" w:hAnsi="Arial Narrow"/>
                    <w:spacing w:val="-4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05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other stakeholders</w:t>
            </w:r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1058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05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(e.g., tourism</w:t>
            </w:r>
          </w:p>
          <w:p w14:paraId="4078BC01" w14:textId="77777777" w:rsidR="000C4B7E" w:rsidRPr="00906645" w:rsidRDefault="000C4B7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1060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pPrChange w:id="1061" w:author="Helene Marsh [2]" w:date="2022-04-25T11:29:00Z">
                <w:pPr>
                  <w:pStyle w:val="TableParagraph"/>
                  <w:spacing w:before="2" w:line="198" w:lineRule="exact"/>
                </w:pPr>
              </w:pPrChange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06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operators,</w:t>
            </w:r>
            <w:r w:rsidRPr="00906645">
              <w:rPr>
                <w:rFonts w:ascii="Arial" w:hAnsi="Arial" w:cs="Arial"/>
                <w:spacing w:val="-8"/>
                <w:w w:val="105"/>
                <w:sz w:val="20"/>
                <w:szCs w:val="20"/>
                <w:rPrChange w:id="1063" w:author="Helene Marsh" w:date="2022-04-30T11:58:00Z">
                  <w:rPr>
                    <w:rFonts w:ascii="Arial Narrow" w:hAnsi="Arial Narrow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06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recreational</w:t>
            </w:r>
            <w:r w:rsidRPr="00906645">
              <w:rPr>
                <w:rFonts w:ascii="Arial" w:hAnsi="Arial" w:cs="Arial"/>
                <w:spacing w:val="-10"/>
                <w:w w:val="105"/>
                <w:sz w:val="20"/>
                <w:szCs w:val="20"/>
                <w:rPrChange w:id="1065" w:author="Helene Marsh" w:date="2022-04-30T11:58:00Z">
                  <w:rPr>
                    <w:rFonts w:ascii="Arial Narrow" w:hAnsi="Arial Narrow"/>
                    <w:spacing w:val="-10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06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fishers)</w:t>
            </w:r>
          </w:p>
        </w:tc>
        <w:tc>
          <w:tcPr>
            <w:tcW w:w="1418" w:type="dxa"/>
          </w:tcPr>
          <w:p w14:paraId="72D159FD" w14:textId="252DDBEC" w:rsidR="000C4B7E" w:rsidRPr="00906645" w:rsidRDefault="000C4B7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1067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pPrChange w:id="1068" w:author="Helene Marsh [2]" w:date="2022-04-27T14:28:00Z">
                <w:pPr>
                  <w:pStyle w:val="TableParagraph"/>
                  <w:spacing w:line="249" w:lineRule="auto"/>
                  <w:ind w:left="91" w:right="393"/>
                </w:pPr>
              </w:pPrChange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06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Mortality</w:t>
            </w:r>
            <w:r w:rsidRPr="00906645">
              <w:rPr>
                <w:rFonts w:ascii="Arial" w:hAnsi="Arial" w:cs="Arial"/>
                <w:spacing w:val="-12"/>
                <w:w w:val="105"/>
                <w:sz w:val="20"/>
                <w:szCs w:val="20"/>
                <w:rPrChange w:id="1070" w:author="Helene Marsh" w:date="2022-04-30T11:58:00Z">
                  <w:rPr>
                    <w:rFonts w:ascii="Arial Narrow" w:hAnsi="Arial Narrow"/>
                    <w:spacing w:val="-1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07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arising</w:t>
            </w:r>
            <w:r w:rsidRPr="00906645">
              <w:rPr>
                <w:rFonts w:ascii="Arial" w:hAnsi="Arial" w:cs="Arial"/>
                <w:spacing w:val="-9"/>
                <w:w w:val="105"/>
                <w:sz w:val="20"/>
                <w:szCs w:val="20"/>
                <w:rPrChange w:id="1072" w:author="Helene Marsh" w:date="2022-04-30T11:58:00Z">
                  <w:rPr>
                    <w:rFonts w:ascii="Arial Narrow" w:hAnsi="Arial Narrow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07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from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1074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ins w:id="1075" w:author="Helene Marsh [2]" w:date="2022-04-27T14:28:00Z">
              <w:r w:rsidR="00D37B66" w:rsidRPr="00906645">
                <w:rPr>
                  <w:rFonts w:ascii="Arial" w:hAnsi="Arial" w:cs="Arial"/>
                  <w:spacing w:val="-7"/>
                  <w:w w:val="105"/>
                  <w:sz w:val="20"/>
                  <w:szCs w:val="20"/>
                  <w:rPrChange w:id="1076" w:author="Helene Marsh" w:date="2022-04-30T11:58:00Z">
                    <w:rPr>
                      <w:rFonts w:ascii="Arial Narrow" w:hAnsi="Arial Narrow"/>
                      <w:spacing w:val="-7"/>
                      <w:w w:val="105"/>
                      <w:sz w:val="20"/>
                      <w:szCs w:val="20"/>
                    </w:rPr>
                  </w:rPrChange>
                </w:rPr>
                <w:t xml:space="preserve">these </w:t>
              </w:r>
            </w:ins>
            <w:del w:id="1077" w:author="Helene Marsh [2]" w:date="2022-04-27T14:28:00Z">
              <w:r w:rsidRPr="00906645" w:rsidDel="00D37B66">
                <w:rPr>
                  <w:rFonts w:ascii="Arial" w:hAnsi="Arial" w:cs="Arial"/>
                  <w:w w:val="105"/>
                  <w:sz w:val="20"/>
                  <w:szCs w:val="20"/>
                  <w:rPrChange w:id="1078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other</w:delText>
              </w:r>
              <w:r w:rsidRPr="00906645" w:rsidDel="00D37B66">
                <w:rPr>
                  <w:rFonts w:ascii="Arial" w:hAnsi="Arial" w:cs="Arial"/>
                  <w:spacing w:val="-7"/>
                  <w:w w:val="105"/>
                  <w:sz w:val="20"/>
                  <w:szCs w:val="20"/>
                  <w:rPrChange w:id="1079" w:author="Helene Marsh" w:date="2022-04-30T11:58:00Z">
                    <w:rPr>
                      <w:rFonts w:ascii="Arial Narrow" w:hAnsi="Arial Narrow"/>
                      <w:spacing w:val="-7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906645">
              <w:rPr>
                <w:rFonts w:ascii="Arial" w:hAnsi="Arial" w:cs="Arial"/>
                <w:w w:val="105"/>
                <w:sz w:val="20"/>
                <w:szCs w:val="20"/>
                <w:rPrChange w:id="108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 xml:space="preserve">anthro-pogenic </w:t>
            </w:r>
            <w:r w:rsidRPr="00906645">
              <w:rPr>
                <w:rFonts w:ascii="Arial" w:hAnsi="Arial" w:cs="Arial"/>
                <w:spacing w:val="-45"/>
                <w:w w:val="105"/>
                <w:sz w:val="20"/>
                <w:szCs w:val="20"/>
                <w:rPrChange w:id="1081" w:author="Helene Marsh" w:date="2022-04-30T11:58:00Z">
                  <w:rPr>
                    <w:rFonts w:ascii="Arial Narrow" w:hAnsi="Arial Narrow"/>
                    <w:spacing w:val="-4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08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activities</w:t>
            </w:r>
            <w:r w:rsidRPr="00906645">
              <w:rPr>
                <w:rFonts w:ascii="Arial" w:hAnsi="Arial" w:cs="Arial"/>
                <w:spacing w:val="-2"/>
                <w:w w:val="105"/>
                <w:sz w:val="20"/>
                <w:szCs w:val="20"/>
                <w:rPrChange w:id="1083" w:author="Helene Marsh" w:date="2022-04-30T11:58:00Z">
                  <w:rPr>
                    <w:rFonts w:ascii="Arial Narrow" w:hAnsi="Arial Narrow"/>
                    <w:spacing w:val="-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08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on</w:t>
            </w:r>
            <w:r w:rsidRPr="00906645">
              <w:rPr>
                <w:rFonts w:ascii="Arial" w:hAnsi="Arial" w:cs="Arial"/>
                <w:spacing w:val="-2"/>
                <w:w w:val="105"/>
                <w:sz w:val="20"/>
                <w:szCs w:val="20"/>
                <w:rPrChange w:id="1085" w:author="Helene Marsh" w:date="2022-04-30T11:58:00Z">
                  <w:rPr>
                    <w:rFonts w:ascii="Arial Narrow" w:hAnsi="Arial Narrow"/>
                    <w:spacing w:val="-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08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dugong</w:t>
            </w:r>
            <w:ins w:id="1087" w:author="Helene Marsh [2]" w:date="2022-04-25T16:06:00Z">
              <w:r w:rsidR="002A4332" w:rsidRPr="00906645">
                <w:rPr>
                  <w:rFonts w:ascii="Arial" w:hAnsi="Arial" w:cs="Arial"/>
                  <w:w w:val="105"/>
                  <w:sz w:val="20"/>
                  <w:szCs w:val="20"/>
                  <w:rPrChange w:id="1088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s</w:t>
              </w:r>
            </w:ins>
            <w:r w:rsidRPr="00906645">
              <w:rPr>
                <w:rFonts w:ascii="Arial" w:hAnsi="Arial" w:cs="Arial"/>
                <w:spacing w:val="-3"/>
                <w:w w:val="105"/>
                <w:sz w:val="20"/>
                <w:szCs w:val="20"/>
                <w:rPrChange w:id="1089" w:author="Helene Marsh" w:date="2022-04-30T11:58:00Z">
                  <w:rPr>
                    <w:rFonts w:ascii="Arial Narrow" w:hAnsi="Arial Narrow"/>
                    <w:spacing w:val="-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09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 xml:space="preserve">is </w:t>
            </w:r>
            <w:ins w:id="1091" w:author="Helene Marsh" w:date="2022-04-30T11:34:00Z">
              <w:r w:rsidR="004D071D" w:rsidRPr="00906645">
                <w:rPr>
                  <w:rFonts w:ascii="Arial" w:hAnsi="Arial" w:cs="Arial"/>
                  <w:w w:val="105"/>
                  <w:sz w:val="20"/>
                  <w:szCs w:val="20"/>
                </w:rPr>
                <w:t xml:space="preserve">monitored and </w:t>
              </w:r>
            </w:ins>
            <w:r w:rsidRPr="00906645">
              <w:rPr>
                <w:rFonts w:ascii="Arial" w:hAnsi="Arial" w:cs="Arial"/>
                <w:w w:val="105"/>
                <w:sz w:val="20"/>
                <w:szCs w:val="20"/>
                <w:rPrChange w:id="109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minimized</w:t>
            </w:r>
          </w:p>
        </w:tc>
        <w:tc>
          <w:tcPr>
            <w:tcW w:w="6804" w:type="dxa"/>
          </w:tcPr>
          <w:p w14:paraId="647620C4" w14:textId="53E53F82" w:rsidR="000C4B7E" w:rsidRPr="00906645" w:rsidRDefault="000C4B7E" w:rsidP="00FC2BBA">
            <w:pPr>
              <w:widowControl/>
              <w:adjustRightInd w:val="0"/>
              <w:ind w:left="340" w:hanging="340"/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1093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</w:pPr>
            <w:r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1094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 xml:space="preserve">a) Assess the level, location and impact of anthropogenic impacts on </w:t>
            </w:r>
            <w:del w:id="1095" w:author="Helene Marsh" w:date="2022-04-30T11:34:00Z">
              <w:r w:rsidRPr="00906645" w:rsidDel="004D071D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096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delText>d</w:delText>
              </w:r>
            </w:del>
            <w:ins w:id="1097" w:author="Helene Marsh" w:date="2022-04-30T11:34:00Z">
              <w:r w:rsidR="004D071D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</w:rPr>
                <w:t>d</w:t>
              </w:r>
            </w:ins>
            <w:r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1098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>ugongs at ecologically relevant scales</w:t>
            </w:r>
          </w:p>
          <w:p w14:paraId="22D3E1BC" w14:textId="77777777" w:rsidR="000C4B7E" w:rsidRPr="00906645" w:rsidRDefault="000C4B7E">
            <w:pPr>
              <w:widowControl/>
              <w:adjustRightInd w:val="0"/>
              <w:ind w:left="340" w:hanging="340"/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1099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</w:pPr>
            <w:r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1100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>b) Reduce as much as possible all other human impacts on dugongs and their habitats in areas that sustain subsistence and customary use</w:t>
            </w:r>
          </w:p>
          <w:p w14:paraId="1C6FEDFB" w14:textId="77777777" w:rsidR="000C4B7E" w:rsidRPr="00906645" w:rsidRDefault="000C4B7E">
            <w:pPr>
              <w:widowControl/>
              <w:adjustRightInd w:val="0"/>
              <w:ind w:left="340" w:hanging="340"/>
              <w:rPr>
                <w:ins w:id="1101" w:author="Mélanie Hamel" w:date="2022-04-28T12:16:00Z"/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1102" w:author="Helene Marsh" w:date="2022-04-30T11:58:00Z">
                  <w:rPr>
                    <w:ins w:id="1103" w:author="Mélanie Hamel" w:date="2022-04-28T12:16:00Z"/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</w:pPr>
            <w:r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1104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>c) Establish appropriate management programmes to ensure that anthropogenic impacts are addressed, taking account of the temporal and spatial variability of dugong reproductive rates and other impacts on the species in a precautionary manner</w:t>
            </w:r>
          </w:p>
          <w:p w14:paraId="3E48EB7E" w14:textId="1237641A" w:rsidR="00DD434F" w:rsidRPr="00906645" w:rsidRDefault="00B67907" w:rsidP="00DD434F">
            <w:pPr>
              <w:widowControl/>
              <w:adjustRightInd w:val="0"/>
              <w:ind w:left="340" w:hanging="340"/>
              <w:rPr>
                <w:ins w:id="1105" w:author="Mélanie Hamel" w:date="2022-04-28T12:16:00Z"/>
                <w:rFonts w:ascii="Arial" w:eastAsiaTheme="minorHAnsi" w:hAnsi="Arial" w:cs="Arial"/>
                <w:sz w:val="20"/>
                <w:szCs w:val="20"/>
                <w:lang w:val="en-AU"/>
                <w:rPrChange w:id="1106" w:author="Helene Marsh" w:date="2022-04-30T11:58:00Z">
                  <w:rPr>
                    <w:ins w:id="1107" w:author="Mélanie Hamel" w:date="2022-04-28T12:16:00Z"/>
                    <w:rFonts w:ascii="Arial Narrow" w:eastAsiaTheme="minorHAnsi" w:hAnsi="Arial Narrow" w:cs="Times-Roman"/>
                    <w:sz w:val="20"/>
                    <w:szCs w:val="20"/>
                    <w:lang w:val="en-AU"/>
                  </w:rPr>
                </w:rPrChange>
              </w:rPr>
            </w:pPr>
            <w:ins w:id="1108" w:author="Helene Marsh" w:date="2022-04-29T11:59:00Z">
              <w:r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</w:rPr>
                <w:t>d</w:t>
              </w:r>
            </w:ins>
            <w:ins w:id="1109" w:author="Mélanie Hamel" w:date="2022-04-28T12:16:00Z">
              <w:del w:id="1110" w:author="Helene Marsh" w:date="2022-04-29T11:59:00Z">
                <w:r w:rsidR="00DD434F" w:rsidRPr="00906645" w:rsidDel="00B67907">
                  <w:rPr>
                    <w:rFonts w:ascii="Arial" w:eastAsiaTheme="minorHAnsi" w:hAnsi="Arial" w:cs="Arial"/>
                    <w:i/>
                    <w:iCs/>
                    <w:sz w:val="20"/>
                    <w:szCs w:val="20"/>
                    <w:lang w:val="en-AU"/>
                    <w:rPrChange w:id="1111" w:author="Helene Marsh" w:date="2022-04-30T11:58:00Z">
                      <w:rPr>
                        <w:rFonts w:ascii="Arial Narrow" w:eastAsiaTheme="minorHAnsi" w:hAnsi="Arial Narrow" w:cs="Times-Italic"/>
                        <w:i/>
                        <w:iCs/>
                        <w:sz w:val="20"/>
                        <w:szCs w:val="20"/>
                        <w:lang w:val="en-AU"/>
                      </w:rPr>
                    </w:rPrChange>
                  </w:rPr>
                  <w:delText>x</w:delText>
                </w:r>
              </w:del>
              <w:r w:rsidR="00DD434F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112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 xml:space="preserve">) </w:t>
              </w:r>
            </w:ins>
            <w:ins w:id="1113" w:author="Mélanie Hamel" w:date="2022-04-28T12:18:00Z">
              <w:r w:rsidR="00DD434F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114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>Explicitly</w:t>
              </w:r>
            </w:ins>
            <w:ins w:id="1115" w:author="Mélanie Hamel" w:date="2022-04-28T12:16:00Z">
              <w:r w:rsidR="00DD434F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116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 xml:space="preserve"> include dugongs and seagrass in</w:t>
              </w:r>
            </w:ins>
            <w:ins w:id="1117" w:author="Mélanie Hamel" w:date="2022-04-28T14:04:00Z">
              <w:r w:rsidR="009F7BBC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118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 xml:space="preserve"> </w:t>
              </w:r>
            </w:ins>
            <w:ins w:id="1119" w:author="Helene Marsh" w:date="2022-05-01T10:25:00Z">
              <w:r w:rsidR="00D27546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</w:rPr>
                <w:t xml:space="preserve">th </w:t>
              </w:r>
            </w:ins>
            <w:ins w:id="1120" w:author="Mélanie Hamel" w:date="2022-04-28T14:04:00Z">
              <w:r w:rsidR="009F7BBC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121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>objectives when</w:t>
              </w:r>
            </w:ins>
            <w:ins w:id="1122" w:author="Mélanie Hamel" w:date="2022-04-28T12:16:00Z">
              <w:r w:rsidR="00DD434F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123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 xml:space="preserve"> planning the establishment of new marine </w:t>
              </w:r>
            </w:ins>
            <w:ins w:id="1124" w:author="Mélanie Hamel" w:date="2022-04-28T14:01:00Z">
              <w:r w:rsidR="009F7BBC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125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>protected areas</w:t>
              </w:r>
            </w:ins>
            <w:ins w:id="1126" w:author="Mélanie Hamel" w:date="2022-04-28T12:16:00Z">
              <w:r w:rsidR="00DD434F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127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 xml:space="preserve"> and in revising existing </w:t>
              </w:r>
            </w:ins>
            <w:ins w:id="1128" w:author="Mélanie Hamel" w:date="2022-04-28T14:01:00Z">
              <w:r w:rsidR="009F7BBC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129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>protected areas</w:t>
              </w:r>
            </w:ins>
            <w:ins w:id="1130" w:author="Mélanie Hamel" w:date="2022-04-28T12:16:00Z">
              <w:r w:rsidR="00DD434F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131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 xml:space="preserve"> that prohibit or limit</w:t>
              </w:r>
            </w:ins>
            <w:ins w:id="1132" w:author="Mélanie Hamel" w:date="2022-04-28T12:17:00Z">
              <w:r w:rsidR="00DD434F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133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 xml:space="preserve"> </w:t>
              </w:r>
            </w:ins>
            <w:ins w:id="1134" w:author="Mélanie Hamel" w:date="2022-04-28T12:16:00Z">
              <w:r w:rsidR="00DD434F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135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 xml:space="preserve">vessels </w:t>
              </w:r>
            </w:ins>
            <w:ins w:id="1136" w:author="Mélanie Hamel" w:date="2022-04-28T14:03:00Z">
              <w:r w:rsidR="009F7BBC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137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>traffic</w:t>
              </w:r>
            </w:ins>
            <w:ins w:id="1138" w:author="Mélanie Hamel" w:date="2022-04-28T12:17:00Z">
              <w:r w:rsidR="00DD434F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139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 xml:space="preserve"> (e.g.</w:t>
              </w:r>
            </w:ins>
            <w:ins w:id="1140" w:author="Helene Marsh" w:date="2022-04-29T12:01:00Z">
              <w:r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</w:rPr>
                <w:t>,</w:t>
              </w:r>
            </w:ins>
            <w:ins w:id="1141" w:author="Mélanie Hamel" w:date="2022-04-28T12:17:00Z">
              <w:r w:rsidR="00DD434F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142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 xml:space="preserve"> slow zones, no go zones)</w:t>
              </w:r>
            </w:ins>
            <w:ins w:id="1143" w:author="Mélanie Hamel" w:date="2022-04-28T14:11:00Z">
              <w:r w:rsidR="003B659A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144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>, and measure the effectiveness of protected areas at meeting those objectives.</w:t>
              </w:r>
            </w:ins>
          </w:p>
          <w:p w14:paraId="338410D4" w14:textId="35125C69" w:rsidR="00DD434F" w:rsidRPr="00906645" w:rsidRDefault="00DD434F">
            <w:pPr>
              <w:widowControl/>
              <w:adjustRightInd w:val="0"/>
              <w:ind w:left="340" w:hanging="340"/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1145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</w:pPr>
          </w:p>
        </w:tc>
      </w:tr>
      <w:tr w:rsidR="000C4B7E" w:rsidRPr="00906645" w14:paraId="4BF11C10" w14:textId="77777777" w:rsidTr="00D233F7">
        <w:trPr>
          <w:trHeight w:val="647"/>
        </w:trPr>
        <w:tc>
          <w:tcPr>
            <w:tcW w:w="1718" w:type="dxa"/>
          </w:tcPr>
          <w:p w14:paraId="7B5D847A" w14:textId="2E7ACFC7" w:rsidR="000C4B7E" w:rsidRPr="00906645" w:rsidRDefault="000C4B7E" w:rsidP="00FC2BB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1146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14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1.4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1148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14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 xml:space="preserve">Reduce to the greatest extent practicable </w:t>
            </w:r>
            <w:r w:rsidRPr="00906645">
              <w:rPr>
                <w:rFonts w:ascii="Arial" w:hAnsi="Arial" w:cs="Arial"/>
                <w:spacing w:val="-45"/>
                <w:w w:val="105"/>
                <w:sz w:val="20"/>
                <w:szCs w:val="20"/>
                <w:rPrChange w:id="1150" w:author="Helene Marsh" w:date="2022-04-30T11:58:00Z">
                  <w:rPr>
                    <w:rFonts w:ascii="Arial Narrow" w:hAnsi="Arial Narrow"/>
                    <w:spacing w:val="-4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ins w:id="1151" w:author="Helene Marsh" w:date="2022-04-18T12:10:00Z">
              <w:r w:rsidRPr="00906645">
                <w:rPr>
                  <w:rFonts w:ascii="Arial" w:hAnsi="Arial" w:cs="Arial"/>
                  <w:spacing w:val="-45"/>
                  <w:w w:val="105"/>
                  <w:sz w:val="20"/>
                  <w:szCs w:val="20"/>
                  <w:rPrChange w:id="1152" w:author="Helene Marsh" w:date="2022-04-30T11:58:00Z">
                    <w:rPr>
                      <w:rFonts w:ascii="Arial Narrow" w:hAnsi="Arial Narrow"/>
                      <w:spacing w:val="-45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</w:ins>
            <w:r w:rsidRPr="00906645">
              <w:rPr>
                <w:rFonts w:ascii="Arial" w:hAnsi="Arial" w:cs="Arial"/>
                <w:w w:val="105"/>
                <w:sz w:val="20"/>
                <w:szCs w:val="20"/>
                <w:rPrChange w:id="115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the</w:t>
            </w:r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1154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15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illegal</w:t>
            </w:r>
            <w:r w:rsidRPr="00906645">
              <w:rPr>
                <w:rFonts w:ascii="Arial" w:hAnsi="Arial" w:cs="Arial"/>
                <w:spacing w:val="-2"/>
                <w:w w:val="105"/>
                <w:sz w:val="20"/>
                <w:szCs w:val="20"/>
                <w:rPrChange w:id="1156" w:author="Helene Marsh" w:date="2022-04-30T11:58:00Z">
                  <w:rPr>
                    <w:rFonts w:ascii="Arial Narrow" w:hAnsi="Arial Narrow"/>
                    <w:spacing w:val="-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15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take of</w:t>
            </w:r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1158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15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dugong</w:t>
            </w:r>
          </w:p>
        </w:tc>
        <w:tc>
          <w:tcPr>
            <w:tcW w:w="1418" w:type="dxa"/>
          </w:tcPr>
          <w:p w14:paraId="4DB04969" w14:textId="77777777" w:rsidR="000C4B7E" w:rsidRPr="00906645" w:rsidRDefault="000C4B7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1160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pPrChange w:id="1161" w:author="Helene Marsh [2]" w:date="2022-04-25T11:29:00Z">
                <w:pPr>
                  <w:pStyle w:val="TableParagraph"/>
                  <w:spacing w:line="204" w:lineRule="exact"/>
                  <w:ind w:left="103"/>
                </w:pPr>
              </w:pPrChange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16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High</w:t>
            </w:r>
          </w:p>
        </w:tc>
        <w:tc>
          <w:tcPr>
            <w:tcW w:w="992" w:type="dxa"/>
          </w:tcPr>
          <w:p w14:paraId="7EFD1C2E" w14:textId="77777777" w:rsidR="000C4B7E" w:rsidRPr="00906645" w:rsidRDefault="000C4B7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1163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pPrChange w:id="1164" w:author="Helene Marsh [2]" w:date="2022-04-25T11:29:00Z">
                <w:pPr>
                  <w:pStyle w:val="TableParagraph"/>
                  <w:spacing w:line="204" w:lineRule="exact"/>
                  <w:ind w:left="101"/>
                </w:pPr>
              </w:pPrChange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16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Ongoing</w:t>
            </w:r>
          </w:p>
        </w:tc>
        <w:tc>
          <w:tcPr>
            <w:tcW w:w="1407" w:type="dxa"/>
          </w:tcPr>
          <w:p w14:paraId="4F2F0526" w14:textId="7CC7F4D0" w:rsidR="000C4B7E" w:rsidRPr="00906645" w:rsidRDefault="000C4B7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1166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pPrChange w:id="1167" w:author="Helene Marsh [2]" w:date="2022-04-25T11:29:00Z">
                <w:pPr>
                  <w:pStyle w:val="TableParagraph"/>
                  <w:spacing w:line="249" w:lineRule="auto"/>
                  <w:ind w:right="137"/>
                </w:pPr>
              </w:pPrChange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16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Relevant government agencies,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1169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1170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>intergovern</w:t>
            </w:r>
            <w:ins w:id="1171" w:author="Helene Marsh [2]" w:date="2022-04-25T10:56:00Z">
              <w:r w:rsidRPr="00906645">
                <w:rPr>
                  <w:rFonts w:ascii="Arial" w:hAnsi="Arial" w:cs="Arial"/>
                  <w:spacing w:val="-1"/>
                  <w:w w:val="105"/>
                  <w:sz w:val="20"/>
                  <w:szCs w:val="20"/>
                  <w:rPrChange w:id="1172" w:author="Helene Marsh" w:date="2022-04-30T11:58:00Z">
                    <w:rPr>
                      <w:rFonts w:ascii="Arial Narrow" w:hAnsi="Arial Narrow"/>
                      <w:spacing w:val="-1"/>
                      <w:w w:val="105"/>
                      <w:sz w:val="20"/>
                      <w:szCs w:val="20"/>
                    </w:rPr>
                  </w:rPrChange>
                </w:rPr>
                <w:t>-</w:t>
              </w:r>
            </w:ins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1173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>mental</w:t>
            </w:r>
            <w:r w:rsidRPr="00906645">
              <w:rPr>
                <w:rFonts w:ascii="Arial" w:hAnsi="Arial" w:cs="Arial"/>
                <w:spacing w:val="-10"/>
                <w:w w:val="105"/>
                <w:sz w:val="20"/>
                <w:szCs w:val="20"/>
                <w:rPrChange w:id="1174" w:author="Helene Marsh" w:date="2022-04-30T11:58:00Z">
                  <w:rPr>
                    <w:rFonts w:ascii="Arial Narrow" w:hAnsi="Arial Narrow"/>
                    <w:spacing w:val="-10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17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1176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17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non-governmental</w:t>
            </w:r>
          </w:p>
          <w:p w14:paraId="59E56722" w14:textId="77777777" w:rsidR="000C4B7E" w:rsidRPr="00906645" w:rsidRDefault="000C4B7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1178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pPrChange w:id="1179" w:author="Helene Marsh [2]" w:date="2022-04-25T11:29:00Z">
                <w:pPr>
                  <w:pStyle w:val="TableParagraph"/>
                  <w:spacing w:before="1" w:line="196" w:lineRule="exact"/>
                </w:pPr>
              </w:pPrChange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18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organizations</w:t>
            </w:r>
            <w:r w:rsidRPr="00906645">
              <w:rPr>
                <w:rFonts w:ascii="Arial" w:hAnsi="Arial" w:cs="Arial"/>
                <w:spacing w:val="-8"/>
                <w:w w:val="105"/>
                <w:sz w:val="20"/>
                <w:szCs w:val="20"/>
                <w:rPrChange w:id="1181" w:author="Helene Marsh" w:date="2022-04-30T11:58:00Z">
                  <w:rPr>
                    <w:rFonts w:ascii="Arial Narrow" w:hAnsi="Arial Narrow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18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10"/>
                <w:w w:val="105"/>
                <w:sz w:val="20"/>
                <w:szCs w:val="20"/>
                <w:rPrChange w:id="1183" w:author="Helene Marsh" w:date="2022-04-30T11:58:00Z">
                  <w:rPr>
                    <w:rFonts w:ascii="Arial Narrow" w:hAnsi="Arial Narrow"/>
                    <w:spacing w:val="-10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18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communities</w:t>
            </w:r>
          </w:p>
        </w:tc>
        <w:tc>
          <w:tcPr>
            <w:tcW w:w="1418" w:type="dxa"/>
          </w:tcPr>
          <w:p w14:paraId="50B26582" w14:textId="4A8705C1" w:rsidR="000C4B7E" w:rsidRPr="00906645" w:rsidRDefault="000C4B7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1185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pPrChange w:id="1186" w:author="Helene Marsh [2]" w:date="2022-04-25T11:29:00Z">
                <w:pPr>
                  <w:pStyle w:val="TableParagraph"/>
                  <w:spacing w:line="204" w:lineRule="exact"/>
                  <w:ind w:left="91"/>
                </w:pPr>
              </w:pPrChange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18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Illegal</w:t>
            </w:r>
            <w:r w:rsidRPr="00906645">
              <w:rPr>
                <w:rFonts w:ascii="Arial" w:hAnsi="Arial" w:cs="Arial"/>
                <w:spacing w:val="-4"/>
                <w:w w:val="105"/>
                <w:sz w:val="20"/>
                <w:szCs w:val="20"/>
                <w:rPrChange w:id="1188" w:author="Helene Marsh" w:date="2022-04-30T11:58:00Z">
                  <w:rPr>
                    <w:rFonts w:ascii="Arial Narrow" w:hAnsi="Arial Narrow"/>
                    <w:spacing w:val="-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18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take</w:t>
            </w:r>
            <w:r w:rsidRPr="00906645">
              <w:rPr>
                <w:rFonts w:ascii="Arial" w:hAnsi="Arial" w:cs="Arial"/>
                <w:spacing w:val="-2"/>
                <w:w w:val="105"/>
                <w:sz w:val="20"/>
                <w:szCs w:val="20"/>
                <w:rPrChange w:id="1190" w:author="Helene Marsh" w:date="2022-04-30T11:58:00Z">
                  <w:rPr>
                    <w:rFonts w:ascii="Arial Narrow" w:hAnsi="Arial Narrow"/>
                    <w:spacing w:val="-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19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of</w:t>
            </w:r>
            <w:r w:rsidRPr="00906645">
              <w:rPr>
                <w:rFonts w:ascii="Arial" w:hAnsi="Arial" w:cs="Arial"/>
                <w:spacing w:val="-5"/>
                <w:w w:val="105"/>
                <w:sz w:val="20"/>
                <w:szCs w:val="20"/>
                <w:rPrChange w:id="1192" w:author="Helene Marsh" w:date="2022-04-30T11:58:00Z">
                  <w:rPr>
                    <w:rFonts w:ascii="Arial Narrow" w:hAnsi="Arial Narrow"/>
                    <w:spacing w:val="-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19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dugong</w:t>
            </w:r>
            <w:ins w:id="1194" w:author="Helene Marsh [2]" w:date="2022-04-25T16:06:00Z">
              <w:r w:rsidR="002A4332" w:rsidRPr="00906645">
                <w:rPr>
                  <w:rFonts w:ascii="Arial" w:hAnsi="Arial" w:cs="Arial"/>
                  <w:w w:val="105"/>
                  <w:sz w:val="20"/>
                  <w:szCs w:val="20"/>
                  <w:rPrChange w:id="1195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s</w:t>
              </w:r>
            </w:ins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1196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19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is</w:t>
            </w:r>
            <w:r w:rsidRPr="00906645">
              <w:rPr>
                <w:rFonts w:ascii="Arial" w:hAnsi="Arial" w:cs="Arial"/>
                <w:spacing w:val="-3"/>
                <w:w w:val="105"/>
                <w:sz w:val="20"/>
                <w:szCs w:val="20"/>
                <w:rPrChange w:id="1198" w:author="Helene Marsh" w:date="2022-04-30T11:58:00Z">
                  <w:rPr>
                    <w:rFonts w:ascii="Arial Narrow" w:hAnsi="Arial Narrow"/>
                    <w:spacing w:val="-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ins w:id="1199" w:author="Helene Marsh" w:date="2022-04-30T11:34:00Z">
              <w:r w:rsidR="004D071D" w:rsidRPr="00906645">
                <w:rPr>
                  <w:rFonts w:ascii="Arial" w:hAnsi="Arial" w:cs="Arial"/>
                  <w:spacing w:val="-3"/>
                  <w:w w:val="105"/>
                  <w:sz w:val="20"/>
                  <w:szCs w:val="20"/>
                </w:rPr>
                <w:t xml:space="preserve">monitored and </w:t>
              </w:r>
            </w:ins>
            <w:r w:rsidRPr="00906645">
              <w:rPr>
                <w:rFonts w:ascii="Arial" w:hAnsi="Arial" w:cs="Arial"/>
                <w:w w:val="105"/>
                <w:sz w:val="20"/>
                <w:szCs w:val="20"/>
                <w:rPrChange w:id="120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minimized</w:t>
            </w:r>
          </w:p>
        </w:tc>
        <w:tc>
          <w:tcPr>
            <w:tcW w:w="6804" w:type="dxa"/>
          </w:tcPr>
          <w:p w14:paraId="66ED041E" w14:textId="447DF2C2" w:rsidR="000C4B7E" w:rsidRPr="00906645" w:rsidRDefault="000C4B7E" w:rsidP="00FC2BBA">
            <w:pPr>
              <w:widowControl/>
              <w:adjustRightInd w:val="0"/>
              <w:ind w:left="340" w:hanging="340"/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1201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</w:pPr>
            <w:r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1202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 xml:space="preserve">a) Assess the </w:t>
            </w:r>
            <w:del w:id="1203" w:author="Helene Marsh [2]" w:date="2022-04-27T14:42:00Z">
              <w:r w:rsidRPr="00906645" w:rsidDel="00C9320B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204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delText>level</w:delText>
              </w:r>
            </w:del>
            <w:ins w:id="1205" w:author="Helene Marsh [2]" w:date="2022-04-27T14:42:00Z">
              <w:r w:rsidR="00C9320B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206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>levels</w:t>
              </w:r>
            </w:ins>
            <w:r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1207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>, location</w:t>
            </w:r>
            <w:ins w:id="1208" w:author="Helene Marsh [2]" w:date="2022-04-27T14:42:00Z">
              <w:r w:rsidR="00C9320B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209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>s</w:t>
              </w:r>
            </w:ins>
            <w:r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1210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 xml:space="preserve"> and impact</w:t>
            </w:r>
            <w:ins w:id="1211" w:author="Helene Marsh [2]" w:date="2022-04-25T11:57:00Z">
              <w:r w:rsidR="00FC2BBA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212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>s</w:t>
              </w:r>
            </w:ins>
            <w:r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1213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 xml:space="preserve"> of the illegal take of dugongs</w:t>
            </w:r>
          </w:p>
          <w:p w14:paraId="22491278" w14:textId="42789B87" w:rsidR="000C4B7E" w:rsidRPr="00906645" w:rsidRDefault="000C4B7E">
            <w:pPr>
              <w:pStyle w:val="TableParagraph"/>
              <w:ind w:left="340" w:hanging="340"/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1214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</w:pPr>
            <w:r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1215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>b) Establish appropriate</w:t>
            </w:r>
            <w:ins w:id="1216" w:author="Helene Marsh" w:date="2022-04-18T12:10:00Z">
              <w:r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217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 xml:space="preserve"> and effective</w:t>
              </w:r>
            </w:ins>
            <w:r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1218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 xml:space="preserve"> management programmes to </w:t>
            </w:r>
            <w:del w:id="1219" w:author="Helene Marsh" w:date="2022-04-29T12:01:00Z">
              <w:r w:rsidRPr="00906645" w:rsidDel="00B67907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220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delText xml:space="preserve">ensure that </w:delText>
              </w:r>
            </w:del>
            <w:ins w:id="1221" w:author="Helene Marsh" w:date="2022-04-29T12:01:00Z">
              <w:r w:rsidR="00B67907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</w:rPr>
                <w:t xml:space="preserve">address </w:t>
              </w:r>
            </w:ins>
            <w:r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1222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 xml:space="preserve">the illegal take of dugongs </w:t>
            </w:r>
            <w:del w:id="1223" w:author="Helene Marsh" w:date="2022-04-29T12:01:00Z">
              <w:r w:rsidRPr="00906645" w:rsidDel="00B67907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224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delText>is addressed</w:delText>
              </w:r>
            </w:del>
            <w:ins w:id="1225" w:author="Mélanie Hamel" w:date="2022-04-28T12:22:00Z">
              <w:del w:id="1226" w:author="Helene Marsh" w:date="2022-04-29T12:01:00Z">
                <w:r w:rsidR="00306BA0" w:rsidRPr="00906645" w:rsidDel="00B67907">
                  <w:rPr>
                    <w:rFonts w:ascii="Arial" w:eastAsiaTheme="minorHAnsi" w:hAnsi="Arial" w:cs="Arial"/>
                    <w:i/>
                    <w:iCs/>
                    <w:sz w:val="20"/>
                    <w:szCs w:val="20"/>
                    <w:lang w:val="en-AU"/>
                    <w:rPrChange w:id="1227" w:author="Helene Marsh" w:date="2022-04-30T11:58:00Z">
                      <w:rPr>
                        <w:rFonts w:ascii="Arial Narrow" w:eastAsiaTheme="minorHAnsi" w:hAnsi="Arial Narrow" w:cs="Times-Italic"/>
                        <w:i/>
                        <w:iCs/>
                        <w:sz w:val="20"/>
                        <w:szCs w:val="20"/>
                        <w:lang w:val="en-AU"/>
                      </w:rPr>
                    </w:rPrChange>
                  </w:rPr>
                  <w:delText xml:space="preserve"> </w:delText>
                </w:r>
              </w:del>
              <w:r w:rsidR="00306BA0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228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>(e.g.</w:t>
              </w:r>
            </w:ins>
            <w:ins w:id="1229" w:author="Helene Marsh" w:date="2022-04-29T12:01:00Z">
              <w:r w:rsidR="00B67907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</w:rPr>
                <w:t>,</w:t>
              </w:r>
            </w:ins>
            <w:ins w:id="1230" w:author="Mélanie Hamel" w:date="2022-04-28T12:22:00Z">
              <w:r w:rsidR="00306BA0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231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 xml:space="preserve"> </w:t>
              </w:r>
            </w:ins>
            <w:ins w:id="1232" w:author="Mélanie Hamel" w:date="2022-04-28T12:24:00Z">
              <w:r w:rsidR="00306BA0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233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>full or partial hunting ban with adequate enforcement</w:t>
              </w:r>
            </w:ins>
            <w:ins w:id="1234" w:author="Mélanie Hamel" w:date="2022-04-28T12:25:00Z">
              <w:r w:rsidR="008C651E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235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>, awareness programmes</w:t>
              </w:r>
            </w:ins>
            <w:ins w:id="1236" w:author="Mélanie Hamel" w:date="2022-04-28T12:23:00Z">
              <w:r w:rsidR="00306BA0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237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>)</w:t>
              </w:r>
            </w:ins>
          </w:p>
          <w:p w14:paraId="004C3D58" w14:textId="0F5CB00A" w:rsidR="000C4B7E" w:rsidRPr="00906645" w:rsidRDefault="000C4B7E">
            <w:pPr>
              <w:widowControl/>
              <w:adjustRightInd w:val="0"/>
              <w:ind w:left="340" w:hanging="340"/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1238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</w:pPr>
            <w:r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1239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>c) Ban the sale of products from dugongs taken illegally and enforce this ban</w:t>
            </w:r>
          </w:p>
          <w:p w14:paraId="2DC3CF36" w14:textId="62A79D44" w:rsidR="000C4B7E" w:rsidRPr="00906645" w:rsidRDefault="000C4B7E">
            <w:pPr>
              <w:pStyle w:val="TableParagraph"/>
              <w:ind w:left="340" w:hanging="340"/>
              <w:rPr>
                <w:rFonts w:ascii="Arial" w:hAnsi="Arial" w:cs="Arial"/>
                <w:w w:val="105"/>
                <w:sz w:val="20"/>
                <w:szCs w:val="20"/>
                <w:rPrChange w:id="124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</w:pPr>
          </w:p>
        </w:tc>
      </w:tr>
    </w:tbl>
    <w:p w14:paraId="66EAC180" w14:textId="77777777" w:rsidR="002D11C1" w:rsidRPr="00906645" w:rsidRDefault="002D11C1">
      <w:pPr>
        <w:rPr>
          <w:ins w:id="1241" w:author="Helene Marsh" w:date="2022-04-29T12:02:00Z"/>
          <w:rFonts w:ascii="Arial" w:hAnsi="Arial" w:cs="Arial"/>
          <w:sz w:val="20"/>
          <w:szCs w:val="20"/>
          <w:rPrChange w:id="1242" w:author="Helene Marsh" w:date="2022-04-30T11:58:00Z">
            <w:rPr>
              <w:ins w:id="1243" w:author="Helene Marsh" w:date="2022-04-29T12:02:00Z"/>
            </w:rPr>
          </w:rPrChange>
        </w:rPr>
      </w:pPr>
      <w:ins w:id="1244" w:author="Helene Marsh" w:date="2022-04-29T12:02:00Z">
        <w:r w:rsidRPr="00906645">
          <w:rPr>
            <w:rFonts w:ascii="Arial" w:hAnsi="Arial" w:cs="Arial"/>
            <w:sz w:val="20"/>
            <w:szCs w:val="20"/>
            <w:rPrChange w:id="1245" w:author="Helene Marsh" w:date="2022-04-30T11:58:00Z">
              <w:rPr/>
            </w:rPrChange>
          </w:rPr>
          <w:br w:type="page"/>
        </w:r>
      </w:ins>
    </w:p>
    <w:tbl>
      <w:tblPr>
        <w:tblW w:w="13757" w:type="dxa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8"/>
        <w:gridCol w:w="1418"/>
        <w:gridCol w:w="992"/>
        <w:gridCol w:w="1407"/>
        <w:gridCol w:w="1418"/>
        <w:gridCol w:w="6804"/>
      </w:tblGrid>
      <w:tr w:rsidR="000C4B7E" w:rsidRPr="00906645" w14:paraId="646D8FF7" w14:textId="77777777" w:rsidTr="00D233F7">
        <w:trPr>
          <w:trHeight w:val="1296"/>
        </w:trPr>
        <w:tc>
          <w:tcPr>
            <w:tcW w:w="1718" w:type="dxa"/>
          </w:tcPr>
          <w:p w14:paraId="7BCE7CA8" w14:textId="114388FB" w:rsidR="000C4B7E" w:rsidRPr="00906645" w:rsidRDefault="000C4B7E" w:rsidP="00FC2BBA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1246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24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lastRenderedPageBreak/>
              <w:t>1.5</w:t>
            </w:r>
            <w:r w:rsidRPr="00906645">
              <w:rPr>
                <w:rFonts w:ascii="Arial" w:hAnsi="Arial" w:cs="Arial"/>
                <w:spacing w:val="48"/>
                <w:w w:val="105"/>
                <w:sz w:val="20"/>
                <w:szCs w:val="20"/>
                <w:rPrChange w:id="1248" w:author="Helene Marsh" w:date="2022-04-30T11:58:00Z">
                  <w:rPr>
                    <w:rFonts w:ascii="Arial Narrow" w:hAnsi="Arial Narrow"/>
                    <w:spacing w:val="4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24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 xml:space="preserve">Ensure that </w:t>
            </w:r>
            <w:ins w:id="1250" w:author="Helene Marsh [2]" w:date="2022-04-25T11:58:00Z">
              <w:r w:rsidR="00FC2BBA" w:rsidRPr="00906645">
                <w:rPr>
                  <w:rFonts w:ascii="Arial" w:hAnsi="Arial" w:cs="Arial"/>
                  <w:w w:val="105"/>
                  <w:sz w:val="20"/>
                  <w:szCs w:val="20"/>
                  <w:rPrChange w:id="1251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traditional </w:t>
              </w:r>
            </w:ins>
            <w:r w:rsidRPr="00906645">
              <w:rPr>
                <w:rFonts w:ascii="Arial" w:hAnsi="Arial" w:cs="Arial"/>
                <w:w w:val="105"/>
                <w:sz w:val="20"/>
                <w:szCs w:val="20"/>
                <w:rPrChange w:id="125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subsistence and customary use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1253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25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of</w:t>
            </w:r>
            <w:r w:rsidRPr="00906645">
              <w:rPr>
                <w:rFonts w:ascii="Arial" w:hAnsi="Arial" w:cs="Arial"/>
                <w:spacing w:val="-2"/>
                <w:w w:val="105"/>
                <w:sz w:val="20"/>
                <w:szCs w:val="20"/>
                <w:rPrChange w:id="1255" w:author="Helene Marsh" w:date="2022-04-30T11:58:00Z">
                  <w:rPr>
                    <w:rFonts w:ascii="Arial Narrow" w:hAnsi="Arial Narrow"/>
                    <w:spacing w:val="-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25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dugong</w:t>
            </w:r>
            <w:ins w:id="1257" w:author="Helene Marsh [2]" w:date="2022-04-25T16:06:00Z">
              <w:r w:rsidR="002A4332" w:rsidRPr="00906645">
                <w:rPr>
                  <w:rFonts w:ascii="Arial" w:hAnsi="Arial" w:cs="Arial"/>
                  <w:w w:val="105"/>
                  <w:sz w:val="20"/>
                  <w:szCs w:val="20"/>
                  <w:rPrChange w:id="1258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s</w:t>
              </w:r>
            </w:ins>
            <w:r w:rsidRPr="00906645">
              <w:rPr>
                <w:rFonts w:ascii="Arial" w:hAnsi="Arial" w:cs="Arial"/>
                <w:spacing w:val="-5"/>
                <w:w w:val="105"/>
                <w:sz w:val="20"/>
                <w:szCs w:val="20"/>
                <w:rPrChange w:id="1259" w:author="Helene Marsh" w:date="2022-04-30T11:58:00Z">
                  <w:rPr>
                    <w:rFonts w:ascii="Arial Narrow" w:hAnsi="Arial Narrow"/>
                    <w:spacing w:val="-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26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is</w:t>
            </w:r>
            <w:r w:rsidRPr="00906645">
              <w:rPr>
                <w:rFonts w:ascii="Arial" w:hAnsi="Arial" w:cs="Arial"/>
                <w:spacing w:val="-4"/>
                <w:w w:val="105"/>
                <w:sz w:val="20"/>
                <w:szCs w:val="20"/>
                <w:rPrChange w:id="1261" w:author="Helene Marsh" w:date="2022-04-30T11:58:00Z">
                  <w:rPr>
                    <w:rFonts w:ascii="Arial Narrow" w:hAnsi="Arial Narrow"/>
                    <w:spacing w:val="-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26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sustainable</w:t>
            </w:r>
            <w:r w:rsidRPr="00906645">
              <w:rPr>
                <w:rFonts w:ascii="Arial" w:hAnsi="Arial" w:cs="Arial"/>
                <w:spacing w:val="-4"/>
                <w:w w:val="105"/>
                <w:sz w:val="20"/>
                <w:szCs w:val="20"/>
                <w:rPrChange w:id="1263" w:author="Helene Marsh" w:date="2022-04-30T11:58:00Z">
                  <w:rPr>
                    <w:rFonts w:ascii="Arial Narrow" w:hAnsi="Arial Narrow"/>
                    <w:spacing w:val="-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26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in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1265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26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areas</w:t>
            </w:r>
            <w:r w:rsidRPr="00906645">
              <w:rPr>
                <w:rFonts w:ascii="Arial" w:hAnsi="Arial" w:cs="Arial"/>
                <w:spacing w:val="-5"/>
                <w:w w:val="105"/>
                <w:sz w:val="20"/>
                <w:szCs w:val="20"/>
                <w:rPrChange w:id="1267" w:author="Helene Marsh" w:date="2022-04-30T11:58:00Z">
                  <w:rPr>
                    <w:rFonts w:ascii="Arial Narrow" w:hAnsi="Arial Narrow"/>
                    <w:spacing w:val="-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26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where</w:t>
            </w:r>
            <w:r w:rsidRPr="00906645">
              <w:rPr>
                <w:rFonts w:ascii="Arial" w:hAnsi="Arial" w:cs="Arial"/>
                <w:spacing w:val="-5"/>
                <w:w w:val="105"/>
                <w:sz w:val="20"/>
                <w:szCs w:val="20"/>
                <w:rPrChange w:id="1269" w:author="Helene Marsh" w:date="2022-04-30T11:58:00Z">
                  <w:rPr>
                    <w:rFonts w:ascii="Arial Narrow" w:hAnsi="Arial Narrow"/>
                    <w:spacing w:val="-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27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it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1271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27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is</w:t>
            </w:r>
            <w:r w:rsidRPr="00906645">
              <w:rPr>
                <w:rFonts w:ascii="Arial" w:hAnsi="Arial" w:cs="Arial"/>
                <w:spacing w:val="-44"/>
                <w:w w:val="105"/>
                <w:sz w:val="20"/>
                <w:szCs w:val="20"/>
                <w:rPrChange w:id="1273" w:author="Helene Marsh" w:date="2022-04-30T11:58:00Z">
                  <w:rPr>
                    <w:rFonts w:ascii="Arial Narrow" w:hAnsi="Arial Narrow"/>
                    <w:spacing w:val="-4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27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permitted</w:t>
            </w:r>
          </w:p>
        </w:tc>
        <w:tc>
          <w:tcPr>
            <w:tcW w:w="1418" w:type="dxa"/>
          </w:tcPr>
          <w:p w14:paraId="3B9139FC" w14:textId="704E5361" w:rsidR="000C4B7E" w:rsidRPr="00906645" w:rsidRDefault="000C4B7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1275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pPrChange w:id="1276" w:author="Helene Marsh [2]" w:date="2022-04-25T11:29:00Z">
                <w:pPr>
                  <w:pStyle w:val="TableParagraph"/>
                  <w:spacing w:line="249" w:lineRule="auto"/>
                  <w:ind w:left="103" w:right="222"/>
                </w:pPr>
              </w:pPrChange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27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High (In areas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1278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27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where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1280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ins w:id="1281" w:author="Helene Marsh [2]" w:date="2022-04-25T11:58:00Z">
              <w:r w:rsidR="00FC2BBA" w:rsidRPr="00906645">
                <w:rPr>
                  <w:rFonts w:ascii="Arial" w:hAnsi="Arial" w:cs="Arial"/>
                  <w:spacing w:val="1"/>
                  <w:w w:val="105"/>
                  <w:sz w:val="20"/>
                  <w:szCs w:val="20"/>
                  <w:rPrChange w:id="1282" w:author="Helene Marsh" w:date="2022-04-30T11:58:00Z">
                    <w:rPr>
                      <w:rFonts w:ascii="Arial Narrow" w:hAnsi="Arial Narrow"/>
                      <w:spacing w:val="1"/>
                      <w:w w:val="105"/>
                      <w:sz w:val="20"/>
                      <w:szCs w:val="20"/>
                    </w:rPr>
                  </w:rPrChange>
                </w:rPr>
                <w:t xml:space="preserve">traditional </w:t>
              </w:r>
            </w:ins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1283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 xml:space="preserve">subsistence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28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45"/>
                <w:w w:val="105"/>
                <w:sz w:val="20"/>
                <w:szCs w:val="20"/>
                <w:rPrChange w:id="1285" w:author="Helene Marsh" w:date="2022-04-30T11:58:00Z">
                  <w:rPr>
                    <w:rFonts w:ascii="Arial Narrow" w:hAnsi="Arial Narrow"/>
                    <w:spacing w:val="-4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28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customary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1287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28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harvest</w:t>
            </w:r>
            <w:r w:rsidRPr="00906645">
              <w:rPr>
                <w:rFonts w:ascii="Arial" w:hAnsi="Arial" w:cs="Arial"/>
                <w:spacing w:val="-3"/>
                <w:w w:val="105"/>
                <w:sz w:val="20"/>
                <w:szCs w:val="20"/>
                <w:rPrChange w:id="1289" w:author="Helene Marsh" w:date="2022-04-30T11:58:00Z">
                  <w:rPr>
                    <w:rFonts w:ascii="Arial Narrow" w:hAnsi="Arial Narrow"/>
                    <w:spacing w:val="-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29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is</w:t>
            </w:r>
          </w:p>
          <w:p w14:paraId="4D6A4340" w14:textId="77777777" w:rsidR="000C4B7E" w:rsidRPr="00906645" w:rsidRDefault="000C4B7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1291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pPrChange w:id="1292" w:author="Helene Marsh [2]" w:date="2022-04-25T11:29:00Z">
                <w:pPr>
                  <w:pStyle w:val="TableParagraph"/>
                  <w:spacing w:before="3" w:line="197" w:lineRule="exact"/>
                  <w:ind w:left="103"/>
                </w:pPr>
              </w:pPrChange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29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permitted)</w:t>
            </w:r>
          </w:p>
        </w:tc>
        <w:tc>
          <w:tcPr>
            <w:tcW w:w="992" w:type="dxa"/>
          </w:tcPr>
          <w:p w14:paraId="00A2CBC4" w14:textId="77777777" w:rsidR="000C4B7E" w:rsidRPr="00906645" w:rsidRDefault="000C4B7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1294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pPrChange w:id="1295" w:author="Helene Marsh [2]" w:date="2022-04-25T11:29:00Z">
                <w:pPr>
                  <w:pStyle w:val="TableParagraph"/>
                  <w:spacing w:line="207" w:lineRule="exact"/>
                  <w:ind w:left="101"/>
                </w:pPr>
              </w:pPrChange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29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Ongoing</w:t>
            </w:r>
          </w:p>
        </w:tc>
        <w:tc>
          <w:tcPr>
            <w:tcW w:w="1407" w:type="dxa"/>
          </w:tcPr>
          <w:p w14:paraId="006FC5B2" w14:textId="637CCE4D" w:rsidR="000C4B7E" w:rsidRPr="00906645" w:rsidRDefault="000C4B7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1297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pPrChange w:id="1298" w:author="Helene Marsh [2]" w:date="2022-04-27T14:30:00Z">
                <w:pPr>
                  <w:pStyle w:val="TableParagraph"/>
                  <w:spacing w:line="249" w:lineRule="auto"/>
                  <w:ind w:right="110"/>
                </w:pPr>
              </w:pPrChange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29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Relevant government agencies,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1300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1301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>intergovern</w:t>
            </w:r>
            <w:ins w:id="1302" w:author="Helene Marsh [2]" w:date="2022-04-25T10:56:00Z">
              <w:r w:rsidRPr="00906645">
                <w:rPr>
                  <w:rFonts w:ascii="Arial" w:hAnsi="Arial" w:cs="Arial"/>
                  <w:spacing w:val="-1"/>
                  <w:w w:val="105"/>
                  <w:sz w:val="20"/>
                  <w:szCs w:val="20"/>
                  <w:rPrChange w:id="1303" w:author="Helene Marsh" w:date="2022-04-30T11:58:00Z">
                    <w:rPr>
                      <w:rFonts w:ascii="Arial Narrow" w:hAnsi="Arial Narrow"/>
                      <w:spacing w:val="-1"/>
                      <w:w w:val="105"/>
                      <w:sz w:val="20"/>
                      <w:szCs w:val="20"/>
                    </w:rPr>
                  </w:rPrChange>
                </w:rPr>
                <w:t>-</w:t>
              </w:r>
            </w:ins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1304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 xml:space="preserve">mental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30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 non-governmental</w:t>
            </w:r>
            <w:r w:rsidRPr="00906645">
              <w:rPr>
                <w:rFonts w:ascii="Arial" w:hAnsi="Arial" w:cs="Arial"/>
                <w:spacing w:val="-45"/>
                <w:w w:val="105"/>
                <w:sz w:val="20"/>
                <w:szCs w:val="20"/>
                <w:rPrChange w:id="1306" w:author="Helene Marsh" w:date="2022-04-30T11:58:00Z">
                  <w:rPr>
                    <w:rFonts w:ascii="Arial Narrow" w:hAnsi="Arial Narrow"/>
                    <w:spacing w:val="-4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30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organizations, universities and research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1308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30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institutions,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1310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del w:id="1311" w:author="Helene Marsh [2]" w:date="2022-04-27T14:30:00Z">
              <w:r w:rsidRPr="00906645" w:rsidDel="00E916BF">
                <w:rPr>
                  <w:rFonts w:ascii="Arial" w:hAnsi="Arial" w:cs="Arial"/>
                  <w:w w:val="105"/>
                  <w:sz w:val="20"/>
                  <w:szCs w:val="20"/>
                  <w:rPrChange w:id="1312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scientists</w:delText>
              </w:r>
              <w:r w:rsidRPr="00906645" w:rsidDel="00E916BF">
                <w:rPr>
                  <w:rFonts w:ascii="Arial" w:hAnsi="Arial" w:cs="Arial"/>
                  <w:spacing w:val="-7"/>
                  <w:w w:val="105"/>
                  <w:sz w:val="20"/>
                  <w:szCs w:val="20"/>
                  <w:rPrChange w:id="1313" w:author="Helene Marsh" w:date="2022-04-30T11:58:00Z">
                    <w:rPr>
                      <w:rFonts w:ascii="Arial Narrow" w:hAnsi="Arial Narrow"/>
                      <w:spacing w:val="-7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906645">
              <w:rPr>
                <w:rFonts w:ascii="Arial" w:hAnsi="Arial" w:cs="Arial"/>
                <w:w w:val="105"/>
                <w:sz w:val="20"/>
                <w:szCs w:val="20"/>
                <w:rPrChange w:id="131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9"/>
                <w:w w:val="105"/>
                <w:sz w:val="20"/>
                <w:szCs w:val="20"/>
                <w:rPrChange w:id="1315" w:author="Helene Marsh" w:date="2022-04-30T11:58:00Z">
                  <w:rPr>
                    <w:rFonts w:ascii="Arial Narrow" w:hAnsi="Arial Narrow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31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researchers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1317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31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44"/>
                <w:w w:val="105"/>
                <w:sz w:val="20"/>
                <w:szCs w:val="20"/>
                <w:rPrChange w:id="1319" w:author="Helene Marsh" w:date="2022-04-30T11:58:00Z">
                  <w:rPr>
                    <w:rFonts w:ascii="Arial Narrow" w:hAnsi="Arial Narrow"/>
                    <w:spacing w:val="-4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32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community-based</w:t>
            </w:r>
            <w:r w:rsidRPr="00906645">
              <w:rPr>
                <w:rFonts w:ascii="Arial" w:hAnsi="Arial" w:cs="Arial"/>
                <w:spacing w:val="-2"/>
                <w:w w:val="105"/>
                <w:sz w:val="20"/>
                <w:szCs w:val="20"/>
                <w:rPrChange w:id="1321" w:author="Helene Marsh" w:date="2022-04-30T11:58:00Z">
                  <w:rPr>
                    <w:rFonts w:ascii="Arial Narrow" w:hAnsi="Arial Narrow"/>
                    <w:spacing w:val="-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32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organizations</w:t>
            </w:r>
            <w:ins w:id="1323" w:author="Helene Marsh" w:date="2022-05-01T10:25:00Z">
              <w:r w:rsidR="00D27546">
                <w:rPr>
                  <w:rFonts w:ascii="Arial" w:hAnsi="Arial" w:cs="Arial"/>
                  <w:w w:val="105"/>
                  <w:sz w:val="20"/>
                  <w:szCs w:val="20"/>
                </w:rPr>
                <w:t xml:space="preserve">, especially traditional elders </w:t>
              </w:r>
            </w:ins>
          </w:p>
        </w:tc>
        <w:tc>
          <w:tcPr>
            <w:tcW w:w="1418" w:type="dxa"/>
          </w:tcPr>
          <w:p w14:paraId="20B96B15" w14:textId="32D8C840" w:rsidR="000C4B7E" w:rsidRPr="00906645" w:rsidRDefault="00FC2BBA">
            <w:pPr>
              <w:pStyle w:val="TableParagraph"/>
              <w:ind w:left="0"/>
              <w:rPr>
                <w:rFonts w:ascii="Arial" w:hAnsi="Arial" w:cs="Arial"/>
                <w:w w:val="105"/>
                <w:sz w:val="20"/>
                <w:szCs w:val="20"/>
                <w:rPrChange w:id="132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pPrChange w:id="1325" w:author="Helene Marsh [2]" w:date="2022-04-25T11:29:00Z">
                <w:pPr>
                  <w:pStyle w:val="TableParagraph"/>
                  <w:spacing w:line="249" w:lineRule="auto"/>
                  <w:ind w:left="91" w:right="395"/>
                </w:pPr>
              </w:pPrChange>
            </w:pPr>
            <w:ins w:id="1326" w:author="Helene Marsh [2]" w:date="2022-04-25T11:58:00Z"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1327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Traditional s</w:t>
              </w:r>
            </w:ins>
            <w:del w:id="1328" w:author="Helene Marsh [2]" w:date="2022-04-25T11:58:00Z">
              <w:r w:rsidR="000C4B7E" w:rsidRPr="00906645" w:rsidDel="00FC2BBA">
                <w:rPr>
                  <w:rFonts w:ascii="Arial" w:hAnsi="Arial" w:cs="Arial"/>
                  <w:w w:val="105"/>
                  <w:sz w:val="20"/>
                  <w:szCs w:val="20"/>
                  <w:rPrChange w:id="1329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S</w:delText>
              </w:r>
            </w:del>
            <w:r w:rsidR="000C4B7E" w:rsidRPr="00906645">
              <w:rPr>
                <w:rFonts w:ascii="Arial" w:hAnsi="Arial" w:cs="Arial"/>
                <w:w w:val="105"/>
                <w:sz w:val="20"/>
                <w:szCs w:val="20"/>
                <w:rPrChange w:id="133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ubsist-</w:t>
            </w:r>
          </w:p>
          <w:p w14:paraId="5AFFE693" w14:textId="0D310312" w:rsidR="000C4B7E" w:rsidRPr="00906645" w:rsidRDefault="000C4B7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1331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pPrChange w:id="1332" w:author="Helene Marsh [2]" w:date="2022-04-25T11:29:00Z">
                <w:pPr>
                  <w:pStyle w:val="TableParagraph"/>
                  <w:spacing w:line="249" w:lineRule="auto"/>
                  <w:ind w:left="91" w:right="395"/>
                </w:pPr>
              </w:pPrChange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33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ence</w:t>
            </w:r>
            <w:r w:rsidRPr="00906645">
              <w:rPr>
                <w:rFonts w:ascii="Arial" w:hAnsi="Arial" w:cs="Arial"/>
                <w:spacing w:val="-5"/>
                <w:w w:val="105"/>
                <w:sz w:val="20"/>
                <w:szCs w:val="20"/>
                <w:rPrChange w:id="1334" w:author="Helene Marsh" w:date="2022-04-30T11:58:00Z">
                  <w:rPr>
                    <w:rFonts w:ascii="Arial Narrow" w:hAnsi="Arial Narrow"/>
                    <w:spacing w:val="-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33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1336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33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customary</w:t>
            </w:r>
            <w:r w:rsidRPr="00906645">
              <w:rPr>
                <w:rFonts w:ascii="Arial" w:hAnsi="Arial" w:cs="Arial"/>
                <w:spacing w:val="-9"/>
                <w:w w:val="105"/>
                <w:sz w:val="20"/>
                <w:szCs w:val="20"/>
                <w:rPrChange w:id="1338" w:author="Helene Marsh" w:date="2022-04-30T11:58:00Z">
                  <w:rPr>
                    <w:rFonts w:ascii="Arial Narrow" w:hAnsi="Arial Narrow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33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use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1340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34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is</w:t>
            </w:r>
            <w:r w:rsidRPr="00906645">
              <w:rPr>
                <w:rFonts w:ascii="Arial" w:hAnsi="Arial" w:cs="Arial"/>
                <w:spacing w:val="-5"/>
                <w:w w:val="105"/>
                <w:sz w:val="20"/>
                <w:szCs w:val="20"/>
                <w:rPrChange w:id="1342" w:author="Helene Marsh" w:date="2022-04-30T11:58:00Z">
                  <w:rPr>
                    <w:rFonts w:ascii="Arial Narrow" w:hAnsi="Arial Narrow"/>
                    <w:spacing w:val="-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ins w:id="1343" w:author="Helene Marsh" w:date="2022-04-30T11:35:00Z">
              <w:r w:rsidR="004D071D" w:rsidRPr="00906645">
                <w:rPr>
                  <w:rFonts w:ascii="Arial" w:hAnsi="Arial" w:cs="Arial"/>
                  <w:spacing w:val="-5"/>
                  <w:w w:val="105"/>
                  <w:sz w:val="20"/>
                  <w:szCs w:val="20"/>
                </w:rPr>
                <w:t xml:space="preserve">monitored in a culturally appropriate way and </w:t>
              </w:r>
            </w:ins>
            <w:r w:rsidRPr="00906645">
              <w:rPr>
                <w:rFonts w:ascii="Arial" w:hAnsi="Arial" w:cs="Arial"/>
                <w:w w:val="105"/>
                <w:sz w:val="20"/>
                <w:szCs w:val="20"/>
                <w:rPrChange w:id="134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managed</w:t>
            </w:r>
            <w:r w:rsidRPr="00906645">
              <w:rPr>
                <w:rFonts w:ascii="Arial" w:hAnsi="Arial" w:cs="Arial"/>
                <w:spacing w:val="-44"/>
                <w:w w:val="105"/>
                <w:sz w:val="20"/>
                <w:szCs w:val="20"/>
                <w:rPrChange w:id="1345" w:author="Helene Marsh" w:date="2022-04-30T11:58:00Z">
                  <w:rPr>
                    <w:rFonts w:ascii="Arial Narrow" w:hAnsi="Arial Narrow"/>
                    <w:spacing w:val="-4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34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sustainably</w:t>
            </w:r>
          </w:p>
        </w:tc>
        <w:tc>
          <w:tcPr>
            <w:tcW w:w="6804" w:type="dxa"/>
          </w:tcPr>
          <w:p w14:paraId="263D817C" w14:textId="30112FD5" w:rsidR="000C4B7E" w:rsidRPr="00906645" w:rsidRDefault="000C4B7E" w:rsidP="00FC2BBA">
            <w:pPr>
              <w:widowControl/>
              <w:adjustRightInd w:val="0"/>
              <w:ind w:left="340" w:hanging="340"/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1347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</w:pPr>
            <w:r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1348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>a)Assess the level</w:t>
            </w:r>
            <w:ins w:id="1349" w:author="Helene Marsh [2]" w:date="2022-04-27T14:42:00Z">
              <w:r w:rsidR="00C9320B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350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>s</w:t>
              </w:r>
            </w:ins>
            <w:r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1351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>, location</w:t>
            </w:r>
            <w:ins w:id="1352" w:author="Helene Marsh [2]" w:date="2022-04-27T14:43:00Z">
              <w:r w:rsidR="00C9320B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353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>s</w:t>
              </w:r>
            </w:ins>
            <w:r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1354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 xml:space="preserve"> and impact</w:t>
            </w:r>
            <w:ins w:id="1355" w:author="Helene Marsh [2]" w:date="2022-04-27T14:43:00Z">
              <w:r w:rsidR="00C9320B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356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>s</w:t>
              </w:r>
            </w:ins>
            <w:r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1357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 xml:space="preserve"> of </w:t>
            </w:r>
            <w:ins w:id="1358" w:author="Helene Marsh [2]" w:date="2022-04-25T11:57:00Z">
              <w:r w:rsidR="00FC2BBA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359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 xml:space="preserve">traditional </w:t>
              </w:r>
            </w:ins>
            <w:r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1360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>subsistence and customary use o</w:t>
            </w:r>
            <w:ins w:id="1361" w:author="Helene Marsh [2]" w:date="2022-04-25T11:57:00Z">
              <w:r w:rsidR="00FC2BBA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362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>f</w:t>
              </w:r>
            </w:ins>
            <w:del w:id="1363" w:author="Helene Marsh [2]" w:date="2022-04-25T11:57:00Z">
              <w:r w:rsidRPr="00906645" w:rsidDel="00FC2BBA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364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delText>n</w:delText>
              </w:r>
            </w:del>
            <w:r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1365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 xml:space="preserve"> dugongs at ecologically and culturally relevant scales using culturally appropriate techniques </w:t>
            </w:r>
          </w:p>
          <w:p w14:paraId="209D48BE" w14:textId="23D7CA6B" w:rsidR="000C4B7E" w:rsidRPr="00906645" w:rsidDel="00C9320B" w:rsidRDefault="000C4B7E">
            <w:pPr>
              <w:widowControl/>
              <w:adjustRightInd w:val="0"/>
              <w:ind w:left="340" w:hanging="340"/>
              <w:rPr>
                <w:del w:id="1366" w:author="Helene Marsh [2]" w:date="2022-04-27T14:45:00Z"/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1367" w:author="Helene Marsh" w:date="2022-04-30T11:58:00Z">
                  <w:rPr>
                    <w:del w:id="1368" w:author="Helene Marsh [2]" w:date="2022-04-27T14:45:00Z"/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</w:pPr>
            <w:r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1369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 xml:space="preserve">b) Reduce as much as possible all other human impacts on dugongs and their habitats in areas that </w:t>
            </w:r>
            <w:del w:id="1370" w:author="Helene Marsh" w:date="2022-04-29T12:02:00Z">
              <w:r w:rsidRPr="00906645" w:rsidDel="002D11C1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371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delText xml:space="preserve">sustain </w:delText>
              </w:r>
            </w:del>
            <w:ins w:id="1372" w:author="Helene Marsh" w:date="2022-04-29T12:02:00Z">
              <w:r w:rsidR="002D11C1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</w:rPr>
                <w:t xml:space="preserve">allow </w:t>
              </w:r>
            </w:ins>
            <w:ins w:id="1373" w:author="Helene Marsh [2]" w:date="2022-04-25T11:59:00Z">
              <w:r w:rsidR="00FC2BBA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374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 xml:space="preserve">traditional </w:t>
              </w:r>
            </w:ins>
            <w:r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1375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>subsistence and customary use</w:t>
            </w:r>
          </w:p>
          <w:p w14:paraId="4CFC5A91" w14:textId="0828ED76" w:rsidR="000C4B7E" w:rsidRPr="00906645" w:rsidRDefault="000C4B7E">
            <w:pPr>
              <w:widowControl/>
              <w:adjustRightInd w:val="0"/>
              <w:ind w:left="340" w:hanging="340"/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1376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</w:pPr>
            <w:del w:id="1377" w:author="Helene Marsh [2]" w:date="2022-04-27T14:45:00Z">
              <w:r w:rsidRPr="00906645" w:rsidDel="00C9320B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378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delText>c) Determine the cultural and provisioning services provided by the legal harvest of dugongs</w:delText>
              </w:r>
            </w:del>
            <w:del w:id="1379" w:author="Helene Marsh [2]" w:date="2022-04-27T14:43:00Z">
              <w:r w:rsidRPr="00906645" w:rsidDel="00C9320B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380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delText xml:space="preserve"> dugongs</w:delText>
              </w:r>
            </w:del>
            <w:del w:id="1381" w:author="Helene Marsh [2]" w:date="2022-04-27T14:45:00Z">
              <w:r w:rsidRPr="00906645" w:rsidDel="00C9320B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382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delText xml:space="preserve"> </w:delText>
              </w:r>
            </w:del>
          </w:p>
          <w:p w14:paraId="021CE686" w14:textId="36636E06" w:rsidR="000C4B7E" w:rsidRPr="00906645" w:rsidRDefault="00C9320B">
            <w:pPr>
              <w:widowControl/>
              <w:adjustRightInd w:val="0"/>
              <w:ind w:left="340" w:hanging="340"/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1383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</w:pPr>
            <w:ins w:id="1384" w:author="Helene Marsh [2]" w:date="2022-04-27T14:46:00Z">
              <w:r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385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>c</w:t>
              </w:r>
            </w:ins>
            <w:del w:id="1386" w:author="Helene Marsh [2]" w:date="2022-04-27T14:46:00Z">
              <w:r w:rsidR="000C4B7E" w:rsidRPr="00906645" w:rsidDel="00C9320B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387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delText>d</w:delText>
              </w:r>
            </w:del>
            <w:r w:rsidR="000C4B7E"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1388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 xml:space="preserve">) Work with relevant local communities to </w:t>
            </w:r>
            <w:ins w:id="1389" w:author="Helene Marsh [2]" w:date="2022-04-25T11:59:00Z">
              <w:r w:rsidR="00FC2BBA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390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>e</w:t>
              </w:r>
            </w:ins>
            <w:r w:rsidR="000C4B7E"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1391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 xml:space="preserve">stablish culturally appropriate management programmes to ensure that </w:t>
            </w:r>
            <w:ins w:id="1392" w:author="Helene Marsh [2]" w:date="2022-04-27T14:44:00Z">
              <w:r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393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 xml:space="preserve">traditional </w:t>
              </w:r>
            </w:ins>
            <w:r w:rsidR="000C4B7E"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1394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>subsistence and customary use is sustainable</w:t>
            </w:r>
            <w:ins w:id="1395" w:author="Helene Marsh" w:date="2022-04-29T12:03:00Z">
              <w:r w:rsidR="002D11C1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</w:rPr>
                <w:t xml:space="preserve">, </w:t>
              </w:r>
            </w:ins>
            <w:del w:id="1396" w:author="Helene Marsh" w:date="2022-04-29T12:03:00Z">
              <w:r w:rsidR="000C4B7E" w:rsidRPr="00906645" w:rsidDel="002D11C1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397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delText xml:space="preserve">, </w:delText>
              </w:r>
            </w:del>
            <w:r w:rsidR="000C4B7E"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1398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>taking account of cultural practices and the temporal and spatial variability of dugong reproductive rates and other impacts on the species in a precautionary manner</w:t>
            </w:r>
          </w:p>
          <w:p w14:paraId="29C44287" w14:textId="19D62C63" w:rsidR="000C4B7E" w:rsidRPr="00906645" w:rsidRDefault="00C9320B">
            <w:pPr>
              <w:widowControl/>
              <w:adjustRightInd w:val="0"/>
              <w:ind w:left="340" w:hanging="340"/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1399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</w:pPr>
            <w:ins w:id="1400" w:author="Helene Marsh [2]" w:date="2022-04-27T14:46:00Z">
              <w:r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401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>d</w:t>
              </w:r>
            </w:ins>
            <w:del w:id="1402" w:author="Helene Marsh [2]" w:date="2022-04-27T14:46:00Z">
              <w:r w:rsidR="000C4B7E" w:rsidRPr="00906645" w:rsidDel="00C9320B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403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delText>e</w:delText>
              </w:r>
            </w:del>
            <w:r w:rsidR="000C4B7E"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1404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>) Ensure that such programmes do not have adverse unintended consequences (e.g., increase use of other threatened species such as marine turtles)</w:t>
            </w:r>
          </w:p>
          <w:p w14:paraId="485F71EE" w14:textId="25955925" w:rsidR="000C4B7E" w:rsidRPr="00906645" w:rsidRDefault="00C9320B">
            <w:pPr>
              <w:widowControl/>
              <w:adjustRightInd w:val="0"/>
              <w:ind w:left="340" w:hanging="340"/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1405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</w:pPr>
            <w:ins w:id="1406" w:author="Helene Marsh [2]" w:date="2022-04-27T14:46:00Z">
              <w:r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407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>e</w:t>
              </w:r>
            </w:ins>
            <w:del w:id="1408" w:author="Helene Marsh [2]" w:date="2022-04-27T14:46:00Z">
              <w:r w:rsidR="000C4B7E" w:rsidRPr="00906645" w:rsidDel="00C9320B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409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delText>f</w:delText>
              </w:r>
            </w:del>
            <w:r w:rsidR="000C4B7E"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1410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>) Work with local communities to develop culturally</w:t>
            </w:r>
            <w:ins w:id="1411" w:author="Helene Marsh" w:date="2022-04-30T14:29:00Z">
              <w:r w:rsidR="00E91ADB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</w:rPr>
                <w:t xml:space="preserve"> </w:t>
              </w:r>
            </w:ins>
            <w:del w:id="1412" w:author="Helene Marsh" w:date="2022-04-30T14:29:00Z">
              <w:r w:rsidR="000C4B7E" w:rsidRPr="00906645" w:rsidDel="00E91ADB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413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delText>-</w:delText>
              </w:r>
            </w:del>
            <w:r w:rsidR="000C4B7E"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1414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 xml:space="preserve">appropriate alternative means of subsistence in areas where the </w:t>
            </w:r>
            <w:ins w:id="1415" w:author="Helene Marsh [2]" w:date="2022-04-25T11:59:00Z">
              <w:r w:rsidR="00FC2BBA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416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 xml:space="preserve">traditional </w:t>
              </w:r>
            </w:ins>
            <w:r w:rsidR="000C4B7E"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1417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>subsistence and customary use of dugong</w:t>
            </w:r>
            <w:ins w:id="1418" w:author="Helene Marsh [2]" w:date="2022-04-25T16:07:00Z">
              <w:r w:rsidR="002A4332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419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>s</w:t>
              </w:r>
            </w:ins>
            <w:r w:rsidR="000C4B7E"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1420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 xml:space="preserve"> is permitted to alleviate adverse social and cultural impacts</w:t>
            </w:r>
          </w:p>
          <w:p w14:paraId="471D4F1C" w14:textId="6F342AD2" w:rsidR="000C4B7E" w:rsidRPr="00906645" w:rsidRDefault="00C9320B">
            <w:pPr>
              <w:widowControl/>
              <w:adjustRightInd w:val="0"/>
              <w:ind w:left="340" w:hanging="340"/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1421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</w:pPr>
            <w:ins w:id="1422" w:author="Helene Marsh [2]" w:date="2022-04-27T14:46:00Z">
              <w:r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423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>f</w:t>
              </w:r>
            </w:ins>
            <w:del w:id="1424" w:author="Helene Marsh [2]" w:date="2022-04-27T14:46:00Z">
              <w:r w:rsidR="000C4B7E" w:rsidRPr="00906645" w:rsidDel="00C9320B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425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delText>g</w:delText>
              </w:r>
            </w:del>
            <w:r w:rsidR="000C4B7E"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1426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 xml:space="preserve">) Negotiate, where appropriate, management agreements on the sustainable level of </w:t>
            </w:r>
            <w:ins w:id="1427" w:author="Helene Marsh [2]" w:date="2022-04-25T11:59:00Z">
              <w:r w:rsidR="00FC2BBA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428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 xml:space="preserve">traditional </w:t>
              </w:r>
            </w:ins>
            <w:r w:rsidR="000C4B7E"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1429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 xml:space="preserve">subsistence and customary use where it is permitted, in consultation with other concerned </w:t>
            </w:r>
            <w:ins w:id="1430" w:author="Helene Marsh" w:date="2022-04-29T12:03:00Z">
              <w:r w:rsidR="002D11C1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</w:rPr>
                <w:t xml:space="preserve">Range </w:t>
              </w:r>
            </w:ins>
            <w:r w:rsidR="000C4B7E"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1431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 xml:space="preserve">States, to ensure that such use does not undermine </w:t>
            </w:r>
            <w:ins w:id="1432" w:author="Helene Marsh" w:date="2022-05-01T10:26:00Z">
              <w:r w:rsidR="000E5ADC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</w:rPr>
                <w:t xml:space="preserve">traditional </w:t>
              </w:r>
            </w:ins>
            <w:r w:rsidR="000C4B7E"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1433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>conservation efforts</w:t>
            </w:r>
          </w:p>
          <w:p w14:paraId="4A70CCCC" w14:textId="3D866135" w:rsidR="000C4B7E" w:rsidRPr="00906645" w:rsidRDefault="00C9320B">
            <w:pPr>
              <w:widowControl/>
              <w:adjustRightInd w:val="0"/>
              <w:ind w:left="340" w:hanging="340"/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1434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</w:pPr>
            <w:ins w:id="1435" w:author="Helene Marsh [2]" w:date="2022-04-27T14:46:00Z">
              <w:r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436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>g</w:t>
              </w:r>
            </w:ins>
            <w:del w:id="1437" w:author="Helene Marsh [2]" w:date="2022-04-27T14:46:00Z">
              <w:r w:rsidR="000C4B7E" w:rsidRPr="00906645" w:rsidDel="00C9320B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438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delText>h</w:delText>
              </w:r>
            </w:del>
            <w:r w:rsidR="000C4B7E"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1439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 xml:space="preserve">) Ensure that the management of other species (including fisheries) does not have adverse unintended consequences on the </w:t>
            </w:r>
            <w:ins w:id="1440" w:author="Helene Marsh [2]" w:date="2022-04-27T14:45:00Z">
              <w:r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441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 xml:space="preserve">traditional </w:t>
              </w:r>
            </w:ins>
            <w:r w:rsidR="000C4B7E" w:rsidRPr="00906645">
              <w:rPr>
                <w:rFonts w:ascii="Arial" w:eastAsiaTheme="minorHAnsi" w:hAnsi="Arial" w:cs="Arial"/>
                <w:i/>
                <w:iCs/>
                <w:sz w:val="20"/>
                <w:szCs w:val="20"/>
                <w:lang w:val="en-AU"/>
                <w:rPrChange w:id="1442" w:author="Helene Marsh" w:date="2022-04-30T11:58:00Z">
                  <w:rPr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  <w:t>customary use of dugongs where it is permitted</w:t>
            </w:r>
          </w:p>
        </w:tc>
      </w:tr>
    </w:tbl>
    <w:p w14:paraId="0D7035A7" w14:textId="545E2F72" w:rsidR="009E1175" w:rsidRPr="00906645" w:rsidRDefault="009E1175" w:rsidP="00A975D7">
      <w:pPr>
        <w:rPr>
          <w:rFonts w:ascii="Arial" w:hAnsi="Arial" w:cs="Arial"/>
          <w:b/>
          <w:sz w:val="20"/>
          <w:szCs w:val="20"/>
          <w:rPrChange w:id="1443" w:author="Helene Marsh" w:date="2022-04-30T11:58:00Z">
            <w:rPr>
              <w:rFonts w:ascii="Arial Narrow" w:hAnsi="Arial Narrow"/>
              <w:b/>
              <w:sz w:val="20"/>
              <w:szCs w:val="20"/>
            </w:rPr>
          </w:rPrChange>
        </w:rPr>
      </w:pPr>
    </w:p>
    <w:p w14:paraId="3C4F1E21" w14:textId="77777777" w:rsidR="009E1175" w:rsidRPr="00906645" w:rsidRDefault="009E1175">
      <w:pPr>
        <w:widowControl/>
        <w:autoSpaceDE/>
        <w:autoSpaceDN/>
        <w:rPr>
          <w:rFonts w:ascii="Arial" w:hAnsi="Arial" w:cs="Arial"/>
          <w:b/>
          <w:sz w:val="20"/>
          <w:szCs w:val="20"/>
          <w:rPrChange w:id="1444" w:author="Helene Marsh" w:date="2022-04-30T11:58:00Z">
            <w:rPr>
              <w:rFonts w:ascii="Arial Narrow" w:hAnsi="Arial Narrow"/>
              <w:b/>
              <w:sz w:val="20"/>
              <w:szCs w:val="20"/>
            </w:rPr>
          </w:rPrChange>
        </w:rPr>
        <w:pPrChange w:id="1445" w:author="Helene Marsh [2]" w:date="2022-04-25T11:29:00Z">
          <w:pPr>
            <w:widowControl/>
            <w:autoSpaceDE/>
            <w:autoSpaceDN/>
            <w:spacing w:after="160" w:line="259" w:lineRule="auto"/>
          </w:pPr>
        </w:pPrChange>
      </w:pPr>
      <w:r w:rsidRPr="00906645">
        <w:rPr>
          <w:rFonts w:ascii="Arial" w:hAnsi="Arial" w:cs="Arial"/>
          <w:b/>
          <w:sz w:val="20"/>
          <w:szCs w:val="20"/>
          <w:rPrChange w:id="1446" w:author="Helene Marsh" w:date="2022-04-30T11:58:00Z">
            <w:rPr>
              <w:rFonts w:ascii="Arial Narrow" w:hAnsi="Arial Narrow"/>
              <w:b/>
              <w:sz w:val="20"/>
              <w:szCs w:val="20"/>
            </w:rPr>
          </w:rPrChange>
        </w:rPr>
        <w:br w:type="page"/>
      </w:r>
    </w:p>
    <w:p w14:paraId="7E9C7C6C" w14:textId="4D82063C" w:rsidR="007B0FC9" w:rsidRPr="00906645" w:rsidDel="00F44EA8" w:rsidRDefault="007B0FC9" w:rsidP="00A975D7">
      <w:pPr>
        <w:rPr>
          <w:del w:id="1447" w:author="Helene Marsh [2]" w:date="2022-04-29T12:12:00Z"/>
          <w:rFonts w:ascii="Arial" w:hAnsi="Arial" w:cs="Arial"/>
          <w:b/>
          <w:sz w:val="20"/>
          <w:szCs w:val="20"/>
          <w:rPrChange w:id="1448" w:author="Helene Marsh" w:date="2022-04-30T11:58:00Z">
            <w:rPr>
              <w:del w:id="1449" w:author="Helene Marsh [2]" w:date="2022-04-29T12:12:00Z"/>
              <w:rFonts w:ascii="Arial Narrow" w:hAnsi="Arial Narrow"/>
              <w:b/>
              <w:sz w:val="20"/>
              <w:szCs w:val="20"/>
            </w:rPr>
          </w:rPrChange>
        </w:rPr>
      </w:pPr>
    </w:p>
    <w:p w14:paraId="24C709D5" w14:textId="4C12999A" w:rsidR="007B0FC9" w:rsidRPr="00906645" w:rsidDel="00F44EA8" w:rsidRDefault="007B0FC9" w:rsidP="00A975D7">
      <w:pPr>
        <w:pStyle w:val="BodyText"/>
        <w:ind w:firstLine="0"/>
        <w:rPr>
          <w:del w:id="1450" w:author="Helene Marsh [2]" w:date="2022-04-29T12:12:00Z"/>
          <w:rFonts w:ascii="Arial" w:hAnsi="Arial" w:cs="Arial"/>
          <w:b/>
          <w:i w:val="0"/>
          <w:sz w:val="20"/>
          <w:szCs w:val="20"/>
          <w:rPrChange w:id="1451" w:author="Helene Marsh" w:date="2022-04-30T11:58:00Z">
            <w:rPr>
              <w:del w:id="1452" w:author="Helene Marsh [2]" w:date="2022-04-29T12:12:00Z"/>
              <w:rFonts w:ascii="Arial Narrow" w:hAnsi="Arial Narrow"/>
              <w:b/>
              <w:i w:val="0"/>
              <w:sz w:val="20"/>
              <w:szCs w:val="20"/>
            </w:rPr>
          </w:rPrChange>
        </w:rPr>
      </w:pPr>
    </w:p>
    <w:p w14:paraId="02D0F2C5" w14:textId="2F6826FB" w:rsidR="007B0FC9" w:rsidRPr="00906645" w:rsidDel="00F44EA8" w:rsidRDefault="007B0FC9" w:rsidP="00A975D7">
      <w:pPr>
        <w:pStyle w:val="BodyText"/>
        <w:ind w:firstLine="0"/>
        <w:rPr>
          <w:del w:id="1453" w:author="Helene Marsh [2]" w:date="2022-04-29T12:12:00Z"/>
          <w:rFonts w:ascii="Arial" w:hAnsi="Arial" w:cs="Arial"/>
          <w:b/>
          <w:i w:val="0"/>
          <w:sz w:val="20"/>
          <w:szCs w:val="20"/>
          <w:rPrChange w:id="1454" w:author="Helene Marsh" w:date="2022-04-30T11:58:00Z">
            <w:rPr>
              <w:del w:id="1455" w:author="Helene Marsh [2]" w:date="2022-04-29T12:12:00Z"/>
              <w:rFonts w:ascii="Arial Narrow" w:hAnsi="Arial Narrow"/>
              <w:b/>
              <w:i w:val="0"/>
              <w:sz w:val="20"/>
              <w:szCs w:val="20"/>
            </w:rPr>
          </w:rPrChange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  <w:tblPrChange w:id="1456" w:author="Helene Marsh [2]" w:date="2022-04-25T12:13:00Z">
          <w:tblPr>
            <w:tblW w:w="0" w:type="auto"/>
            <w:tblInd w:w="130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CellMar>
              <w:left w:w="0" w:type="dxa"/>
              <w:right w:w="0" w:type="dxa"/>
            </w:tblCellMar>
            <w:tblLook w:val="01E0" w:firstRow="1" w:lastRow="1" w:firstColumn="1" w:lastColumn="1" w:noHBand="0" w:noVBand="0"/>
          </w:tblPr>
        </w:tblPrChange>
      </w:tblPr>
      <w:tblGrid>
        <w:gridCol w:w="1708"/>
        <w:gridCol w:w="1418"/>
        <w:gridCol w:w="850"/>
        <w:gridCol w:w="1559"/>
        <w:gridCol w:w="1418"/>
        <w:gridCol w:w="6804"/>
        <w:tblGridChange w:id="1457">
          <w:tblGrid>
            <w:gridCol w:w="1708"/>
            <w:gridCol w:w="1418"/>
            <w:gridCol w:w="850"/>
            <w:gridCol w:w="1559"/>
            <w:gridCol w:w="1418"/>
            <w:gridCol w:w="6804"/>
          </w:tblGrid>
        </w:tblGridChange>
      </w:tblGrid>
      <w:tr w:rsidR="007B0FC9" w:rsidRPr="00906645" w14:paraId="44317311" w14:textId="5567FEB5" w:rsidTr="00C70DEF">
        <w:trPr>
          <w:trHeight w:val="440"/>
          <w:trPrChange w:id="1458" w:author="Helene Marsh [2]" w:date="2022-04-25T12:13:00Z">
            <w:trPr>
              <w:trHeight w:val="753"/>
            </w:trPr>
          </w:trPrChange>
        </w:trPr>
        <w:tc>
          <w:tcPr>
            <w:tcW w:w="13757" w:type="dxa"/>
            <w:gridSpan w:val="6"/>
            <w:shd w:val="clear" w:color="auto" w:fill="E6E6E6"/>
            <w:tcPrChange w:id="1459" w:author="Helene Marsh [2]" w:date="2022-04-25T12:13:00Z">
              <w:tcPr>
                <w:tcW w:w="13757" w:type="dxa"/>
                <w:gridSpan w:val="6"/>
                <w:shd w:val="clear" w:color="auto" w:fill="E6E6E6"/>
              </w:tcPr>
            </w:tcPrChange>
          </w:tcPr>
          <w:p w14:paraId="11A34477" w14:textId="41789011" w:rsidR="007B0FC9" w:rsidRPr="00906645" w:rsidRDefault="007B0FC9" w:rsidP="00A975D7">
            <w:pPr>
              <w:pStyle w:val="TableParagraph"/>
              <w:ind w:left="0"/>
              <w:rPr>
                <w:rFonts w:ascii="Arial" w:hAnsi="Arial" w:cs="Arial"/>
                <w:b/>
                <w:i/>
                <w:spacing w:val="-2"/>
                <w:w w:val="105"/>
                <w:sz w:val="20"/>
                <w:szCs w:val="20"/>
                <w:rPrChange w:id="1460" w:author="Helene Marsh" w:date="2022-04-30T11:58:00Z">
                  <w:rPr>
                    <w:rFonts w:ascii="Arial Narrow" w:hAnsi="Arial Narrow"/>
                    <w:b/>
                    <w:i/>
                    <w:spacing w:val="-2"/>
                    <w:w w:val="105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i/>
                <w:spacing w:val="-2"/>
                <w:w w:val="105"/>
                <w:sz w:val="20"/>
                <w:szCs w:val="20"/>
                <w:rPrChange w:id="1461" w:author="Helene Marsh" w:date="2022-04-30T11:58:00Z">
                  <w:rPr>
                    <w:rFonts w:ascii="Arial Narrow" w:hAnsi="Arial Narrow"/>
                    <w:b/>
                    <w:i/>
                    <w:spacing w:val="-2"/>
                    <w:w w:val="105"/>
                    <w:sz w:val="20"/>
                    <w:szCs w:val="20"/>
                  </w:rPr>
                </w:rPrChange>
              </w:rPr>
              <w:t>Objective</w:t>
            </w:r>
            <w:r w:rsidRPr="00906645">
              <w:rPr>
                <w:rFonts w:ascii="Arial" w:hAnsi="Arial" w:cs="Arial"/>
                <w:b/>
                <w:i/>
                <w:spacing w:val="-12"/>
                <w:w w:val="105"/>
                <w:sz w:val="20"/>
                <w:szCs w:val="20"/>
                <w:rPrChange w:id="1462" w:author="Helene Marsh" w:date="2022-04-30T11:58:00Z">
                  <w:rPr>
                    <w:rFonts w:ascii="Arial Narrow" w:hAnsi="Arial Narrow"/>
                    <w:b/>
                    <w:i/>
                    <w:spacing w:val="-1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pacing w:val="-2"/>
                <w:w w:val="105"/>
                <w:sz w:val="20"/>
                <w:szCs w:val="20"/>
                <w:rPrChange w:id="1463" w:author="Helene Marsh" w:date="2022-04-30T11:58:00Z">
                  <w:rPr>
                    <w:rFonts w:ascii="Arial Narrow" w:hAnsi="Arial Narrow"/>
                    <w:b/>
                    <w:i/>
                    <w:spacing w:val="-2"/>
                    <w:w w:val="105"/>
                    <w:sz w:val="20"/>
                    <w:szCs w:val="20"/>
                  </w:rPr>
                </w:rPrChange>
              </w:rPr>
              <w:t>2</w:t>
            </w:r>
            <w:r w:rsidRPr="00906645">
              <w:rPr>
                <w:rFonts w:ascii="Arial" w:hAnsi="Arial" w:cs="Arial"/>
                <w:b/>
                <w:i/>
                <w:spacing w:val="-9"/>
                <w:w w:val="105"/>
                <w:sz w:val="20"/>
                <w:szCs w:val="20"/>
                <w:rPrChange w:id="1464" w:author="Helene Marsh" w:date="2022-04-30T11:58:00Z">
                  <w:rPr>
                    <w:rFonts w:ascii="Arial Narrow" w:hAnsi="Arial Narrow"/>
                    <w:b/>
                    <w:i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pacing w:val="-2"/>
                <w:w w:val="105"/>
                <w:sz w:val="20"/>
                <w:szCs w:val="20"/>
                <w:rPrChange w:id="1465" w:author="Helene Marsh" w:date="2022-04-30T11:58:00Z">
                  <w:rPr>
                    <w:rFonts w:ascii="Arial Narrow" w:hAnsi="Arial Narrow"/>
                    <w:b/>
                    <w:i/>
                    <w:spacing w:val="-2"/>
                    <w:w w:val="105"/>
                    <w:sz w:val="20"/>
                    <w:szCs w:val="20"/>
                  </w:rPr>
                </w:rPrChange>
              </w:rPr>
              <w:t>–</w:t>
            </w:r>
            <w:r w:rsidRPr="00906645">
              <w:rPr>
                <w:rFonts w:ascii="Arial" w:hAnsi="Arial" w:cs="Arial"/>
                <w:b/>
                <w:i/>
                <w:spacing w:val="-12"/>
                <w:w w:val="105"/>
                <w:sz w:val="20"/>
                <w:szCs w:val="20"/>
                <w:rPrChange w:id="1466" w:author="Helene Marsh" w:date="2022-04-30T11:58:00Z">
                  <w:rPr>
                    <w:rFonts w:ascii="Arial Narrow" w:hAnsi="Arial Narrow"/>
                    <w:b/>
                    <w:i/>
                    <w:spacing w:val="-1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pacing w:val="-2"/>
                <w:w w:val="105"/>
                <w:sz w:val="20"/>
                <w:szCs w:val="20"/>
                <w:rPrChange w:id="1467" w:author="Helene Marsh" w:date="2022-04-30T11:58:00Z">
                  <w:rPr>
                    <w:rFonts w:ascii="Arial Narrow" w:hAnsi="Arial Narrow"/>
                    <w:b/>
                    <w:i/>
                    <w:spacing w:val="-2"/>
                    <w:w w:val="105"/>
                    <w:sz w:val="20"/>
                    <w:szCs w:val="20"/>
                  </w:rPr>
                </w:rPrChange>
              </w:rPr>
              <w:t>Improve</w:t>
            </w:r>
            <w:r w:rsidRPr="00906645">
              <w:rPr>
                <w:rFonts w:ascii="Arial" w:hAnsi="Arial" w:cs="Arial"/>
                <w:b/>
                <w:i/>
                <w:spacing w:val="-9"/>
                <w:w w:val="105"/>
                <w:sz w:val="20"/>
                <w:szCs w:val="20"/>
                <w:rPrChange w:id="1468" w:author="Helene Marsh" w:date="2022-04-30T11:58:00Z">
                  <w:rPr>
                    <w:rFonts w:ascii="Arial Narrow" w:hAnsi="Arial Narrow"/>
                    <w:b/>
                    <w:i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pacing w:val="-2"/>
                <w:w w:val="105"/>
                <w:sz w:val="20"/>
                <w:szCs w:val="20"/>
                <w:rPrChange w:id="1469" w:author="Helene Marsh" w:date="2022-04-30T11:58:00Z">
                  <w:rPr>
                    <w:rFonts w:ascii="Arial Narrow" w:hAnsi="Arial Narrow"/>
                    <w:b/>
                    <w:i/>
                    <w:spacing w:val="-2"/>
                    <w:w w:val="105"/>
                    <w:sz w:val="20"/>
                    <w:szCs w:val="20"/>
                  </w:rPr>
                </w:rPrChange>
              </w:rPr>
              <w:t>our</w:t>
            </w:r>
            <w:r w:rsidRPr="00906645">
              <w:rPr>
                <w:rFonts w:ascii="Arial" w:hAnsi="Arial" w:cs="Arial"/>
                <w:b/>
                <w:i/>
                <w:spacing w:val="-9"/>
                <w:w w:val="105"/>
                <w:sz w:val="20"/>
                <w:szCs w:val="20"/>
                <w:rPrChange w:id="1470" w:author="Helene Marsh" w:date="2022-04-30T11:58:00Z">
                  <w:rPr>
                    <w:rFonts w:ascii="Arial Narrow" w:hAnsi="Arial Narrow"/>
                    <w:b/>
                    <w:i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pacing w:val="-2"/>
                <w:w w:val="105"/>
                <w:sz w:val="20"/>
                <w:szCs w:val="20"/>
                <w:rPrChange w:id="1471" w:author="Helene Marsh" w:date="2022-04-30T11:58:00Z">
                  <w:rPr>
                    <w:rFonts w:ascii="Arial Narrow" w:hAnsi="Arial Narrow"/>
                    <w:b/>
                    <w:i/>
                    <w:spacing w:val="-2"/>
                    <w:w w:val="105"/>
                    <w:sz w:val="20"/>
                    <w:szCs w:val="20"/>
                  </w:rPr>
                </w:rPrChange>
              </w:rPr>
              <w:t>understanding</w:t>
            </w:r>
            <w:r w:rsidRPr="00906645">
              <w:rPr>
                <w:rFonts w:ascii="Arial" w:hAnsi="Arial" w:cs="Arial"/>
                <w:b/>
                <w:i/>
                <w:spacing w:val="-8"/>
                <w:w w:val="105"/>
                <w:sz w:val="20"/>
                <w:szCs w:val="20"/>
                <w:rPrChange w:id="1472" w:author="Helene Marsh" w:date="2022-04-30T11:58:00Z">
                  <w:rPr>
                    <w:rFonts w:ascii="Arial Narrow" w:hAnsi="Arial Narrow"/>
                    <w:b/>
                    <w:i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pacing w:val="-2"/>
                <w:w w:val="105"/>
                <w:sz w:val="20"/>
                <w:szCs w:val="20"/>
                <w:rPrChange w:id="1473" w:author="Helene Marsh" w:date="2022-04-30T11:58:00Z">
                  <w:rPr>
                    <w:rFonts w:ascii="Arial Narrow" w:hAnsi="Arial Narrow"/>
                    <w:b/>
                    <w:i/>
                    <w:spacing w:val="-2"/>
                    <w:w w:val="105"/>
                    <w:sz w:val="20"/>
                    <w:szCs w:val="20"/>
                  </w:rPr>
                </w:rPrChange>
              </w:rPr>
              <w:t>of</w:t>
            </w:r>
            <w:r w:rsidRPr="00906645">
              <w:rPr>
                <w:rFonts w:ascii="Arial" w:hAnsi="Arial" w:cs="Arial"/>
                <w:b/>
                <w:i/>
                <w:spacing w:val="-10"/>
                <w:w w:val="105"/>
                <w:sz w:val="20"/>
                <w:szCs w:val="20"/>
                <w:rPrChange w:id="1474" w:author="Helene Marsh" w:date="2022-04-30T11:58:00Z">
                  <w:rPr>
                    <w:rFonts w:ascii="Arial Narrow" w:hAnsi="Arial Narrow"/>
                    <w:b/>
                    <w:i/>
                    <w:spacing w:val="-10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pacing w:val="-2"/>
                <w:w w:val="105"/>
                <w:sz w:val="20"/>
                <w:szCs w:val="20"/>
                <w:rPrChange w:id="1475" w:author="Helene Marsh" w:date="2022-04-30T11:58:00Z">
                  <w:rPr>
                    <w:rFonts w:ascii="Arial Narrow" w:hAnsi="Arial Narrow"/>
                    <w:b/>
                    <w:i/>
                    <w:spacing w:val="-2"/>
                    <w:w w:val="105"/>
                    <w:sz w:val="20"/>
                    <w:szCs w:val="20"/>
                  </w:rPr>
                </w:rPrChange>
              </w:rPr>
              <w:t>dugong</w:t>
            </w:r>
            <w:ins w:id="1476" w:author="Helene Marsh [2]" w:date="2022-04-25T16:07:00Z">
              <w:r w:rsidR="002A4332" w:rsidRPr="00906645">
                <w:rPr>
                  <w:rFonts w:ascii="Arial" w:hAnsi="Arial" w:cs="Arial"/>
                  <w:b/>
                  <w:i/>
                  <w:spacing w:val="-2"/>
                  <w:w w:val="105"/>
                  <w:sz w:val="20"/>
                  <w:szCs w:val="20"/>
                  <w:rPrChange w:id="1477" w:author="Helene Marsh" w:date="2022-04-30T11:58:00Z">
                    <w:rPr>
                      <w:rFonts w:ascii="Arial Narrow" w:hAnsi="Arial Narrow"/>
                      <w:b/>
                      <w:i/>
                      <w:spacing w:val="-2"/>
                      <w:w w:val="105"/>
                      <w:sz w:val="20"/>
                      <w:szCs w:val="20"/>
                    </w:rPr>
                  </w:rPrChange>
                </w:rPr>
                <w:t>s</w:t>
              </w:r>
            </w:ins>
            <w:r w:rsidRPr="00906645">
              <w:rPr>
                <w:rFonts w:ascii="Arial" w:hAnsi="Arial" w:cs="Arial"/>
                <w:b/>
                <w:i/>
                <w:spacing w:val="-8"/>
                <w:w w:val="105"/>
                <w:sz w:val="20"/>
                <w:szCs w:val="20"/>
                <w:rPrChange w:id="1478" w:author="Helene Marsh" w:date="2022-04-30T11:58:00Z">
                  <w:rPr>
                    <w:rFonts w:ascii="Arial Narrow" w:hAnsi="Arial Narrow"/>
                    <w:b/>
                    <w:i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pacing w:val="-1"/>
                <w:w w:val="105"/>
                <w:sz w:val="20"/>
                <w:szCs w:val="20"/>
                <w:rPrChange w:id="1479" w:author="Helene Marsh" w:date="2022-04-30T11:58:00Z">
                  <w:rPr>
                    <w:rFonts w:ascii="Arial Narrow" w:hAnsi="Arial Narrow"/>
                    <w:b/>
                    <w:i/>
                    <w:spacing w:val="-1"/>
                    <w:w w:val="105"/>
                    <w:sz w:val="20"/>
                    <w:szCs w:val="20"/>
                  </w:rPr>
                </w:rPrChange>
              </w:rPr>
              <w:t>through</w:t>
            </w:r>
            <w:r w:rsidRPr="00906645">
              <w:rPr>
                <w:rFonts w:ascii="Arial" w:hAnsi="Arial" w:cs="Arial"/>
                <w:b/>
                <w:i/>
                <w:spacing w:val="-10"/>
                <w:w w:val="105"/>
                <w:sz w:val="20"/>
                <w:szCs w:val="20"/>
                <w:rPrChange w:id="1480" w:author="Helene Marsh" w:date="2022-04-30T11:58:00Z">
                  <w:rPr>
                    <w:rFonts w:ascii="Arial Narrow" w:hAnsi="Arial Narrow"/>
                    <w:b/>
                    <w:i/>
                    <w:spacing w:val="-10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pacing w:val="-1"/>
                <w:w w:val="105"/>
                <w:sz w:val="20"/>
                <w:szCs w:val="20"/>
                <w:rPrChange w:id="1481" w:author="Helene Marsh" w:date="2022-04-30T11:58:00Z">
                  <w:rPr>
                    <w:rFonts w:ascii="Arial Narrow" w:hAnsi="Arial Narrow"/>
                    <w:b/>
                    <w:i/>
                    <w:spacing w:val="-1"/>
                    <w:w w:val="105"/>
                    <w:sz w:val="20"/>
                    <w:szCs w:val="20"/>
                  </w:rPr>
                </w:rPrChange>
              </w:rPr>
              <w:t>research</w:t>
            </w:r>
            <w:r w:rsidRPr="00906645">
              <w:rPr>
                <w:rFonts w:ascii="Arial" w:hAnsi="Arial" w:cs="Arial"/>
                <w:b/>
                <w:i/>
                <w:spacing w:val="-8"/>
                <w:w w:val="105"/>
                <w:sz w:val="20"/>
                <w:szCs w:val="20"/>
                <w:rPrChange w:id="1482" w:author="Helene Marsh" w:date="2022-04-30T11:58:00Z">
                  <w:rPr>
                    <w:rFonts w:ascii="Arial Narrow" w:hAnsi="Arial Narrow"/>
                    <w:b/>
                    <w:i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pacing w:val="-1"/>
                <w:w w:val="105"/>
                <w:sz w:val="20"/>
                <w:szCs w:val="20"/>
                <w:rPrChange w:id="1483" w:author="Helene Marsh" w:date="2022-04-30T11:58:00Z">
                  <w:rPr>
                    <w:rFonts w:ascii="Arial Narrow" w:hAnsi="Arial Narrow"/>
                    <w:b/>
                    <w:i/>
                    <w:spacing w:val="-1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b/>
                <w:i/>
                <w:spacing w:val="-9"/>
                <w:w w:val="105"/>
                <w:sz w:val="20"/>
                <w:szCs w:val="20"/>
                <w:rPrChange w:id="1484" w:author="Helene Marsh" w:date="2022-04-30T11:58:00Z">
                  <w:rPr>
                    <w:rFonts w:ascii="Arial Narrow" w:hAnsi="Arial Narrow"/>
                    <w:b/>
                    <w:i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pacing w:val="-1"/>
                <w:w w:val="105"/>
                <w:sz w:val="20"/>
                <w:szCs w:val="20"/>
                <w:rPrChange w:id="1485" w:author="Helene Marsh" w:date="2022-04-30T11:58:00Z">
                  <w:rPr>
                    <w:rFonts w:ascii="Arial Narrow" w:hAnsi="Arial Narrow"/>
                    <w:b/>
                    <w:i/>
                    <w:spacing w:val="-1"/>
                    <w:w w:val="105"/>
                    <w:sz w:val="20"/>
                    <w:szCs w:val="20"/>
                  </w:rPr>
                </w:rPrChange>
              </w:rPr>
              <w:t>monitoring</w:t>
            </w:r>
          </w:p>
        </w:tc>
      </w:tr>
      <w:tr w:rsidR="007B0FC9" w:rsidRPr="00906645" w14:paraId="00CF00A3" w14:textId="3F86537C" w:rsidTr="009E1175">
        <w:trPr>
          <w:trHeight w:val="506"/>
        </w:trPr>
        <w:tc>
          <w:tcPr>
            <w:tcW w:w="1708" w:type="dxa"/>
            <w:shd w:val="clear" w:color="auto" w:fill="E6E6E6"/>
          </w:tcPr>
          <w:p w14:paraId="3818363B" w14:textId="75898820" w:rsidR="007B0FC9" w:rsidRPr="00906645" w:rsidRDefault="00BE1E4B" w:rsidP="00A975D7">
            <w:pPr>
              <w:pStyle w:val="TableParagraph"/>
              <w:ind w:left="0"/>
              <w:rPr>
                <w:rFonts w:ascii="Arial" w:hAnsi="Arial" w:cs="Arial"/>
                <w:b/>
                <w:sz w:val="20"/>
                <w:szCs w:val="20"/>
                <w:rPrChange w:id="1486" w:author="Helene Marsh" w:date="2022-04-30T11:58:00Z">
                  <w:rPr>
                    <w:rFonts w:ascii="Arial Narrow" w:hAnsi="Arial Narrow"/>
                    <w:b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w w:val="105"/>
                <w:sz w:val="20"/>
                <w:szCs w:val="20"/>
                <w:rPrChange w:id="1487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  <w:t>Action</w:t>
            </w:r>
          </w:p>
        </w:tc>
        <w:tc>
          <w:tcPr>
            <w:tcW w:w="1418" w:type="dxa"/>
            <w:shd w:val="clear" w:color="auto" w:fill="E6E6E6"/>
          </w:tcPr>
          <w:p w14:paraId="5FDCB990" w14:textId="38381B07" w:rsidR="007B0FC9" w:rsidRPr="00906645" w:rsidRDefault="007B0FC9" w:rsidP="00A975D7">
            <w:pPr>
              <w:pStyle w:val="TableParagraph"/>
              <w:ind w:left="0"/>
              <w:rPr>
                <w:rFonts w:ascii="Arial" w:hAnsi="Arial" w:cs="Arial"/>
                <w:b/>
                <w:sz w:val="20"/>
                <w:szCs w:val="20"/>
                <w:rPrChange w:id="1488" w:author="Helene Marsh" w:date="2022-04-30T11:58:00Z">
                  <w:rPr>
                    <w:rFonts w:ascii="Arial Narrow" w:hAnsi="Arial Narrow"/>
                    <w:b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w w:val="105"/>
                <w:sz w:val="20"/>
                <w:szCs w:val="20"/>
                <w:rPrChange w:id="1489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  <w:t>Priority</w:t>
            </w:r>
            <w:r w:rsidR="00BE1E4B" w:rsidRPr="00906645">
              <w:rPr>
                <w:rFonts w:ascii="Arial" w:hAnsi="Arial" w:cs="Arial"/>
                <w:b/>
                <w:w w:val="105"/>
                <w:sz w:val="20"/>
                <w:szCs w:val="20"/>
                <w:rPrChange w:id="1490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w w:val="105"/>
                <w:sz w:val="20"/>
                <w:szCs w:val="20"/>
                <w:rPrChange w:id="1491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  <w:t>Level</w:t>
            </w:r>
          </w:p>
        </w:tc>
        <w:tc>
          <w:tcPr>
            <w:tcW w:w="850" w:type="dxa"/>
            <w:shd w:val="clear" w:color="auto" w:fill="E6E6E6"/>
          </w:tcPr>
          <w:p w14:paraId="31C7C59F" w14:textId="5E8366C5" w:rsidR="007B0FC9" w:rsidRPr="00906645" w:rsidRDefault="007B0FC9" w:rsidP="00A975D7">
            <w:pPr>
              <w:pStyle w:val="TableParagraph"/>
              <w:ind w:left="0"/>
              <w:rPr>
                <w:rFonts w:ascii="Arial" w:hAnsi="Arial" w:cs="Arial"/>
                <w:b/>
                <w:sz w:val="20"/>
                <w:szCs w:val="20"/>
                <w:rPrChange w:id="1492" w:author="Helene Marsh" w:date="2022-04-30T11:58:00Z">
                  <w:rPr>
                    <w:rFonts w:ascii="Arial Narrow" w:hAnsi="Arial Narrow"/>
                    <w:b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w w:val="105"/>
                <w:sz w:val="20"/>
                <w:szCs w:val="20"/>
                <w:rPrChange w:id="1493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  <w:t>Time-scale</w:t>
            </w:r>
          </w:p>
        </w:tc>
        <w:tc>
          <w:tcPr>
            <w:tcW w:w="1559" w:type="dxa"/>
            <w:shd w:val="clear" w:color="auto" w:fill="E6E6E6"/>
          </w:tcPr>
          <w:p w14:paraId="57F52559" w14:textId="720A6B4E" w:rsidR="007B0FC9" w:rsidRPr="00906645" w:rsidRDefault="007B0FC9" w:rsidP="00A975D7">
            <w:pPr>
              <w:pStyle w:val="TableParagraph"/>
              <w:ind w:left="0"/>
              <w:rPr>
                <w:rFonts w:ascii="Arial" w:hAnsi="Arial" w:cs="Arial"/>
                <w:b/>
                <w:sz w:val="20"/>
                <w:szCs w:val="20"/>
                <w:rPrChange w:id="1494" w:author="Helene Marsh" w:date="2022-04-30T11:58:00Z">
                  <w:rPr>
                    <w:rFonts w:ascii="Arial Narrow" w:hAnsi="Arial Narrow"/>
                    <w:b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w w:val="105"/>
                <w:sz w:val="20"/>
                <w:szCs w:val="20"/>
                <w:rPrChange w:id="1495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  <w:t xml:space="preserve">Organizations </w:t>
            </w:r>
          </w:p>
        </w:tc>
        <w:tc>
          <w:tcPr>
            <w:tcW w:w="1418" w:type="dxa"/>
            <w:shd w:val="clear" w:color="auto" w:fill="E6E6E6"/>
          </w:tcPr>
          <w:p w14:paraId="72A6B732" w14:textId="14C38414" w:rsidR="007B0FC9" w:rsidRPr="00906645" w:rsidRDefault="007B0FC9" w:rsidP="00A975D7">
            <w:pPr>
              <w:pStyle w:val="TableParagraph"/>
              <w:ind w:left="0"/>
              <w:rPr>
                <w:rFonts w:ascii="Arial" w:hAnsi="Arial" w:cs="Arial"/>
                <w:b/>
                <w:sz w:val="20"/>
                <w:szCs w:val="20"/>
                <w:rPrChange w:id="1496" w:author="Helene Marsh" w:date="2022-04-30T11:58:00Z">
                  <w:rPr>
                    <w:rFonts w:ascii="Arial Narrow" w:hAnsi="Arial Narrow"/>
                    <w:b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w w:val="105"/>
                <w:sz w:val="20"/>
                <w:szCs w:val="20"/>
                <w:rPrChange w:id="1497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  <w:t xml:space="preserve">Target </w:t>
            </w:r>
          </w:p>
        </w:tc>
        <w:tc>
          <w:tcPr>
            <w:tcW w:w="6804" w:type="dxa"/>
            <w:shd w:val="clear" w:color="auto" w:fill="E6E6E6"/>
          </w:tcPr>
          <w:p w14:paraId="1F3D961D" w14:textId="2BAEA6BE" w:rsidR="007B0FC9" w:rsidRPr="00906645" w:rsidRDefault="007B0FC9" w:rsidP="00A975D7">
            <w:pPr>
              <w:pStyle w:val="TableParagraph"/>
              <w:ind w:left="0"/>
              <w:rPr>
                <w:rFonts w:ascii="Arial" w:hAnsi="Arial" w:cs="Arial"/>
                <w:b/>
                <w:sz w:val="20"/>
                <w:szCs w:val="20"/>
                <w:rPrChange w:id="1498" w:author="Helene Marsh" w:date="2022-04-30T11:58:00Z">
                  <w:rPr>
                    <w:rFonts w:ascii="Arial Narrow" w:hAnsi="Arial Narrow"/>
                    <w:b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w w:val="105"/>
                <w:sz w:val="20"/>
                <w:szCs w:val="20"/>
                <w:rPrChange w:id="1499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  <w:t xml:space="preserve">Examples of specific actions that may be applicable depending on national circumstances </w:t>
            </w:r>
          </w:p>
        </w:tc>
      </w:tr>
      <w:tr w:rsidR="007B0FC9" w:rsidRPr="00906645" w14:paraId="3632C51B" w14:textId="18B496C0" w:rsidTr="009E1175">
        <w:trPr>
          <w:trHeight w:val="865"/>
        </w:trPr>
        <w:tc>
          <w:tcPr>
            <w:tcW w:w="1708" w:type="dxa"/>
          </w:tcPr>
          <w:p w14:paraId="20583047" w14:textId="75DD5F23" w:rsidR="007B0FC9" w:rsidRPr="00906645" w:rsidRDefault="007B0FC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1500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50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2.1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1502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50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Determine the distribution and abundance</w:t>
            </w:r>
            <w:r w:rsidRPr="00906645">
              <w:rPr>
                <w:rFonts w:ascii="Arial" w:hAnsi="Arial" w:cs="Arial"/>
                <w:spacing w:val="-45"/>
                <w:w w:val="105"/>
                <w:sz w:val="20"/>
                <w:szCs w:val="20"/>
                <w:rPrChange w:id="1504" w:author="Helene Marsh" w:date="2022-04-30T11:58:00Z">
                  <w:rPr>
                    <w:rFonts w:ascii="Arial Narrow" w:hAnsi="Arial Narrow"/>
                    <w:spacing w:val="-4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50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 xml:space="preserve">of dugong populations to provide </w:t>
            </w:r>
            <w:del w:id="1506" w:author="Helene Marsh [2]" w:date="2022-04-27T14:46:00Z">
              <w:r w:rsidRPr="00906645" w:rsidDel="00C9320B">
                <w:rPr>
                  <w:rFonts w:ascii="Arial" w:hAnsi="Arial" w:cs="Arial"/>
                  <w:w w:val="105"/>
                  <w:sz w:val="20"/>
                  <w:szCs w:val="20"/>
                  <w:rPrChange w:id="1507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 xml:space="preserve">a </w:delText>
              </w:r>
            </w:del>
            <w:r w:rsidRPr="00906645">
              <w:rPr>
                <w:rFonts w:ascii="Arial" w:hAnsi="Arial" w:cs="Arial"/>
                <w:w w:val="105"/>
                <w:sz w:val="20"/>
                <w:szCs w:val="20"/>
                <w:rPrChange w:id="150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base</w:t>
            </w:r>
            <w:ins w:id="1509" w:author="Helene Marsh [2]" w:date="2022-04-27T14:46:00Z">
              <w:r w:rsidR="00C9320B" w:rsidRPr="00906645">
                <w:rPr>
                  <w:rFonts w:ascii="Arial" w:hAnsi="Arial" w:cs="Arial"/>
                  <w:w w:val="105"/>
                  <w:sz w:val="20"/>
                  <w:szCs w:val="20"/>
                  <w:rPrChange w:id="1510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lines</w:t>
              </w:r>
            </w:ins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1511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51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for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1513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51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future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1515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51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conservation</w:t>
            </w:r>
            <w:r w:rsidRPr="00906645">
              <w:rPr>
                <w:rFonts w:ascii="Arial" w:hAnsi="Arial" w:cs="Arial"/>
                <w:spacing w:val="-9"/>
                <w:w w:val="105"/>
                <w:sz w:val="20"/>
                <w:szCs w:val="20"/>
                <w:rPrChange w:id="1517" w:author="Helene Marsh" w:date="2022-04-30T11:58:00Z">
                  <w:rPr>
                    <w:rFonts w:ascii="Arial Narrow" w:hAnsi="Arial Narrow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51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efforts</w:t>
            </w:r>
            <w:r w:rsidRPr="00906645">
              <w:rPr>
                <w:rFonts w:ascii="Arial" w:hAnsi="Arial" w:cs="Arial"/>
                <w:spacing w:val="-5"/>
                <w:w w:val="105"/>
                <w:sz w:val="20"/>
                <w:szCs w:val="20"/>
                <w:rPrChange w:id="1519" w:author="Helene Marsh" w:date="2022-04-30T11:58:00Z">
                  <w:rPr>
                    <w:rFonts w:ascii="Arial Narrow" w:hAnsi="Arial Narrow"/>
                    <w:spacing w:val="-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52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8"/>
                <w:w w:val="105"/>
                <w:sz w:val="20"/>
                <w:szCs w:val="20"/>
                <w:rPrChange w:id="1521" w:author="Helene Marsh" w:date="2022-04-30T11:58:00Z">
                  <w:rPr>
                    <w:rFonts w:ascii="Arial Narrow" w:hAnsi="Arial Narrow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52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actions</w:t>
            </w:r>
          </w:p>
        </w:tc>
        <w:tc>
          <w:tcPr>
            <w:tcW w:w="1418" w:type="dxa"/>
          </w:tcPr>
          <w:p w14:paraId="7240DD12" w14:textId="77777777" w:rsidR="007B0FC9" w:rsidRPr="00906645" w:rsidRDefault="007B0FC9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1523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52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High</w:t>
            </w:r>
          </w:p>
        </w:tc>
        <w:tc>
          <w:tcPr>
            <w:tcW w:w="850" w:type="dxa"/>
          </w:tcPr>
          <w:p w14:paraId="3D6DF99B" w14:textId="036CD43E" w:rsidR="007B0FC9" w:rsidRPr="00906645" w:rsidRDefault="00BE1E4B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1525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sz w:val="20"/>
                <w:szCs w:val="20"/>
                <w:rPrChange w:id="1526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 xml:space="preserve">As soon as possible </w:t>
            </w:r>
          </w:p>
        </w:tc>
        <w:tc>
          <w:tcPr>
            <w:tcW w:w="1559" w:type="dxa"/>
          </w:tcPr>
          <w:p w14:paraId="3F0D8D7E" w14:textId="464FE644" w:rsidR="007B0FC9" w:rsidRPr="00906645" w:rsidRDefault="007B0FC9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1527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52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Relevant government agencies,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1529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1530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>intergovernmental</w:t>
            </w:r>
            <w:r w:rsidRPr="00906645">
              <w:rPr>
                <w:rFonts w:ascii="Arial" w:hAnsi="Arial" w:cs="Arial"/>
                <w:spacing w:val="-10"/>
                <w:w w:val="105"/>
                <w:sz w:val="20"/>
                <w:szCs w:val="20"/>
                <w:rPrChange w:id="1531" w:author="Helene Marsh" w:date="2022-04-30T11:58:00Z">
                  <w:rPr>
                    <w:rFonts w:ascii="Arial Narrow" w:hAnsi="Arial Narrow"/>
                    <w:spacing w:val="-10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53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1533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53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non-governmental</w:t>
            </w:r>
            <w:r w:rsidRPr="00906645">
              <w:rPr>
                <w:rFonts w:ascii="Arial" w:hAnsi="Arial" w:cs="Arial"/>
                <w:spacing w:val="-44"/>
                <w:w w:val="105"/>
                <w:sz w:val="20"/>
                <w:szCs w:val="20"/>
                <w:rPrChange w:id="1535" w:author="Helene Marsh" w:date="2022-04-30T11:58:00Z">
                  <w:rPr>
                    <w:rFonts w:ascii="Arial Narrow" w:hAnsi="Arial Narrow"/>
                    <w:spacing w:val="-4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53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organizations,</w:t>
            </w:r>
            <w:r w:rsidRPr="00906645">
              <w:rPr>
                <w:rFonts w:ascii="Arial" w:hAnsi="Arial" w:cs="Arial"/>
                <w:spacing w:val="-4"/>
                <w:w w:val="105"/>
                <w:sz w:val="20"/>
                <w:szCs w:val="20"/>
                <w:rPrChange w:id="1537" w:author="Helene Marsh" w:date="2022-04-30T11:58:00Z">
                  <w:rPr>
                    <w:rFonts w:ascii="Arial Narrow" w:hAnsi="Arial Narrow"/>
                    <w:spacing w:val="-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53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universities</w:t>
            </w:r>
            <w:r w:rsidRPr="00906645">
              <w:rPr>
                <w:rFonts w:ascii="Arial" w:hAnsi="Arial" w:cs="Arial"/>
                <w:spacing w:val="-5"/>
                <w:w w:val="105"/>
                <w:sz w:val="20"/>
                <w:szCs w:val="20"/>
                <w:rPrChange w:id="1539" w:author="Helene Marsh" w:date="2022-04-30T11:58:00Z">
                  <w:rPr>
                    <w:rFonts w:ascii="Arial Narrow" w:hAnsi="Arial Narrow"/>
                    <w:spacing w:val="-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54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1541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54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research</w:t>
            </w:r>
          </w:p>
          <w:p w14:paraId="05FA00FB" w14:textId="425B80F8" w:rsidR="007B0FC9" w:rsidRPr="00906645" w:rsidRDefault="007B0FC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1543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54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institutions,</w:t>
            </w:r>
            <w:r w:rsidRPr="00906645">
              <w:rPr>
                <w:rFonts w:ascii="Arial" w:hAnsi="Arial" w:cs="Arial"/>
                <w:spacing w:val="-5"/>
                <w:w w:val="105"/>
                <w:sz w:val="20"/>
                <w:szCs w:val="20"/>
                <w:rPrChange w:id="1545" w:author="Helene Marsh" w:date="2022-04-30T11:58:00Z">
                  <w:rPr>
                    <w:rFonts w:ascii="Arial Narrow" w:hAnsi="Arial Narrow"/>
                    <w:spacing w:val="-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del w:id="1546" w:author="Helene Marsh [2]" w:date="2022-04-27T14:30:00Z">
              <w:r w:rsidRPr="00906645" w:rsidDel="00E916BF">
                <w:rPr>
                  <w:rFonts w:ascii="Arial" w:hAnsi="Arial" w:cs="Arial"/>
                  <w:w w:val="105"/>
                  <w:sz w:val="20"/>
                  <w:szCs w:val="20"/>
                  <w:rPrChange w:id="1547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scientists</w:delText>
              </w:r>
              <w:r w:rsidRPr="00906645" w:rsidDel="00E916BF">
                <w:rPr>
                  <w:rFonts w:ascii="Arial" w:hAnsi="Arial" w:cs="Arial"/>
                  <w:spacing w:val="-7"/>
                  <w:w w:val="105"/>
                  <w:sz w:val="20"/>
                  <w:szCs w:val="20"/>
                  <w:rPrChange w:id="1548" w:author="Helene Marsh" w:date="2022-04-30T11:58:00Z">
                    <w:rPr>
                      <w:rFonts w:ascii="Arial Narrow" w:hAnsi="Arial Narrow"/>
                      <w:spacing w:val="-7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del w:id="1549" w:author="Helene Marsh" w:date="2022-05-01T10:27:00Z">
              <w:r w:rsidRPr="00906645" w:rsidDel="000E5ADC">
                <w:rPr>
                  <w:rFonts w:ascii="Arial" w:hAnsi="Arial" w:cs="Arial"/>
                  <w:w w:val="105"/>
                  <w:sz w:val="20"/>
                  <w:szCs w:val="20"/>
                  <w:rPrChange w:id="1550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and</w:delText>
              </w:r>
            </w:del>
            <w:r w:rsidRPr="00906645">
              <w:rPr>
                <w:rFonts w:ascii="Arial" w:hAnsi="Arial" w:cs="Arial"/>
                <w:spacing w:val="-9"/>
                <w:w w:val="105"/>
                <w:sz w:val="20"/>
                <w:szCs w:val="20"/>
                <w:rPrChange w:id="1551" w:author="Helene Marsh" w:date="2022-04-30T11:58:00Z">
                  <w:rPr>
                    <w:rFonts w:ascii="Arial Narrow" w:hAnsi="Arial Narrow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55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researchers</w:t>
            </w:r>
            <w:ins w:id="1553" w:author="Helene Marsh" w:date="2022-05-01T10:27:00Z">
              <w:r w:rsidR="000E5ADC">
                <w:rPr>
                  <w:rFonts w:ascii="Arial" w:hAnsi="Arial" w:cs="Arial"/>
                  <w:w w:val="105"/>
                  <w:sz w:val="20"/>
                  <w:szCs w:val="20"/>
                </w:rPr>
                <w:t xml:space="preserve"> and local communities</w:t>
              </w:r>
            </w:ins>
          </w:p>
        </w:tc>
        <w:tc>
          <w:tcPr>
            <w:tcW w:w="1418" w:type="dxa"/>
          </w:tcPr>
          <w:p w14:paraId="6304475E" w14:textId="49A13F2F" w:rsidR="007B0FC9" w:rsidRPr="00906645" w:rsidRDefault="007B0FC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1554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55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</w:t>
            </w:r>
            <w:r w:rsidRPr="00906645">
              <w:rPr>
                <w:rFonts w:ascii="Arial" w:hAnsi="Arial" w:cs="Arial"/>
                <w:spacing w:val="-9"/>
                <w:w w:val="105"/>
                <w:sz w:val="20"/>
                <w:szCs w:val="20"/>
                <w:rPrChange w:id="1556" w:author="Helene Marsh" w:date="2022-04-30T11:58:00Z">
                  <w:rPr>
                    <w:rFonts w:ascii="Arial Narrow" w:hAnsi="Arial Narrow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55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understanding,</w:t>
            </w:r>
            <w:r w:rsidRPr="00906645">
              <w:rPr>
                <w:rFonts w:ascii="Arial" w:hAnsi="Arial" w:cs="Arial"/>
                <w:spacing w:val="-8"/>
                <w:w w:val="105"/>
                <w:sz w:val="20"/>
                <w:szCs w:val="20"/>
                <w:rPrChange w:id="1558" w:author="Helene Marsh" w:date="2022-04-30T11:58:00Z">
                  <w:rPr>
                    <w:rFonts w:ascii="Arial Narrow" w:hAnsi="Arial Narrow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55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across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1560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56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the</w:t>
            </w:r>
            <w:r w:rsidRPr="00906645">
              <w:rPr>
                <w:rFonts w:ascii="Arial" w:hAnsi="Arial" w:cs="Arial"/>
                <w:spacing w:val="-8"/>
                <w:w w:val="105"/>
                <w:sz w:val="20"/>
                <w:szCs w:val="20"/>
                <w:rPrChange w:id="1562" w:author="Helene Marsh" w:date="2022-04-30T11:58:00Z">
                  <w:rPr>
                    <w:rFonts w:ascii="Arial Narrow" w:hAnsi="Arial Narrow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56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range</w:t>
            </w:r>
            <w:r w:rsidRPr="00906645">
              <w:rPr>
                <w:rFonts w:ascii="Arial" w:hAnsi="Arial" w:cs="Arial"/>
                <w:spacing w:val="-3"/>
                <w:w w:val="105"/>
                <w:sz w:val="20"/>
                <w:szCs w:val="20"/>
                <w:rPrChange w:id="1564" w:author="Helene Marsh" w:date="2022-04-30T11:58:00Z">
                  <w:rPr>
                    <w:rFonts w:ascii="Arial Narrow" w:hAnsi="Arial Narrow"/>
                    <w:spacing w:val="-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56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of</w:t>
            </w:r>
            <w:r w:rsidRPr="00906645">
              <w:rPr>
                <w:rFonts w:ascii="Arial" w:hAnsi="Arial" w:cs="Arial"/>
                <w:spacing w:val="-5"/>
                <w:w w:val="105"/>
                <w:sz w:val="20"/>
                <w:szCs w:val="20"/>
                <w:rPrChange w:id="1566" w:author="Helene Marsh" w:date="2022-04-30T11:58:00Z">
                  <w:rPr>
                    <w:rFonts w:ascii="Arial Narrow" w:hAnsi="Arial Narrow"/>
                    <w:spacing w:val="-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56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dugong,</w:t>
            </w:r>
            <w:r w:rsidRPr="00906645">
              <w:rPr>
                <w:rFonts w:ascii="Arial" w:hAnsi="Arial" w:cs="Arial"/>
                <w:spacing w:val="-44"/>
                <w:w w:val="105"/>
                <w:sz w:val="20"/>
                <w:szCs w:val="20"/>
                <w:rPrChange w:id="1568" w:author="Helene Marsh" w:date="2022-04-30T11:58:00Z">
                  <w:rPr>
                    <w:rFonts w:ascii="Arial Narrow" w:hAnsi="Arial Narrow"/>
                    <w:spacing w:val="-4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56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of</w:t>
            </w:r>
            <w:r w:rsidRPr="00906645">
              <w:rPr>
                <w:rFonts w:ascii="Arial" w:hAnsi="Arial" w:cs="Arial"/>
                <w:spacing w:val="2"/>
                <w:w w:val="105"/>
                <w:sz w:val="20"/>
                <w:szCs w:val="20"/>
                <w:rPrChange w:id="1570" w:author="Helene Marsh" w:date="2022-04-30T11:58:00Z">
                  <w:rPr>
                    <w:rFonts w:ascii="Arial Narrow" w:hAnsi="Arial Narrow"/>
                    <w:spacing w:val="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ins w:id="1571" w:author="Helene Marsh" w:date="2022-04-30T11:36:00Z">
              <w:r w:rsidR="004D071D" w:rsidRPr="00906645">
                <w:rPr>
                  <w:rFonts w:ascii="Arial" w:hAnsi="Arial" w:cs="Arial"/>
                  <w:spacing w:val="2"/>
                  <w:w w:val="105"/>
                  <w:sz w:val="20"/>
                  <w:szCs w:val="20"/>
                </w:rPr>
                <w:t xml:space="preserve">their </w:t>
              </w:r>
            </w:ins>
            <w:r w:rsidRPr="00906645">
              <w:rPr>
                <w:rFonts w:ascii="Arial" w:hAnsi="Arial" w:cs="Arial"/>
                <w:w w:val="105"/>
                <w:sz w:val="20"/>
                <w:szCs w:val="20"/>
                <w:rPrChange w:id="157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distribution</w:t>
            </w:r>
            <w:r w:rsidRPr="00906645">
              <w:rPr>
                <w:rFonts w:ascii="Arial" w:hAnsi="Arial" w:cs="Arial"/>
                <w:spacing w:val="-3"/>
                <w:w w:val="105"/>
                <w:sz w:val="20"/>
                <w:szCs w:val="20"/>
                <w:rPrChange w:id="1573" w:author="Helene Marsh" w:date="2022-04-30T11:58:00Z">
                  <w:rPr>
                    <w:rFonts w:ascii="Arial Narrow" w:hAnsi="Arial Narrow"/>
                    <w:spacing w:val="-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57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3"/>
                <w:w w:val="105"/>
                <w:sz w:val="20"/>
                <w:szCs w:val="20"/>
                <w:rPrChange w:id="1575" w:author="Helene Marsh" w:date="2022-04-30T11:58:00Z">
                  <w:rPr>
                    <w:rFonts w:ascii="Arial Narrow" w:hAnsi="Arial Narrow"/>
                    <w:spacing w:val="-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del w:id="1576" w:author="Helene Marsh" w:date="2022-04-30T11:36:00Z">
              <w:r w:rsidRPr="00906645" w:rsidDel="004D071D">
                <w:rPr>
                  <w:rFonts w:ascii="Arial" w:hAnsi="Arial" w:cs="Arial"/>
                  <w:w w:val="105"/>
                  <w:sz w:val="20"/>
                  <w:szCs w:val="20"/>
                  <w:rPrChange w:id="1577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numbers</w:delText>
              </w:r>
            </w:del>
            <w:ins w:id="1578" w:author="Helene Marsh" w:date="2022-04-30T11:36:00Z">
              <w:r w:rsidR="004D071D" w:rsidRPr="00906645">
                <w:rPr>
                  <w:rFonts w:ascii="Arial" w:hAnsi="Arial" w:cs="Arial"/>
                  <w:w w:val="105"/>
                  <w:sz w:val="20"/>
                  <w:szCs w:val="20"/>
                </w:rPr>
                <w:t xml:space="preserve">relatives abundance </w:t>
              </w:r>
            </w:ins>
          </w:p>
        </w:tc>
        <w:tc>
          <w:tcPr>
            <w:tcW w:w="6804" w:type="dxa"/>
            <w:shd w:val="clear" w:color="auto" w:fill="auto"/>
          </w:tcPr>
          <w:p w14:paraId="183C0C63" w14:textId="70843D89" w:rsidR="00A62E0E" w:rsidRPr="00906645" w:rsidRDefault="00A62E0E">
            <w:pPr>
              <w:pStyle w:val="BodyText"/>
              <w:numPr>
                <w:ilvl w:val="0"/>
                <w:numId w:val="42"/>
              </w:numPr>
              <w:ind w:left="340" w:hanging="340"/>
              <w:rPr>
                <w:ins w:id="1579" w:author="Mélanie Hamel" w:date="2022-04-28T12:34:00Z"/>
                <w:rFonts w:ascii="Arial" w:hAnsi="Arial" w:cs="Arial"/>
                <w:sz w:val="20"/>
                <w:szCs w:val="20"/>
                <w:rPrChange w:id="1580" w:author="Helene Marsh" w:date="2022-04-30T11:58:00Z">
                  <w:rPr>
                    <w:ins w:id="1581" w:author="Mélanie Hamel" w:date="2022-04-28T12:34:00Z"/>
                    <w:rFonts w:ascii="Arial Narrow" w:hAnsi="Arial Narrow"/>
                    <w:sz w:val="20"/>
                    <w:szCs w:val="20"/>
                  </w:rPr>
                </w:rPrChange>
              </w:rPr>
            </w:pPr>
            <w:ins w:id="1582" w:author="Mélanie Hamel" w:date="2022-04-28T12:34:00Z">
              <w:r w:rsidRPr="00906645">
                <w:rPr>
                  <w:rFonts w:ascii="Arial" w:eastAsiaTheme="minorHAnsi" w:hAnsi="Arial" w:cs="Arial"/>
                  <w:sz w:val="20"/>
                  <w:szCs w:val="20"/>
                  <w:lang w:val="en-AU"/>
                  <w:rPrChange w:id="1583" w:author="Helene Marsh" w:date="2022-04-30T11:58:00Z">
                    <w:rPr>
                      <w:rFonts w:ascii="Arial Narrow" w:eastAsiaTheme="minorHAnsi" w:hAnsi="Arial Narrow" w:cs="Times-Italic"/>
                      <w:sz w:val="20"/>
                      <w:szCs w:val="20"/>
                      <w:lang w:val="en-AU"/>
                    </w:rPr>
                  </w:rPrChange>
                </w:rPr>
                <w:t>Identify resources and sources of funding for</w:t>
              </w:r>
            </w:ins>
            <w:ins w:id="1584" w:author="Mélanie Hamel" w:date="2022-04-28T12:35:00Z">
              <w:r w:rsidR="008B4699" w:rsidRPr="00906645">
                <w:rPr>
                  <w:rFonts w:ascii="Arial" w:eastAsiaTheme="minorHAnsi" w:hAnsi="Arial" w:cs="Arial"/>
                  <w:sz w:val="20"/>
                  <w:szCs w:val="20"/>
                  <w:lang w:val="en-AU"/>
                  <w:rPrChange w:id="1585" w:author="Helene Marsh" w:date="2022-04-30T11:58:00Z">
                    <w:rPr>
                      <w:rFonts w:ascii="Arial Narrow" w:eastAsiaTheme="minorHAnsi" w:hAnsi="Arial Narrow" w:cs="Times-Italic"/>
                      <w:sz w:val="20"/>
                      <w:szCs w:val="20"/>
                      <w:lang w:val="en-AU"/>
                    </w:rPr>
                  </w:rPrChange>
                </w:rPr>
                <w:t xml:space="preserve"> data collection and</w:t>
              </w:r>
            </w:ins>
            <w:ins w:id="1586" w:author="Mélanie Hamel" w:date="2022-04-28T12:34:00Z">
              <w:r w:rsidRPr="00906645">
                <w:rPr>
                  <w:rFonts w:ascii="Arial" w:eastAsiaTheme="minorHAnsi" w:hAnsi="Arial" w:cs="Arial"/>
                  <w:sz w:val="20"/>
                  <w:szCs w:val="20"/>
                  <w:lang w:val="en-AU"/>
                  <w:rPrChange w:id="1587" w:author="Helene Marsh" w:date="2022-04-30T11:58:00Z">
                    <w:rPr>
                      <w:rFonts w:ascii="Arial Narrow" w:eastAsiaTheme="minorHAnsi" w:hAnsi="Arial Narrow" w:cs="Times-Italic"/>
                      <w:sz w:val="20"/>
                      <w:szCs w:val="20"/>
                      <w:lang w:val="en-AU"/>
                    </w:rPr>
                  </w:rPrChange>
                </w:rPr>
                <w:t xml:space="preserve"> </w:t>
              </w:r>
            </w:ins>
            <w:ins w:id="1588" w:author="Mélanie Hamel" w:date="2022-04-28T12:35:00Z">
              <w:r w:rsidR="008B4699" w:rsidRPr="00906645">
                <w:rPr>
                  <w:rFonts w:ascii="Arial" w:eastAsiaTheme="minorHAnsi" w:hAnsi="Arial" w:cs="Arial"/>
                  <w:sz w:val="20"/>
                  <w:szCs w:val="20"/>
                  <w:lang w:val="en-AU"/>
                  <w:rPrChange w:id="1589" w:author="Helene Marsh" w:date="2022-04-30T11:58:00Z">
                    <w:rPr>
                      <w:rFonts w:ascii="Arial Narrow" w:eastAsiaTheme="minorHAnsi" w:hAnsi="Arial Narrow" w:cs="Times-Italic"/>
                      <w:sz w:val="20"/>
                      <w:szCs w:val="20"/>
                      <w:lang w:val="en-AU"/>
                    </w:rPr>
                  </w:rPrChange>
                </w:rPr>
                <w:t>analys</w:t>
              </w:r>
            </w:ins>
            <w:ins w:id="1590" w:author="Mélanie Hamel" w:date="2022-04-28T12:36:00Z">
              <w:r w:rsidR="008B4699" w:rsidRPr="00906645">
                <w:rPr>
                  <w:rFonts w:ascii="Arial" w:eastAsiaTheme="minorHAnsi" w:hAnsi="Arial" w:cs="Arial"/>
                  <w:sz w:val="20"/>
                  <w:szCs w:val="20"/>
                  <w:lang w:val="en-AU"/>
                  <w:rPrChange w:id="1591" w:author="Helene Marsh" w:date="2022-04-30T11:58:00Z">
                    <w:rPr>
                      <w:rFonts w:ascii="Arial Narrow" w:eastAsiaTheme="minorHAnsi" w:hAnsi="Arial Narrow" w:cs="Times-Italic"/>
                      <w:sz w:val="20"/>
                      <w:szCs w:val="20"/>
                      <w:lang w:val="en-AU"/>
                    </w:rPr>
                  </w:rPrChange>
                </w:rPr>
                <w:t>is</w:t>
              </w:r>
            </w:ins>
            <w:ins w:id="1592" w:author="Mélanie Hamel" w:date="2022-04-28T12:35:00Z">
              <w:r w:rsidR="008B4699" w:rsidRPr="00906645">
                <w:rPr>
                  <w:rFonts w:ascii="Arial" w:eastAsiaTheme="minorHAnsi" w:hAnsi="Arial" w:cs="Arial"/>
                  <w:sz w:val="20"/>
                  <w:szCs w:val="20"/>
                  <w:lang w:val="en-AU"/>
                  <w:rPrChange w:id="1593" w:author="Helene Marsh" w:date="2022-04-30T11:58:00Z">
                    <w:rPr>
                      <w:rFonts w:ascii="Arial Narrow" w:eastAsiaTheme="minorHAnsi" w:hAnsi="Arial Narrow" w:cs="Times-Italic"/>
                      <w:sz w:val="20"/>
                      <w:szCs w:val="20"/>
                      <w:lang w:val="en-AU"/>
                    </w:rPr>
                  </w:rPrChange>
                </w:rPr>
                <w:t xml:space="preserve"> </w:t>
              </w:r>
              <w:del w:id="1594" w:author="Helene Marsh" w:date="2022-04-29T12:04:00Z">
                <w:r w:rsidR="008B4699" w:rsidRPr="00906645" w:rsidDel="002D11C1">
                  <w:rPr>
                    <w:rFonts w:ascii="Arial" w:eastAsiaTheme="minorHAnsi" w:hAnsi="Arial" w:cs="Arial"/>
                    <w:sz w:val="20"/>
                    <w:szCs w:val="20"/>
                    <w:lang w:val="en-AU"/>
                    <w:rPrChange w:id="1595" w:author="Helene Marsh" w:date="2022-04-30T11:58:00Z">
                      <w:rPr>
                        <w:rFonts w:ascii="Arial Narrow" w:eastAsiaTheme="minorHAnsi" w:hAnsi="Arial Narrow" w:cs="Times-Italic"/>
                        <w:sz w:val="20"/>
                        <w:szCs w:val="20"/>
                        <w:lang w:val="en-AU"/>
                      </w:rPr>
                    </w:rPrChange>
                  </w:rPr>
                  <w:delText xml:space="preserve">on </w:delText>
                </w:r>
              </w:del>
            </w:ins>
            <w:ins w:id="1596" w:author="Helene Marsh" w:date="2022-04-29T12:04:00Z">
              <w:r w:rsidR="002D11C1" w:rsidRPr="00906645">
                <w:rPr>
                  <w:rFonts w:ascii="Arial" w:eastAsiaTheme="minorHAnsi" w:hAnsi="Arial" w:cs="Arial"/>
                  <w:sz w:val="20"/>
                  <w:szCs w:val="20"/>
                  <w:lang w:val="en-AU"/>
                </w:rPr>
                <w:t xml:space="preserve">of information on </w:t>
              </w:r>
            </w:ins>
            <w:ins w:id="1597" w:author="Mélanie Hamel" w:date="2022-04-28T12:35:00Z">
              <w:r w:rsidR="008B4699" w:rsidRPr="00906645">
                <w:rPr>
                  <w:rFonts w:ascii="Arial" w:eastAsiaTheme="minorHAnsi" w:hAnsi="Arial" w:cs="Arial"/>
                  <w:sz w:val="20"/>
                  <w:szCs w:val="20"/>
                  <w:lang w:val="en-AU"/>
                  <w:rPrChange w:id="1598" w:author="Helene Marsh" w:date="2022-04-30T11:58:00Z">
                    <w:rPr>
                      <w:rFonts w:ascii="Arial Narrow" w:eastAsiaTheme="minorHAnsi" w:hAnsi="Arial Narrow" w:cs="Times-Italic"/>
                      <w:sz w:val="20"/>
                      <w:szCs w:val="20"/>
                      <w:lang w:val="en-AU"/>
                    </w:rPr>
                  </w:rPrChange>
                </w:rPr>
                <w:t xml:space="preserve">the </w:t>
              </w:r>
              <w:r w:rsidR="008B4699" w:rsidRPr="00906645">
                <w:rPr>
                  <w:rFonts w:ascii="Arial" w:hAnsi="Arial" w:cs="Arial"/>
                  <w:w w:val="105"/>
                  <w:sz w:val="20"/>
                  <w:szCs w:val="20"/>
                  <w:rPrChange w:id="1599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distribution and abundance</w:t>
              </w:r>
              <w:r w:rsidR="008B4699" w:rsidRPr="00906645">
                <w:rPr>
                  <w:rFonts w:ascii="Arial" w:hAnsi="Arial" w:cs="Arial"/>
                  <w:spacing w:val="-45"/>
                  <w:w w:val="105"/>
                  <w:sz w:val="20"/>
                  <w:szCs w:val="20"/>
                  <w:rPrChange w:id="1600" w:author="Helene Marsh" w:date="2022-04-30T11:58:00Z">
                    <w:rPr>
                      <w:rFonts w:ascii="Arial Narrow" w:hAnsi="Arial Narrow"/>
                      <w:spacing w:val="-45"/>
                      <w:w w:val="105"/>
                      <w:sz w:val="20"/>
                      <w:szCs w:val="20"/>
                    </w:rPr>
                  </w:rPrChange>
                </w:rPr>
                <w:t xml:space="preserve">  </w:t>
              </w:r>
              <w:r w:rsidR="008B4699" w:rsidRPr="00906645">
                <w:rPr>
                  <w:rFonts w:ascii="Arial" w:hAnsi="Arial" w:cs="Arial"/>
                  <w:w w:val="105"/>
                  <w:sz w:val="20"/>
                  <w:szCs w:val="20"/>
                  <w:rPrChange w:id="1601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of dugong populations</w:t>
              </w:r>
            </w:ins>
          </w:p>
          <w:p w14:paraId="0DF1E6EB" w14:textId="0C1FC343" w:rsidR="00BE1E4B" w:rsidRPr="00906645" w:rsidDel="00C810DB" w:rsidRDefault="00BE1E4B">
            <w:pPr>
              <w:pStyle w:val="BodyText"/>
              <w:numPr>
                <w:ilvl w:val="0"/>
                <w:numId w:val="42"/>
              </w:numPr>
              <w:ind w:left="340" w:hanging="340"/>
              <w:rPr>
                <w:ins w:id="1602" w:author="Helene Marsh" w:date="2022-04-29T12:05:00Z"/>
                <w:del w:id="1603" w:author="Helene Marsh [2]" w:date="2022-04-29T12:09:00Z"/>
                <w:rFonts w:ascii="Arial" w:hAnsi="Arial" w:cs="Arial"/>
                <w:sz w:val="20"/>
                <w:szCs w:val="20"/>
                <w:rPrChange w:id="1604" w:author="Helene Marsh" w:date="2022-04-30T11:58:00Z">
                  <w:rPr>
                    <w:ins w:id="1605" w:author="Helene Marsh" w:date="2022-04-29T12:05:00Z"/>
                    <w:del w:id="1606" w:author="Helene Marsh [2]" w:date="2022-04-29T12:09:00Z"/>
                    <w:rFonts w:ascii="Arial" w:hAnsi="Arial" w:cs="Arial"/>
                    <w:w w:val="105"/>
                    <w:sz w:val="20"/>
                    <w:szCs w:val="20"/>
                  </w:rPr>
                </w:rPrChange>
              </w:rPr>
              <w:pPrChange w:id="1607" w:author="Helene Marsh [2]" w:date="2022-04-25T12:04:00Z">
                <w:pPr>
                  <w:pStyle w:val="BodyText"/>
                  <w:ind w:left="340" w:hanging="340"/>
                </w:pPr>
              </w:pPrChange>
            </w:pPr>
            <w:del w:id="1608" w:author="Helene Marsh [2]" w:date="2022-04-25T12:03:00Z">
              <w:r w:rsidRPr="00906645" w:rsidDel="00FC2BBA">
                <w:rPr>
                  <w:rFonts w:ascii="Arial" w:hAnsi="Arial" w:cs="Arial"/>
                  <w:sz w:val="20"/>
                  <w:szCs w:val="20"/>
                  <w:rPrChange w:id="1609" w:author="Helene Marsh" w:date="2022-04-30T11:58:00Z">
                    <w:rPr>
                      <w:rFonts w:ascii="Arial Narrow" w:hAnsi="Arial Narrow"/>
                      <w:sz w:val="20"/>
                      <w:szCs w:val="20"/>
                    </w:rPr>
                  </w:rPrChange>
                </w:rPr>
                <w:delText>a</w:delText>
              </w:r>
            </w:del>
            <w:del w:id="1610" w:author="Helene Marsh [2]" w:date="2022-04-25T12:05:00Z">
              <w:r w:rsidRPr="00906645" w:rsidDel="00FC2BBA">
                <w:rPr>
                  <w:rFonts w:ascii="Arial" w:hAnsi="Arial" w:cs="Arial"/>
                  <w:sz w:val="20"/>
                  <w:szCs w:val="20"/>
                  <w:rPrChange w:id="1611" w:author="Helene Marsh" w:date="2022-04-30T11:58:00Z">
                    <w:rPr>
                      <w:rFonts w:ascii="Arial Narrow" w:hAnsi="Arial Narrow"/>
                      <w:sz w:val="20"/>
                      <w:szCs w:val="20"/>
                    </w:rPr>
                  </w:rPrChange>
                </w:rPr>
                <w:delText>C</w:delText>
              </w:r>
            </w:del>
            <w:del w:id="1612" w:author="Helene Marsh [2]" w:date="2022-04-29T12:09:00Z">
              <w:r w:rsidRPr="00906645" w:rsidDel="00C810DB">
                <w:rPr>
                  <w:rFonts w:ascii="Arial" w:hAnsi="Arial" w:cs="Arial"/>
                  <w:sz w:val="20"/>
                  <w:szCs w:val="20"/>
                  <w:rPrChange w:id="1613" w:author="Helene Marsh" w:date="2022-04-30T11:58:00Z">
                    <w:rPr>
                      <w:rFonts w:ascii="Arial Narrow" w:hAnsi="Arial Narrow"/>
                      <w:sz w:val="20"/>
                      <w:szCs w:val="20"/>
                    </w:rPr>
                  </w:rPrChange>
                </w:rPr>
                <w:delText>onduct</w:delText>
              </w:r>
              <w:r w:rsidRPr="00906645" w:rsidDel="00C810DB">
                <w:rPr>
                  <w:rFonts w:ascii="Arial" w:hAnsi="Arial" w:cs="Arial"/>
                  <w:spacing w:val="13"/>
                  <w:sz w:val="20"/>
                  <w:szCs w:val="20"/>
                  <w:rPrChange w:id="1614" w:author="Helene Marsh" w:date="2022-04-30T11:58:00Z">
                    <w:rPr>
                      <w:rFonts w:ascii="Arial Narrow" w:hAnsi="Arial Narrow"/>
                      <w:spacing w:val="13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C810DB">
                <w:rPr>
                  <w:rFonts w:ascii="Arial" w:hAnsi="Arial" w:cs="Arial"/>
                  <w:sz w:val="20"/>
                  <w:szCs w:val="20"/>
                  <w:rPrChange w:id="1615" w:author="Helene Marsh" w:date="2022-04-30T11:58:00Z">
                    <w:rPr>
                      <w:rFonts w:ascii="Arial Narrow" w:hAnsi="Arial Narrow"/>
                      <w:sz w:val="20"/>
                      <w:szCs w:val="20"/>
                    </w:rPr>
                  </w:rPrChange>
                </w:rPr>
                <w:delText>baseline</w:delText>
              </w:r>
              <w:r w:rsidRPr="00906645" w:rsidDel="00C810DB">
                <w:rPr>
                  <w:rFonts w:ascii="Arial" w:hAnsi="Arial" w:cs="Arial"/>
                  <w:spacing w:val="10"/>
                  <w:sz w:val="20"/>
                  <w:szCs w:val="20"/>
                  <w:rPrChange w:id="1616" w:author="Helene Marsh" w:date="2022-04-30T11:58:00Z">
                    <w:rPr>
                      <w:rFonts w:ascii="Arial Narrow" w:hAnsi="Arial Narrow"/>
                      <w:spacing w:val="10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C810DB">
                <w:rPr>
                  <w:rFonts w:ascii="Arial" w:hAnsi="Arial" w:cs="Arial"/>
                  <w:sz w:val="20"/>
                  <w:szCs w:val="20"/>
                  <w:rPrChange w:id="1617" w:author="Helene Marsh" w:date="2022-04-30T11:58:00Z">
                    <w:rPr>
                      <w:rFonts w:ascii="Arial Narrow" w:hAnsi="Arial Narrow"/>
                      <w:sz w:val="20"/>
                      <w:szCs w:val="20"/>
                    </w:rPr>
                  </w:rPrChange>
                </w:rPr>
                <w:delText>studies</w:delText>
              </w:r>
              <w:r w:rsidRPr="00906645" w:rsidDel="00C810DB">
                <w:rPr>
                  <w:rFonts w:ascii="Arial" w:hAnsi="Arial" w:cs="Arial"/>
                  <w:spacing w:val="12"/>
                  <w:sz w:val="20"/>
                  <w:szCs w:val="20"/>
                  <w:rPrChange w:id="1618" w:author="Helene Marsh" w:date="2022-04-30T11:58:00Z">
                    <w:rPr>
                      <w:rFonts w:ascii="Arial Narrow" w:hAnsi="Arial Narrow"/>
                      <w:spacing w:val="12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del w:id="1619" w:author="Helene Marsh [2]" w:date="2022-04-25T12:11:00Z">
              <w:r w:rsidRPr="00906645" w:rsidDel="00C70DEF">
                <w:rPr>
                  <w:rFonts w:ascii="Arial" w:hAnsi="Arial" w:cs="Arial"/>
                  <w:sz w:val="20"/>
                  <w:szCs w:val="20"/>
                  <w:rPrChange w:id="1620" w:author="Helene Marsh" w:date="2022-04-30T11:58:00Z">
                    <w:rPr>
                      <w:rFonts w:ascii="Arial Narrow" w:hAnsi="Arial Narrow"/>
                      <w:sz w:val="20"/>
                      <w:szCs w:val="20"/>
                    </w:rPr>
                  </w:rPrChange>
                </w:rPr>
                <w:delText>or</w:delText>
              </w:r>
              <w:r w:rsidRPr="00906645" w:rsidDel="00C70DEF">
                <w:rPr>
                  <w:rFonts w:ascii="Arial" w:hAnsi="Arial" w:cs="Arial"/>
                  <w:spacing w:val="12"/>
                  <w:sz w:val="20"/>
                  <w:szCs w:val="20"/>
                  <w:rPrChange w:id="1621" w:author="Helene Marsh" w:date="2022-04-30T11:58:00Z">
                    <w:rPr>
                      <w:rFonts w:ascii="Arial Narrow" w:hAnsi="Arial Narrow"/>
                      <w:spacing w:val="12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del w:id="1622" w:author="Helene Marsh [2]" w:date="2022-04-29T12:09:00Z">
              <w:r w:rsidRPr="00906645" w:rsidDel="00C810DB">
                <w:rPr>
                  <w:rFonts w:ascii="Arial" w:hAnsi="Arial" w:cs="Arial"/>
                  <w:sz w:val="20"/>
                  <w:szCs w:val="20"/>
                  <w:rPrChange w:id="1623" w:author="Helene Marsh" w:date="2022-04-30T11:58:00Z">
                    <w:rPr>
                      <w:rFonts w:ascii="Arial Narrow" w:hAnsi="Arial Narrow"/>
                      <w:sz w:val="20"/>
                      <w:szCs w:val="20"/>
                    </w:rPr>
                  </w:rPrChange>
                </w:rPr>
                <w:delText>gather</w:delText>
              </w:r>
              <w:r w:rsidRPr="00906645" w:rsidDel="00C810DB">
                <w:rPr>
                  <w:rFonts w:ascii="Arial" w:hAnsi="Arial" w:cs="Arial"/>
                  <w:spacing w:val="12"/>
                  <w:sz w:val="20"/>
                  <w:szCs w:val="20"/>
                  <w:rPrChange w:id="1624" w:author="Helene Marsh" w:date="2022-04-30T11:58:00Z">
                    <w:rPr>
                      <w:rFonts w:ascii="Arial Narrow" w:hAnsi="Arial Narrow"/>
                      <w:spacing w:val="12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C810DB">
                <w:rPr>
                  <w:rFonts w:ascii="Arial" w:hAnsi="Arial" w:cs="Arial"/>
                  <w:sz w:val="20"/>
                  <w:szCs w:val="20"/>
                  <w:rPrChange w:id="1625" w:author="Helene Marsh" w:date="2022-04-30T11:58:00Z">
                    <w:rPr>
                      <w:rFonts w:ascii="Arial Narrow" w:hAnsi="Arial Narrow"/>
                      <w:sz w:val="20"/>
                      <w:szCs w:val="20"/>
                    </w:rPr>
                  </w:rPrChange>
                </w:rPr>
                <w:delText>secondary</w:delText>
              </w:r>
              <w:r w:rsidRPr="00906645" w:rsidDel="00C810DB">
                <w:rPr>
                  <w:rFonts w:ascii="Arial" w:hAnsi="Arial" w:cs="Arial"/>
                  <w:spacing w:val="15"/>
                  <w:sz w:val="20"/>
                  <w:szCs w:val="20"/>
                  <w:rPrChange w:id="1626" w:author="Helene Marsh" w:date="2022-04-30T11:58:00Z">
                    <w:rPr>
                      <w:rFonts w:ascii="Arial Narrow" w:hAnsi="Arial Narrow"/>
                      <w:spacing w:val="1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C810DB">
                <w:rPr>
                  <w:rFonts w:ascii="Arial" w:hAnsi="Arial" w:cs="Arial"/>
                  <w:sz w:val="20"/>
                  <w:szCs w:val="20"/>
                  <w:rPrChange w:id="1627" w:author="Helene Marsh" w:date="2022-04-30T11:58:00Z">
                    <w:rPr>
                      <w:rFonts w:ascii="Arial Narrow" w:hAnsi="Arial Narrow"/>
                      <w:sz w:val="20"/>
                      <w:szCs w:val="20"/>
                    </w:rPr>
                  </w:rPrChange>
                </w:rPr>
                <w:delText>information</w:delText>
              </w:r>
              <w:r w:rsidRPr="00906645" w:rsidDel="00C810DB">
                <w:rPr>
                  <w:rFonts w:ascii="Arial" w:hAnsi="Arial" w:cs="Arial"/>
                  <w:spacing w:val="13"/>
                  <w:sz w:val="20"/>
                  <w:szCs w:val="20"/>
                  <w:rPrChange w:id="1628" w:author="Helene Marsh" w:date="2022-04-30T11:58:00Z">
                    <w:rPr>
                      <w:rFonts w:ascii="Arial Narrow" w:hAnsi="Arial Narrow"/>
                      <w:spacing w:val="13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C810DB">
                <w:rPr>
                  <w:rFonts w:ascii="Arial" w:hAnsi="Arial" w:cs="Arial"/>
                  <w:sz w:val="20"/>
                  <w:szCs w:val="20"/>
                  <w:rPrChange w:id="1629" w:author="Helene Marsh" w:date="2022-04-30T11:58:00Z">
                    <w:rPr>
                      <w:rFonts w:ascii="Arial Narrow" w:hAnsi="Arial Narrow"/>
                      <w:sz w:val="20"/>
                      <w:szCs w:val="20"/>
                    </w:rPr>
                  </w:rPrChange>
                </w:rPr>
                <w:delText>on</w:delText>
              </w:r>
              <w:r w:rsidRPr="00906645" w:rsidDel="00C810DB">
                <w:rPr>
                  <w:rFonts w:ascii="Arial" w:hAnsi="Arial" w:cs="Arial"/>
                  <w:spacing w:val="13"/>
                  <w:sz w:val="20"/>
                  <w:szCs w:val="20"/>
                  <w:rPrChange w:id="1630" w:author="Helene Marsh" w:date="2022-04-30T11:58:00Z">
                    <w:rPr>
                      <w:rFonts w:ascii="Arial Narrow" w:hAnsi="Arial Narrow"/>
                      <w:spacing w:val="13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C810DB">
                <w:rPr>
                  <w:rFonts w:ascii="Arial" w:hAnsi="Arial" w:cs="Arial"/>
                  <w:sz w:val="20"/>
                  <w:szCs w:val="20"/>
                  <w:rPrChange w:id="1631" w:author="Helene Marsh" w:date="2022-04-30T11:58:00Z">
                    <w:rPr>
                      <w:rFonts w:ascii="Arial Narrow" w:hAnsi="Arial Narrow"/>
                      <w:sz w:val="20"/>
                      <w:szCs w:val="20"/>
                    </w:rPr>
                  </w:rPrChange>
                </w:rPr>
                <w:delText>dugong</w:delText>
              </w:r>
              <w:r w:rsidRPr="00906645" w:rsidDel="00C810DB">
                <w:rPr>
                  <w:rFonts w:ascii="Arial" w:hAnsi="Arial" w:cs="Arial"/>
                  <w:spacing w:val="9"/>
                  <w:sz w:val="20"/>
                  <w:szCs w:val="20"/>
                  <w:rPrChange w:id="1632" w:author="Helene Marsh" w:date="2022-04-30T11:58:00Z">
                    <w:rPr>
                      <w:rFonts w:ascii="Arial Narrow" w:hAnsi="Arial Narrow"/>
                      <w:spacing w:val="9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C810DB">
                <w:rPr>
                  <w:rFonts w:ascii="Arial" w:hAnsi="Arial" w:cs="Arial"/>
                  <w:sz w:val="20"/>
                  <w:szCs w:val="20"/>
                  <w:rPrChange w:id="1633" w:author="Helene Marsh" w:date="2022-04-30T11:58:00Z">
                    <w:rPr>
                      <w:rFonts w:ascii="Arial Narrow" w:hAnsi="Arial Narrow"/>
                      <w:sz w:val="20"/>
                      <w:szCs w:val="20"/>
                    </w:rPr>
                  </w:rPrChange>
                </w:rPr>
                <w:delText>populations</w:delText>
              </w:r>
              <w:r w:rsidRPr="00906645" w:rsidDel="00C810DB">
                <w:rPr>
                  <w:rFonts w:ascii="Arial" w:hAnsi="Arial" w:cs="Arial"/>
                  <w:spacing w:val="15"/>
                  <w:sz w:val="20"/>
                  <w:szCs w:val="20"/>
                  <w:rPrChange w:id="1634" w:author="Helene Marsh" w:date="2022-04-30T11:58:00Z">
                    <w:rPr>
                      <w:rFonts w:ascii="Arial Narrow" w:hAnsi="Arial Narrow"/>
                      <w:spacing w:val="1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C810DB">
                <w:rPr>
                  <w:rFonts w:ascii="Arial" w:hAnsi="Arial" w:cs="Arial"/>
                  <w:sz w:val="20"/>
                  <w:szCs w:val="20"/>
                  <w:rPrChange w:id="1635" w:author="Helene Marsh" w:date="2022-04-30T11:58:00Z">
                    <w:rPr>
                      <w:rFonts w:ascii="Arial Narrow" w:hAnsi="Arial Narrow"/>
                      <w:sz w:val="20"/>
                      <w:szCs w:val="20"/>
                    </w:rPr>
                  </w:rPrChange>
                </w:rPr>
                <w:delText>using</w:delText>
              </w:r>
              <w:r w:rsidRPr="00906645" w:rsidDel="00C810DB">
                <w:rPr>
                  <w:rFonts w:ascii="Arial" w:hAnsi="Arial" w:cs="Arial"/>
                  <w:spacing w:val="13"/>
                  <w:sz w:val="20"/>
                  <w:szCs w:val="20"/>
                  <w:rPrChange w:id="1636" w:author="Helene Marsh" w:date="2022-04-30T11:58:00Z">
                    <w:rPr>
                      <w:rFonts w:ascii="Arial Narrow" w:hAnsi="Arial Narrow"/>
                      <w:spacing w:val="13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C810DB">
                <w:rPr>
                  <w:rFonts w:ascii="Arial" w:hAnsi="Arial" w:cs="Arial"/>
                  <w:sz w:val="20"/>
                  <w:szCs w:val="20"/>
                  <w:rPrChange w:id="1637" w:author="Helene Marsh" w:date="2022-04-30T11:58:00Z">
                    <w:rPr>
                      <w:rFonts w:ascii="Arial Narrow" w:hAnsi="Arial Narrow"/>
                      <w:sz w:val="20"/>
                      <w:szCs w:val="20"/>
                    </w:rPr>
                  </w:rPrChange>
                </w:rPr>
                <w:delText>cost</w:delText>
              </w:r>
              <w:r w:rsidRPr="00906645" w:rsidDel="00C810DB">
                <w:rPr>
                  <w:rFonts w:ascii="Arial" w:hAnsi="Arial" w:cs="Arial"/>
                  <w:spacing w:val="13"/>
                  <w:sz w:val="20"/>
                  <w:szCs w:val="20"/>
                  <w:rPrChange w:id="1638" w:author="Helene Marsh" w:date="2022-04-30T11:58:00Z">
                    <w:rPr>
                      <w:rFonts w:ascii="Arial Narrow" w:hAnsi="Arial Narrow"/>
                      <w:spacing w:val="13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C810DB">
                <w:rPr>
                  <w:rFonts w:ascii="Arial" w:hAnsi="Arial" w:cs="Arial"/>
                  <w:sz w:val="20"/>
                  <w:szCs w:val="20"/>
                  <w:rPrChange w:id="1639" w:author="Helene Marsh" w:date="2022-04-30T11:58:00Z">
                    <w:rPr>
                      <w:rFonts w:ascii="Arial Narrow" w:hAnsi="Arial Narrow"/>
                      <w:sz w:val="20"/>
                      <w:szCs w:val="20"/>
                    </w:rPr>
                  </w:rPrChange>
                </w:rPr>
                <w:delText>effective</w:delText>
              </w:r>
              <w:r w:rsidRPr="00906645" w:rsidDel="00C810DB">
                <w:rPr>
                  <w:rFonts w:ascii="Arial" w:hAnsi="Arial" w:cs="Arial"/>
                  <w:spacing w:val="14"/>
                  <w:sz w:val="20"/>
                  <w:szCs w:val="20"/>
                  <w:rPrChange w:id="1640" w:author="Helene Marsh" w:date="2022-04-30T11:58:00Z">
                    <w:rPr>
                      <w:rFonts w:ascii="Arial Narrow" w:hAnsi="Arial Narrow"/>
                      <w:spacing w:val="14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C810DB">
                <w:rPr>
                  <w:rFonts w:ascii="Arial" w:hAnsi="Arial" w:cs="Arial"/>
                  <w:sz w:val="20"/>
                  <w:szCs w:val="20"/>
                  <w:rPrChange w:id="1641" w:author="Helene Marsh" w:date="2022-04-30T11:58:00Z">
                    <w:rPr>
                      <w:rFonts w:ascii="Arial Narrow" w:hAnsi="Arial Narrow"/>
                      <w:sz w:val="20"/>
                      <w:szCs w:val="20"/>
                    </w:rPr>
                  </w:rPrChange>
                </w:rPr>
                <w:delText>techniques</w:delText>
              </w:r>
              <w:r w:rsidRPr="00906645" w:rsidDel="00C810DB">
                <w:rPr>
                  <w:rFonts w:ascii="Arial" w:hAnsi="Arial" w:cs="Arial"/>
                  <w:spacing w:val="12"/>
                  <w:sz w:val="20"/>
                  <w:szCs w:val="20"/>
                  <w:rPrChange w:id="1642" w:author="Helene Marsh" w:date="2022-04-30T11:58:00Z">
                    <w:rPr>
                      <w:rFonts w:ascii="Arial Narrow" w:hAnsi="Arial Narrow"/>
                      <w:spacing w:val="12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="00CC6731" w:rsidRPr="00906645" w:rsidDel="00C810DB">
                <w:rPr>
                  <w:rFonts w:ascii="Arial" w:hAnsi="Arial" w:cs="Arial"/>
                  <w:spacing w:val="12"/>
                  <w:sz w:val="20"/>
                  <w:szCs w:val="20"/>
                  <w:rPrChange w:id="1643" w:author="Helene Marsh" w:date="2022-04-30T11:58:00Z">
                    <w:rPr>
                      <w:rFonts w:ascii="Arial Narrow" w:hAnsi="Arial Narrow"/>
                      <w:spacing w:val="12"/>
                      <w:sz w:val="20"/>
                      <w:szCs w:val="20"/>
                    </w:rPr>
                  </w:rPrChange>
                </w:rPr>
                <w:delText>appropriate to the population size and distribution and human capacity</w:delText>
              </w:r>
            </w:del>
            <w:del w:id="1644" w:author="Helene Marsh [2]" w:date="2022-04-25T12:04:00Z">
              <w:r w:rsidR="00CC6731" w:rsidRPr="00906645" w:rsidDel="00FC2BBA">
                <w:rPr>
                  <w:rFonts w:ascii="Arial" w:hAnsi="Arial" w:cs="Arial"/>
                  <w:spacing w:val="12"/>
                  <w:sz w:val="20"/>
                  <w:szCs w:val="20"/>
                  <w:rPrChange w:id="1645" w:author="Helene Marsh" w:date="2022-04-30T11:58:00Z">
                    <w:rPr>
                      <w:rFonts w:ascii="Arial Narrow" w:hAnsi="Arial Narrow"/>
                      <w:spacing w:val="12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FC2BBA">
                <w:rPr>
                  <w:rFonts w:ascii="Arial" w:hAnsi="Arial" w:cs="Arial"/>
                  <w:sz w:val="20"/>
                  <w:szCs w:val="20"/>
                  <w:rPrChange w:id="1646" w:author="Helene Marsh" w:date="2022-04-30T11:58:00Z">
                    <w:rPr>
                      <w:rFonts w:ascii="Arial Narrow" w:hAnsi="Arial Narrow"/>
                      <w:sz w:val="20"/>
                      <w:szCs w:val="20"/>
                    </w:rPr>
                  </w:rPrChange>
                </w:rPr>
                <w:delText>where</w:delText>
              </w:r>
              <w:r w:rsidRPr="00906645" w:rsidDel="00FC2BBA">
                <w:rPr>
                  <w:rFonts w:ascii="Arial" w:hAnsi="Arial" w:cs="Arial"/>
                  <w:spacing w:val="15"/>
                  <w:sz w:val="20"/>
                  <w:szCs w:val="20"/>
                  <w:rPrChange w:id="1647" w:author="Helene Marsh" w:date="2022-04-30T11:58:00Z">
                    <w:rPr>
                      <w:rFonts w:ascii="Arial Narrow" w:hAnsi="Arial Narrow"/>
                      <w:spacing w:val="1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FC2BBA">
                <w:rPr>
                  <w:rFonts w:ascii="Arial" w:hAnsi="Arial" w:cs="Arial"/>
                  <w:sz w:val="20"/>
                  <w:szCs w:val="20"/>
                  <w:rPrChange w:id="1648" w:author="Helene Marsh" w:date="2022-04-30T11:58:00Z">
                    <w:rPr>
                      <w:rFonts w:ascii="Arial Narrow" w:hAnsi="Arial Narrow"/>
                      <w:sz w:val="20"/>
                      <w:szCs w:val="20"/>
                    </w:rPr>
                  </w:rPrChange>
                </w:rPr>
                <w:delText>possible</w:delText>
              </w:r>
            </w:del>
            <w:del w:id="1649" w:author="Helene Marsh [2]" w:date="2022-04-29T12:09:00Z">
              <w:r w:rsidRPr="00906645" w:rsidDel="00C810DB">
                <w:rPr>
                  <w:rFonts w:ascii="Arial" w:hAnsi="Arial" w:cs="Arial"/>
                  <w:sz w:val="20"/>
                  <w:szCs w:val="20"/>
                  <w:rPrChange w:id="1650" w:author="Helene Marsh" w:date="2022-04-30T11:58:00Z">
                    <w:rPr>
                      <w:rFonts w:ascii="Arial Narrow" w:hAnsi="Arial Narrow"/>
                      <w:sz w:val="20"/>
                      <w:szCs w:val="20"/>
                    </w:rPr>
                  </w:rPrChange>
                </w:rPr>
                <w:delText>,</w:delText>
              </w:r>
              <w:r w:rsidRPr="00906645" w:rsidDel="00C810DB">
                <w:rPr>
                  <w:rFonts w:ascii="Arial" w:hAnsi="Arial" w:cs="Arial"/>
                  <w:spacing w:val="14"/>
                  <w:sz w:val="20"/>
                  <w:szCs w:val="20"/>
                  <w:rPrChange w:id="1651" w:author="Helene Marsh" w:date="2022-04-30T11:58:00Z">
                    <w:rPr>
                      <w:rFonts w:ascii="Arial Narrow" w:hAnsi="Arial Narrow"/>
                      <w:spacing w:val="14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C810DB">
                <w:rPr>
                  <w:rFonts w:ascii="Arial" w:hAnsi="Arial" w:cs="Arial"/>
                  <w:sz w:val="20"/>
                  <w:szCs w:val="20"/>
                  <w:rPrChange w:id="1652" w:author="Helene Marsh" w:date="2022-04-30T11:58:00Z">
                    <w:rPr>
                      <w:rFonts w:ascii="Arial Narrow" w:hAnsi="Arial Narrow"/>
                      <w:sz w:val="20"/>
                      <w:szCs w:val="20"/>
                    </w:rPr>
                  </w:rPrChange>
                </w:rPr>
                <w:delText>including</w:delText>
              </w:r>
              <w:r w:rsidRPr="00906645" w:rsidDel="00C810DB">
                <w:rPr>
                  <w:rFonts w:ascii="Arial" w:hAnsi="Arial" w:cs="Arial"/>
                  <w:spacing w:val="1"/>
                  <w:sz w:val="20"/>
                  <w:szCs w:val="20"/>
                  <w:rPrChange w:id="1653" w:author="Helene Marsh" w:date="2022-04-30T11:58:00Z">
                    <w:rPr>
                      <w:rFonts w:ascii="Arial Narrow" w:hAnsi="Arial Narrow"/>
                      <w:spacing w:val="1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C810DB">
                <w:rPr>
                  <w:rFonts w:ascii="Arial" w:hAnsi="Arial" w:cs="Arial"/>
                  <w:w w:val="105"/>
                  <w:sz w:val="20"/>
                  <w:szCs w:val="20"/>
                  <w:rPrChange w:id="1654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community-based</w:delText>
              </w:r>
              <w:r w:rsidRPr="00906645" w:rsidDel="00C810DB">
                <w:rPr>
                  <w:rFonts w:ascii="Arial" w:hAnsi="Arial" w:cs="Arial"/>
                  <w:spacing w:val="-2"/>
                  <w:w w:val="105"/>
                  <w:sz w:val="20"/>
                  <w:szCs w:val="20"/>
                  <w:rPrChange w:id="1655" w:author="Helene Marsh" w:date="2022-04-30T11:58:00Z">
                    <w:rPr>
                      <w:rFonts w:ascii="Arial Narrow" w:hAnsi="Arial Narrow"/>
                      <w:spacing w:val="-2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C810DB">
                <w:rPr>
                  <w:rFonts w:ascii="Arial" w:hAnsi="Arial" w:cs="Arial"/>
                  <w:w w:val="105"/>
                  <w:sz w:val="20"/>
                  <w:szCs w:val="20"/>
                  <w:rPrChange w:id="1656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monitoring</w:delText>
              </w:r>
            </w:del>
            <w:ins w:id="1657" w:author="Mélanie Hamel" w:date="2022-04-28T12:30:00Z">
              <w:del w:id="1658" w:author="Helene Marsh [2]" w:date="2022-04-29T12:09:00Z">
                <w:r w:rsidR="00A62E0E" w:rsidRPr="00906645" w:rsidDel="00C810DB">
                  <w:rPr>
                    <w:rFonts w:ascii="Arial" w:hAnsi="Arial" w:cs="Arial"/>
                    <w:w w:val="105"/>
                    <w:sz w:val="20"/>
                    <w:szCs w:val="20"/>
                    <w:rPrChange w:id="1659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 xml:space="preserve"> […]</w:delText>
                </w:r>
              </w:del>
            </w:ins>
          </w:p>
          <w:p w14:paraId="7F38B63A" w14:textId="22E9041D" w:rsidR="002D11C1" w:rsidRPr="00906645" w:rsidDel="00C810DB" w:rsidRDefault="002D11C1">
            <w:pPr>
              <w:pStyle w:val="BodyText"/>
              <w:numPr>
                <w:ilvl w:val="0"/>
                <w:numId w:val="42"/>
              </w:numPr>
              <w:ind w:left="340" w:hanging="340"/>
              <w:rPr>
                <w:del w:id="1660" w:author="Helene Marsh [2]" w:date="2022-04-29T12:09:00Z"/>
                <w:rFonts w:ascii="Arial" w:hAnsi="Arial" w:cs="Arial"/>
                <w:sz w:val="20"/>
                <w:szCs w:val="20"/>
                <w:rPrChange w:id="1661" w:author="Helene Marsh" w:date="2022-04-30T11:58:00Z">
                  <w:rPr>
                    <w:del w:id="1662" w:author="Helene Marsh [2]" w:date="2022-04-29T12:09:00Z"/>
                    <w:rFonts w:ascii="Arial Narrow" w:hAnsi="Arial Narrow"/>
                    <w:sz w:val="20"/>
                    <w:szCs w:val="20"/>
                  </w:rPr>
                </w:rPrChange>
              </w:rPr>
              <w:pPrChange w:id="1663" w:author="Helene Marsh [2]" w:date="2022-04-29T12:09:00Z">
                <w:pPr>
                  <w:pStyle w:val="BodyText"/>
                  <w:ind w:left="340" w:hanging="340"/>
                </w:pPr>
              </w:pPrChange>
            </w:pPr>
            <w:ins w:id="1664" w:author="Helene Marsh" w:date="2022-04-29T12:05:00Z">
              <w:r w:rsidRPr="00906645">
                <w:rPr>
                  <w:rFonts w:ascii="Arial" w:hAnsi="Arial" w:cs="Arial"/>
                  <w:i w:val="0"/>
                  <w:iCs w:val="0"/>
                  <w:sz w:val="20"/>
                  <w:szCs w:val="20"/>
                </w:rPr>
                <w:t xml:space="preserve">Use </w:t>
              </w:r>
            </w:ins>
            <w:ins w:id="1665" w:author="Helene Marsh" w:date="2022-04-30T14:31:00Z">
              <w:r w:rsidR="00E91ADB">
                <w:rPr>
                  <w:rFonts w:ascii="Arial" w:hAnsi="Arial" w:cs="Arial"/>
                  <w:sz w:val="20"/>
                  <w:szCs w:val="20"/>
                </w:rPr>
                <w:t xml:space="preserve">the </w:t>
              </w:r>
            </w:ins>
            <w:ins w:id="1666" w:author="Helene Marsh" w:date="2022-04-29T12:05:00Z">
              <w:r w:rsidRPr="00906645">
                <w:rPr>
                  <w:rFonts w:ascii="Arial" w:hAnsi="Arial" w:cs="Arial"/>
                  <w:i w:val="0"/>
                  <w:iCs w:val="0"/>
                  <w:sz w:val="20"/>
                  <w:szCs w:val="20"/>
                </w:rPr>
                <w:t>Dugong and Seagrass Research Toolkit (</w:t>
              </w:r>
              <w:r w:rsidRPr="00893693">
                <w:rPr>
                  <w:rFonts w:ascii="Arial" w:hAnsi="Arial" w:cs="Arial"/>
                  <w:sz w:val="20"/>
                  <w:szCs w:val="20"/>
                </w:rPr>
                <w:fldChar w:fldCharType="begin"/>
              </w:r>
              <w:r w:rsidRPr="00906645">
                <w:rPr>
                  <w:rFonts w:ascii="Arial" w:hAnsi="Arial" w:cs="Arial"/>
                  <w:i w:val="0"/>
                  <w:iCs w:val="0"/>
                  <w:sz w:val="20"/>
                  <w:szCs w:val="20"/>
                </w:rPr>
                <w:instrText xml:space="preserve"> HYPERLINK "http://www.conservation.tools/" </w:instrText>
              </w:r>
              <w:r w:rsidRPr="00893693">
                <w:rPr>
                  <w:rFonts w:ascii="Arial" w:hAnsi="Arial" w:cs="Arial"/>
                  <w:sz w:val="20"/>
                  <w:szCs w:val="20"/>
                </w:rPr>
              </w:r>
              <w:r w:rsidRPr="00893693">
                <w:rPr>
                  <w:rFonts w:ascii="Arial" w:hAnsi="Arial" w:cs="Arial"/>
                  <w:sz w:val="20"/>
                  <w:szCs w:val="20"/>
                </w:rPr>
                <w:fldChar w:fldCharType="separate"/>
              </w:r>
              <w:r w:rsidRPr="00906645">
                <w:rPr>
                  <w:rStyle w:val="Hyperlink"/>
                  <w:rFonts w:ascii="Arial" w:hAnsi="Arial" w:cs="Arial"/>
                  <w:i w:val="0"/>
                  <w:iCs w:val="0"/>
                  <w:sz w:val="20"/>
                  <w:szCs w:val="20"/>
                </w:rPr>
                <w:t>http://www.conservation.tools/</w:t>
              </w:r>
              <w:r w:rsidRPr="00893693">
                <w:rPr>
                  <w:rFonts w:ascii="Arial" w:hAnsi="Arial" w:cs="Arial"/>
                  <w:sz w:val="20"/>
                  <w:szCs w:val="20"/>
                </w:rPr>
                <w:fldChar w:fldCharType="end"/>
              </w:r>
              <w:r w:rsidRPr="00906645">
                <w:rPr>
                  <w:rFonts w:ascii="Arial" w:hAnsi="Arial" w:cs="Arial"/>
                  <w:i w:val="0"/>
                  <w:iCs w:val="0"/>
                  <w:sz w:val="20"/>
                  <w:szCs w:val="20"/>
                </w:rPr>
                <w:t xml:space="preserve">) to </w:t>
              </w:r>
            </w:ins>
            <w:ins w:id="1667" w:author="Helene Marsh" w:date="2022-04-29T12:06:00Z">
              <w:r w:rsidRPr="00906645">
                <w:rPr>
                  <w:rFonts w:ascii="Arial" w:hAnsi="Arial" w:cs="Arial"/>
                  <w:i w:val="0"/>
                  <w:iCs w:val="0"/>
                  <w:sz w:val="20"/>
                  <w:szCs w:val="20"/>
                </w:rPr>
                <w:t>identify</w:t>
              </w:r>
            </w:ins>
            <w:ins w:id="1668" w:author="Helene Marsh" w:date="2022-04-29T12:05:00Z">
              <w:r w:rsidRPr="00906645">
                <w:rPr>
                  <w:rFonts w:ascii="Arial" w:hAnsi="Arial" w:cs="Arial"/>
                  <w:i w:val="0"/>
                  <w:iCs w:val="0"/>
                  <w:sz w:val="20"/>
                  <w:szCs w:val="20"/>
                </w:rPr>
                <w:t xml:space="preserve"> techniques </w:t>
              </w:r>
              <w:del w:id="1669" w:author="Helene Marsh [2]" w:date="2022-04-29T12:09:00Z">
                <w:r w:rsidRPr="00906645" w:rsidDel="00C810DB">
                  <w:rPr>
                    <w:rFonts w:ascii="Arial" w:hAnsi="Arial" w:cs="Arial"/>
                    <w:i w:val="0"/>
                    <w:iCs w:val="0"/>
                    <w:sz w:val="20"/>
                    <w:szCs w:val="20"/>
                  </w:rPr>
                  <w:delText>appopratie</w:delText>
                </w:r>
              </w:del>
            </w:ins>
            <w:ins w:id="1670" w:author="Helene Marsh [2]" w:date="2022-04-29T12:09:00Z">
              <w:r w:rsidR="00C810DB" w:rsidRPr="00906645">
                <w:rPr>
                  <w:rFonts w:ascii="Arial" w:hAnsi="Arial" w:cs="Arial"/>
                  <w:i w:val="0"/>
                  <w:iCs w:val="0"/>
                  <w:sz w:val="20"/>
                  <w:szCs w:val="20"/>
                </w:rPr>
                <w:t>appropriate</w:t>
              </w:r>
            </w:ins>
            <w:ins w:id="1671" w:author="Helene Marsh" w:date="2022-04-29T12:05:00Z">
              <w:r w:rsidRPr="00906645">
                <w:rPr>
                  <w:rFonts w:ascii="Arial" w:hAnsi="Arial" w:cs="Arial"/>
                  <w:i w:val="0"/>
                  <w:iCs w:val="0"/>
                  <w:sz w:val="20"/>
                  <w:szCs w:val="20"/>
                </w:rPr>
                <w:t xml:space="preserve"> for </w:t>
              </w:r>
            </w:ins>
            <w:ins w:id="1672" w:author="Helene Marsh" w:date="2022-04-30T14:32:00Z">
              <w:r w:rsidR="00E91ADB">
                <w:rPr>
                  <w:rFonts w:ascii="Arial" w:hAnsi="Arial" w:cs="Arial"/>
                  <w:sz w:val="20"/>
                  <w:szCs w:val="20"/>
                </w:rPr>
                <w:t xml:space="preserve">your </w:t>
              </w:r>
            </w:ins>
            <w:ins w:id="1673" w:author="Helene Marsh" w:date="2022-04-29T12:05:00Z">
              <w:del w:id="1674" w:author="Helene Marsh [2]" w:date="2022-04-29T12:09:00Z">
                <w:r w:rsidRPr="00906645" w:rsidDel="00C810DB">
                  <w:rPr>
                    <w:rFonts w:ascii="Arial" w:hAnsi="Arial" w:cs="Arial"/>
                    <w:i w:val="0"/>
                    <w:iCs w:val="0"/>
                    <w:sz w:val="20"/>
                    <w:szCs w:val="20"/>
                  </w:rPr>
                  <w:delText xml:space="preserve">circumstnaces </w:delText>
                </w:r>
              </w:del>
            </w:ins>
          </w:p>
          <w:p w14:paraId="228C0572" w14:textId="77777777" w:rsidR="007B0FC9" w:rsidRPr="00893693" w:rsidRDefault="00C810DB">
            <w:pPr>
              <w:pStyle w:val="BodyText"/>
              <w:numPr>
                <w:ilvl w:val="0"/>
                <w:numId w:val="42"/>
              </w:numPr>
              <w:ind w:left="340" w:hanging="340"/>
              <w:rPr>
                <w:ins w:id="1675" w:author="Helene Marsh [2]" w:date="2022-04-29T12:10:00Z"/>
                <w:rFonts w:ascii="Arial" w:hAnsi="Arial" w:cs="Arial"/>
                <w:w w:val="105"/>
                <w:sz w:val="20"/>
                <w:szCs w:val="20"/>
              </w:rPr>
              <w:pPrChange w:id="1676" w:author="Helene Marsh [2]" w:date="2022-04-29T12:09:00Z">
                <w:pPr>
                  <w:pStyle w:val="TableParagraph"/>
                  <w:ind w:left="340" w:hanging="340"/>
                </w:pPr>
              </w:pPrChange>
            </w:pPr>
            <w:ins w:id="1677" w:author="Helene Marsh [2]" w:date="2022-04-29T12:09:00Z">
              <w:r w:rsidRPr="00893693">
                <w:rPr>
                  <w:rFonts w:ascii="Arial" w:hAnsi="Arial" w:cs="Arial"/>
                  <w:w w:val="105"/>
                  <w:sz w:val="20"/>
                  <w:szCs w:val="20"/>
                </w:rPr>
                <w:t>context</w:t>
              </w:r>
            </w:ins>
          </w:p>
          <w:p w14:paraId="630810C6" w14:textId="438C9BE9" w:rsidR="00C810DB" w:rsidRPr="00906645" w:rsidRDefault="00C810DB">
            <w:pPr>
              <w:pStyle w:val="BodyText"/>
              <w:numPr>
                <w:ilvl w:val="0"/>
                <w:numId w:val="42"/>
              </w:numPr>
              <w:ind w:left="340" w:hanging="340"/>
              <w:rPr>
                <w:rFonts w:ascii="Arial" w:hAnsi="Arial" w:cs="Arial"/>
                <w:w w:val="105"/>
                <w:sz w:val="20"/>
                <w:szCs w:val="20"/>
                <w:rPrChange w:id="167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pPrChange w:id="1679" w:author="Helene Marsh [2]" w:date="2022-04-29T12:12:00Z">
                <w:pPr>
                  <w:pStyle w:val="TableParagraph"/>
                  <w:ind w:left="340" w:hanging="340"/>
                </w:pPr>
              </w:pPrChange>
            </w:pPr>
            <w:ins w:id="1680" w:author="Helene Marsh [2]" w:date="2022-04-29T12:10:00Z">
              <w:r w:rsidRPr="00906645">
                <w:rPr>
                  <w:rFonts w:ascii="Arial" w:hAnsi="Arial" w:cs="Arial"/>
                  <w:sz w:val="20"/>
                  <w:szCs w:val="20"/>
                </w:rPr>
                <w:t>Where possible, conduct</w:t>
              </w:r>
              <w:r w:rsidRPr="00906645">
                <w:rPr>
                  <w:rFonts w:ascii="Arial" w:hAnsi="Arial" w:cs="Arial"/>
                  <w:spacing w:val="13"/>
                  <w:sz w:val="20"/>
                  <w:szCs w:val="20"/>
                </w:rPr>
                <w:t xml:space="preserve"> </w:t>
              </w:r>
              <w:r w:rsidRPr="00906645">
                <w:rPr>
                  <w:rFonts w:ascii="Arial" w:hAnsi="Arial" w:cs="Arial"/>
                  <w:sz w:val="20"/>
                  <w:szCs w:val="20"/>
                </w:rPr>
                <w:t>baseline</w:t>
              </w:r>
              <w:r w:rsidRPr="00906645">
                <w:rPr>
                  <w:rFonts w:ascii="Arial" w:hAnsi="Arial" w:cs="Arial"/>
                  <w:spacing w:val="10"/>
                  <w:sz w:val="20"/>
                  <w:szCs w:val="20"/>
                </w:rPr>
                <w:t xml:space="preserve"> </w:t>
              </w:r>
              <w:r w:rsidRPr="00906645">
                <w:rPr>
                  <w:rFonts w:ascii="Arial" w:hAnsi="Arial" w:cs="Arial"/>
                  <w:sz w:val="20"/>
                  <w:szCs w:val="20"/>
                </w:rPr>
                <w:t>studies</w:t>
              </w:r>
              <w:r w:rsidRPr="00906645">
                <w:rPr>
                  <w:rFonts w:ascii="Arial" w:hAnsi="Arial" w:cs="Arial"/>
                  <w:spacing w:val="12"/>
                  <w:sz w:val="20"/>
                  <w:szCs w:val="20"/>
                </w:rPr>
                <w:t xml:space="preserve"> </w:t>
              </w:r>
              <w:del w:id="1681" w:author="Helene Marsh" w:date="2022-04-30T14:31:00Z">
                <w:r w:rsidRPr="00906645" w:rsidDel="00E91ADB">
                  <w:rPr>
                    <w:rFonts w:ascii="Arial" w:hAnsi="Arial" w:cs="Arial"/>
                    <w:spacing w:val="12"/>
                    <w:sz w:val="20"/>
                    <w:szCs w:val="20"/>
                  </w:rPr>
                  <w:delText xml:space="preserve"> </w:delText>
                </w:r>
              </w:del>
              <w:r w:rsidRPr="00906645">
                <w:rPr>
                  <w:rFonts w:ascii="Arial" w:hAnsi="Arial" w:cs="Arial"/>
                  <w:spacing w:val="12"/>
                  <w:sz w:val="20"/>
                  <w:szCs w:val="20"/>
                </w:rPr>
                <w:t xml:space="preserve">and </w:t>
              </w:r>
              <w:r w:rsidRPr="00906645">
                <w:rPr>
                  <w:rFonts w:ascii="Arial" w:hAnsi="Arial" w:cs="Arial"/>
                  <w:sz w:val="20"/>
                  <w:szCs w:val="20"/>
                </w:rPr>
                <w:t>gather</w:t>
              </w:r>
              <w:r w:rsidRPr="00906645">
                <w:rPr>
                  <w:rFonts w:ascii="Arial" w:hAnsi="Arial" w:cs="Arial"/>
                  <w:spacing w:val="12"/>
                  <w:sz w:val="20"/>
                  <w:szCs w:val="20"/>
                </w:rPr>
                <w:t xml:space="preserve"> </w:t>
              </w:r>
              <w:r w:rsidRPr="00906645">
                <w:rPr>
                  <w:rFonts w:ascii="Arial" w:hAnsi="Arial" w:cs="Arial"/>
                  <w:sz w:val="20"/>
                  <w:szCs w:val="20"/>
                </w:rPr>
                <w:t>secondary</w:t>
              </w:r>
              <w:r w:rsidRPr="00906645">
                <w:rPr>
                  <w:rFonts w:ascii="Arial" w:hAnsi="Arial" w:cs="Arial"/>
                  <w:spacing w:val="15"/>
                  <w:sz w:val="20"/>
                  <w:szCs w:val="20"/>
                </w:rPr>
                <w:t xml:space="preserve"> </w:t>
              </w:r>
              <w:r w:rsidRPr="00906645">
                <w:rPr>
                  <w:rFonts w:ascii="Arial" w:hAnsi="Arial" w:cs="Arial"/>
                  <w:sz w:val="20"/>
                  <w:szCs w:val="20"/>
                </w:rPr>
                <w:t>information</w:t>
              </w:r>
              <w:r w:rsidRPr="00906645">
                <w:rPr>
                  <w:rFonts w:ascii="Arial" w:hAnsi="Arial" w:cs="Arial"/>
                  <w:spacing w:val="13"/>
                  <w:sz w:val="20"/>
                  <w:szCs w:val="20"/>
                </w:rPr>
                <w:t xml:space="preserve"> </w:t>
              </w:r>
              <w:r w:rsidRPr="00906645">
                <w:rPr>
                  <w:rFonts w:ascii="Arial" w:hAnsi="Arial" w:cs="Arial"/>
                  <w:sz w:val="20"/>
                  <w:szCs w:val="20"/>
                </w:rPr>
                <w:t>on</w:t>
              </w:r>
              <w:r w:rsidRPr="00906645">
                <w:rPr>
                  <w:rFonts w:ascii="Arial" w:hAnsi="Arial" w:cs="Arial"/>
                  <w:spacing w:val="13"/>
                  <w:sz w:val="20"/>
                  <w:szCs w:val="20"/>
                </w:rPr>
                <w:t xml:space="preserve"> </w:t>
              </w:r>
              <w:r w:rsidRPr="00906645">
                <w:rPr>
                  <w:rFonts w:ascii="Arial" w:hAnsi="Arial" w:cs="Arial"/>
                  <w:sz w:val="20"/>
                  <w:szCs w:val="20"/>
                </w:rPr>
                <w:t>dugong</w:t>
              </w:r>
              <w:r w:rsidRPr="00906645">
                <w:rPr>
                  <w:rFonts w:ascii="Arial" w:hAnsi="Arial" w:cs="Arial"/>
                  <w:spacing w:val="9"/>
                  <w:sz w:val="20"/>
                  <w:szCs w:val="20"/>
                </w:rPr>
                <w:t xml:space="preserve"> </w:t>
              </w:r>
              <w:r w:rsidRPr="00906645">
                <w:rPr>
                  <w:rFonts w:ascii="Arial" w:hAnsi="Arial" w:cs="Arial"/>
                  <w:sz w:val="20"/>
                  <w:szCs w:val="20"/>
                </w:rPr>
                <w:t>populations</w:t>
              </w:r>
              <w:r w:rsidRPr="00906645">
                <w:rPr>
                  <w:rFonts w:ascii="Arial" w:hAnsi="Arial" w:cs="Arial"/>
                  <w:spacing w:val="15"/>
                  <w:sz w:val="20"/>
                  <w:szCs w:val="20"/>
                </w:rPr>
                <w:t xml:space="preserve"> </w:t>
              </w:r>
              <w:r w:rsidRPr="00906645">
                <w:rPr>
                  <w:rFonts w:ascii="Arial" w:hAnsi="Arial" w:cs="Arial"/>
                  <w:sz w:val="20"/>
                  <w:szCs w:val="20"/>
                </w:rPr>
                <w:t>using</w:t>
              </w:r>
              <w:r w:rsidRPr="00906645">
                <w:rPr>
                  <w:rFonts w:ascii="Arial" w:hAnsi="Arial" w:cs="Arial"/>
                  <w:spacing w:val="13"/>
                  <w:sz w:val="20"/>
                  <w:szCs w:val="20"/>
                </w:rPr>
                <w:t xml:space="preserve"> </w:t>
              </w:r>
              <w:r w:rsidRPr="00906645">
                <w:rPr>
                  <w:rFonts w:ascii="Arial" w:hAnsi="Arial" w:cs="Arial"/>
                  <w:sz w:val="20"/>
                  <w:szCs w:val="20"/>
                </w:rPr>
                <w:t>cost</w:t>
              </w:r>
              <w:r w:rsidRPr="00906645">
                <w:rPr>
                  <w:rFonts w:ascii="Arial" w:hAnsi="Arial" w:cs="Arial"/>
                  <w:spacing w:val="13"/>
                  <w:sz w:val="20"/>
                  <w:szCs w:val="20"/>
                </w:rPr>
                <w:t xml:space="preserve"> </w:t>
              </w:r>
              <w:r w:rsidRPr="00906645">
                <w:rPr>
                  <w:rFonts w:ascii="Arial" w:hAnsi="Arial" w:cs="Arial"/>
                  <w:sz w:val="20"/>
                  <w:szCs w:val="20"/>
                </w:rPr>
                <w:t>effective</w:t>
              </w:r>
              <w:r w:rsidRPr="00906645">
                <w:rPr>
                  <w:rFonts w:ascii="Arial" w:hAnsi="Arial" w:cs="Arial"/>
                  <w:spacing w:val="14"/>
                  <w:sz w:val="20"/>
                  <w:szCs w:val="20"/>
                </w:rPr>
                <w:t xml:space="preserve"> </w:t>
              </w:r>
              <w:r w:rsidRPr="00906645">
                <w:rPr>
                  <w:rFonts w:ascii="Arial" w:hAnsi="Arial" w:cs="Arial"/>
                  <w:sz w:val="20"/>
                  <w:szCs w:val="20"/>
                </w:rPr>
                <w:t>techniques</w:t>
              </w:r>
              <w:r w:rsidRPr="00906645">
                <w:rPr>
                  <w:rFonts w:ascii="Arial" w:hAnsi="Arial" w:cs="Arial"/>
                  <w:spacing w:val="12"/>
                  <w:sz w:val="20"/>
                  <w:szCs w:val="20"/>
                </w:rPr>
                <w:t xml:space="preserve"> appropriate to the population size and distribution of dugongs and human capacity</w:t>
              </w:r>
              <w:r w:rsidRPr="00906645">
                <w:rPr>
                  <w:rFonts w:ascii="Arial" w:hAnsi="Arial" w:cs="Arial"/>
                  <w:sz w:val="20"/>
                  <w:szCs w:val="20"/>
                </w:rPr>
                <w:t>,</w:t>
              </w:r>
              <w:r w:rsidRPr="00906645">
                <w:rPr>
                  <w:rFonts w:ascii="Arial" w:hAnsi="Arial" w:cs="Arial"/>
                  <w:spacing w:val="14"/>
                  <w:sz w:val="20"/>
                  <w:szCs w:val="20"/>
                </w:rPr>
                <w:t xml:space="preserve"> </w:t>
              </w:r>
              <w:r w:rsidRPr="00906645">
                <w:rPr>
                  <w:rFonts w:ascii="Arial" w:hAnsi="Arial" w:cs="Arial"/>
                  <w:sz w:val="20"/>
                  <w:szCs w:val="20"/>
                </w:rPr>
                <w:t>including</w:t>
              </w:r>
              <w:r w:rsidRPr="00906645">
                <w:rPr>
                  <w:rFonts w:ascii="Arial" w:hAnsi="Arial" w:cs="Arial"/>
                  <w:spacing w:val="1"/>
                  <w:sz w:val="20"/>
                  <w:szCs w:val="20"/>
                </w:rPr>
                <w:t xml:space="preserve"> </w:t>
              </w:r>
              <w:r w:rsidRPr="00906645">
                <w:rPr>
                  <w:rFonts w:ascii="Arial" w:hAnsi="Arial" w:cs="Arial"/>
                  <w:w w:val="105"/>
                  <w:sz w:val="20"/>
                  <w:szCs w:val="20"/>
                </w:rPr>
                <w:t>community-based</w:t>
              </w:r>
              <w:r w:rsidRPr="00906645">
                <w:rPr>
                  <w:rFonts w:ascii="Arial" w:hAnsi="Arial" w:cs="Arial"/>
                  <w:spacing w:val="-2"/>
                  <w:w w:val="105"/>
                  <w:sz w:val="20"/>
                  <w:szCs w:val="20"/>
                </w:rPr>
                <w:t xml:space="preserve"> </w:t>
              </w:r>
              <w:r w:rsidRPr="00906645">
                <w:rPr>
                  <w:rFonts w:ascii="Arial" w:hAnsi="Arial" w:cs="Arial"/>
                  <w:w w:val="105"/>
                  <w:sz w:val="20"/>
                  <w:szCs w:val="20"/>
                </w:rPr>
                <w:t xml:space="preserve">monitoring and megafauna stranding programmes </w:t>
              </w:r>
            </w:ins>
          </w:p>
        </w:tc>
      </w:tr>
      <w:tr w:rsidR="007B0FC9" w:rsidRPr="00906645" w14:paraId="0FDE17FC" w14:textId="477871A4" w:rsidTr="009E1175">
        <w:trPr>
          <w:trHeight w:val="862"/>
        </w:trPr>
        <w:tc>
          <w:tcPr>
            <w:tcW w:w="1708" w:type="dxa"/>
          </w:tcPr>
          <w:p w14:paraId="54C05C1F" w14:textId="047A11FF" w:rsidR="007B0FC9" w:rsidRPr="00906645" w:rsidRDefault="007B0FC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1682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68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2.2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1684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68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 xml:space="preserve">Conduct research and monitoring </w:t>
            </w:r>
            <w:ins w:id="1686" w:author="Helene Marsh [2]" w:date="2022-04-25T14:24:00Z">
              <w:r w:rsidR="00512E8D" w:rsidRPr="00906645">
                <w:rPr>
                  <w:rFonts w:ascii="Arial" w:hAnsi="Arial" w:cs="Arial"/>
                  <w:w w:val="105"/>
                  <w:sz w:val="20"/>
                  <w:szCs w:val="20"/>
                  <w:rPrChange w:id="1687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 of important </w:t>
              </w:r>
            </w:ins>
            <w:del w:id="1688" w:author="Helene Marsh [2]" w:date="2022-04-25T14:24:00Z">
              <w:r w:rsidRPr="00906645" w:rsidDel="00512E8D">
                <w:rPr>
                  <w:rFonts w:ascii="Arial" w:hAnsi="Arial" w:cs="Arial"/>
                  <w:w w:val="105"/>
                  <w:sz w:val="20"/>
                  <w:szCs w:val="20"/>
                  <w:rPrChange w:id="1689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into</w:delText>
              </w:r>
              <w:r w:rsidRPr="00906645" w:rsidDel="00512E8D">
                <w:rPr>
                  <w:rFonts w:ascii="Arial" w:hAnsi="Arial" w:cs="Arial"/>
                  <w:spacing w:val="-45"/>
                  <w:w w:val="105"/>
                  <w:sz w:val="20"/>
                  <w:szCs w:val="20"/>
                  <w:rPrChange w:id="1690" w:author="Helene Marsh" w:date="2022-04-30T11:58:00Z">
                    <w:rPr>
                      <w:rFonts w:ascii="Arial Narrow" w:hAnsi="Arial Narrow"/>
                      <w:spacing w:val="-45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906645">
              <w:rPr>
                <w:rFonts w:ascii="Arial" w:hAnsi="Arial" w:cs="Arial"/>
                <w:w w:val="105"/>
                <w:sz w:val="20"/>
                <w:szCs w:val="20"/>
                <w:rPrChange w:id="169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dugong</w:t>
            </w:r>
            <w:ins w:id="1692" w:author="Helene Marsh [2]" w:date="2022-04-25T14:24:00Z">
              <w:r w:rsidR="00512E8D" w:rsidRPr="00906645">
                <w:rPr>
                  <w:rFonts w:ascii="Arial" w:hAnsi="Arial" w:cs="Arial"/>
                  <w:w w:val="105"/>
                  <w:sz w:val="20"/>
                  <w:szCs w:val="20"/>
                  <w:rPrChange w:id="1693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 populations </w:t>
              </w:r>
            </w:ins>
          </w:p>
        </w:tc>
        <w:tc>
          <w:tcPr>
            <w:tcW w:w="1418" w:type="dxa"/>
          </w:tcPr>
          <w:p w14:paraId="729AFDC1" w14:textId="77777777" w:rsidR="007B0FC9" w:rsidRPr="00906645" w:rsidRDefault="007B0FC9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1694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69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High</w:t>
            </w:r>
          </w:p>
        </w:tc>
        <w:tc>
          <w:tcPr>
            <w:tcW w:w="850" w:type="dxa"/>
          </w:tcPr>
          <w:p w14:paraId="3F05D5EA" w14:textId="77777777" w:rsidR="007B0FC9" w:rsidRPr="00906645" w:rsidRDefault="007B0FC9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1696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69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Ongoing</w:t>
            </w:r>
          </w:p>
        </w:tc>
        <w:tc>
          <w:tcPr>
            <w:tcW w:w="1559" w:type="dxa"/>
          </w:tcPr>
          <w:p w14:paraId="5DEC5523" w14:textId="1186EEBE" w:rsidR="007B0FC9" w:rsidRPr="00906645" w:rsidRDefault="007B0FC9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1698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69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Relevant government agencies,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1700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1701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>intergovernmental</w:t>
            </w:r>
            <w:r w:rsidRPr="00906645">
              <w:rPr>
                <w:rFonts w:ascii="Arial" w:hAnsi="Arial" w:cs="Arial"/>
                <w:spacing w:val="-10"/>
                <w:w w:val="105"/>
                <w:sz w:val="20"/>
                <w:szCs w:val="20"/>
                <w:rPrChange w:id="1702" w:author="Helene Marsh" w:date="2022-04-30T11:58:00Z">
                  <w:rPr>
                    <w:rFonts w:ascii="Arial Narrow" w:hAnsi="Arial Narrow"/>
                    <w:spacing w:val="-10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70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1704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70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non-governmental</w:t>
            </w:r>
          </w:p>
          <w:p w14:paraId="4E8B0578" w14:textId="6F5EF1EC" w:rsidR="007B0FC9" w:rsidRPr="00906645" w:rsidRDefault="007B0FC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1706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70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organizations,</w:t>
            </w:r>
            <w:r w:rsidRPr="00906645">
              <w:rPr>
                <w:rFonts w:ascii="Arial" w:hAnsi="Arial" w:cs="Arial"/>
                <w:spacing w:val="-8"/>
                <w:w w:val="105"/>
                <w:sz w:val="20"/>
                <w:szCs w:val="20"/>
                <w:rPrChange w:id="1708" w:author="Helene Marsh" w:date="2022-04-30T11:58:00Z">
                  <w:rPr>
                    <w:rFonts w:ascii="Arial Narrow" w:hAnsi="Arial Narrow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70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universities</w:t>
            </w:r>
            <w:r w:rsidRPr="00906645">
              <w:rPr>
                <w:rFonts w:ascii="Arial" w:hAnsi="Arial" w:cs="Arial"/>
                <w:spacing w:val="-12"/>
                <w:w w:val="105"/>
                <w:sz w:val="20"/>
                <w:szCs w:val="20"/>
                <w:rPrChange w:id="1710" w:author="Helene Marsh" w:date="2022-04-30T11:58:00Z">
                  <w:rPr>
                    <w:rFonts w:ascii="Arial Narrow" w:hAnsi="Arial Narrow"/>
                    <w:spacing w:val="-1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71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9"/>
                <w:w w:val="105"/>
                <w:sz w:val="20"/>
                <w:szCs w:val="20"/>
                <w:rPrChange w:id="1712" w:author="Helene Marsh" w:date="2022-04-30T11:58:00Z">
                  <w:rPr>
                    <w:rFonts w:ascii="Arial Narrow" w:hAnsi="Arial Narrow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71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research</w:t>
            </w:r>
            <w:ins w:id="1714" w:author="Helene Marsh [2]" w:date="2022-04-25T12:05:00Z">
              <w:r w:rsidR="00FC2BBA" w:rsidRPr="00906645">
                <w:rPr>
                  <w:rFonts w:ascii="Arial" w:hAnsi="Arial" w:cs="Arial"/>
                  <w:w w:val="105"/>
                  <w:sz w:val="20"/>
                  <w:szCs w:val="20"/>
                  <w:rPrChange w:id="1715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</w:ins>
            <w:r w:rsidRPr="00906645">
              <w:rPr>
                <w:rFonts w:ascii="Arial" w:hAnsi="Arial" w:cs="Arial"/>
                <w:spacing w:val="-45"/>
                <w:w w:val="105"/>
                <w:sz w:val="20"/>
                <w:szCs w:val="20"/>
                <w:rPrChange w:id="1716" w:author="Helene Marsh" w:date="2022-04-30T11:58:00Z">
                  <w:rPr>
                    <w:rFonts w:ascii="Arial Narrow" w:hAnsi="Arial Narrow"/>
                    <w:spacing w:val="-4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ins w:id="1717" w:author="Helene Marsh [2]" w:date="2022-04-25T12:05:00Z">
              <w:r w:rsidR="00FC2BBA" w:rsidRPr="00906645">
                <w:rPr>
                  <w:rFonts w:ascii="Arial" w:hAnsi="Arial" w:cs="Arial"/>
                  <w:spacing w:val="-45"/>
                  <w:w w:val="105"/>
                  <w:sz w:val="20"/>
                  <w:szCs w:val="20"/>
                  <w:rPrChange w:id="1718" w:author="Helene Marsh" w:date="2022-04-30T11:58:00Z">
                    <w:rPr>
                      <w:rFonts w:ascii="Arial Narrow" w:hAnsi="Arial Narrow"/>
                      <w:spacing w:val="-45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</w:ins>
            <w:r w:rsidRPr="00906645">
              <w:rPr>
                <w:rFonts w:ascii="Arial" w:hAnsi="Arial" w:cs="Arial"/>
                <w:w w:val="105"/>
                <w:sz w:val="20"/>
                <w:szCs w:val="20"/>
                <w:rPrChange w:id="171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institutions,</w:t>
            </w:r>
            <w:r w:rsidRPr="00906645">
              <w:rPr>
                <w:rFonts w:ascii="Arial" w:hAnsi="Arial" w:cs="Arial"/>
                <w:spacing w:val="-3"/>
                <w:w w:val="105"/>
                <w:sz w:val="20"/>
                <w:szCs w:val="20"/>
                <w:rPrChange w:id="1720" w:author="Helene Marsh" w:date="2022-04-30T11:58:00Z">
                  <w:rPr>
                    <w:rFonts w:ascii="Arial Narrow" w:hAnsi="Arial Narrow"/>
                    <w:spacing w:val="-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del w:id="1721" w:author="Helene Marsh [2]" w:date="2022-04-27T14:30:00Z">
              <w:r w:rsidRPr="00906645" w:rsidDel="00E916BF">
                <w:rPr>
                  <w:rFonts w:ascii="Arial" w:hAnsi="Arial" w:cs="Arial"/>
                  <w:w w:val="105"/>
                  <w:sz w:val="20"/>
                  <w:szCs w:val="20"/>
                  <w:rPrChange w:id="1722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scientists</w:delText>
              </w:r>
              <w:r w:rsidRPr="00906645" w:rsidDel="00E916BF">
                <w:rPr>
                  <w:rFonts w:ascii="Arial" w:hAnsi="Arial" w:cs="Arial"/>
                  <w:spacing w:val="-5"/>
                  <w:w w:val="105"/>
                  <w:sz w:val="20"/>
                  <w:szCs w:val="20"/>
                  <w:rPrChange w:id="1723" w:author="Helene Marsh" w:date="2022-04-30T11:58:00Z">
                    <w:rPr>
                      <w:rFonts w:ascii="Arial Narrow" w:hAnsi="Arial Narrow"/>
                      <w:spacing w:val="-5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del w:id="1724" w:author="Helene Marsh" w:date="2022-05-01T10:27:00Z">
              <w:r w:rsidRPr="00906645" w:rsidDel="000E5ADC">
                <w:rPr>
                  <w:rFonts w:ascii="Arial" w:hAnsi="Arial" w:cs="Arial"/>
                  <w:w w:val="105"/>
                  <w:sz w:val="20"/>
                  <w:szCs w:val="20"/>
                  <w:rPrChange w:id="1725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and</w:delText>
              </w:r>
            </w:del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1726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72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researchers</w:t>
            </w:r>
            <w:ins w:id="1728" w:author="Helene Marsh" w:date="2022-05-01T10:27:00Z">
              <w:r w:rsidR="000E5ADC">
                <w:rPr>
                  <w:rFonts w:ascii="Arial" w:hAnsi="Arial" w:cs="Arial"/>
                  <w:w w:val="105"/>
                  <w:sz w:val="20"/>
                  <w:szCs w:val="20"/>
                </w:rPr>
                <w:t xml:space="preserve"> and local communities</w:t>
              </w:r>
            </w:ins>
          </w:p>
        </w:tc>
        <w:tc>
          <w:tcPr>
            <w:tcW w:w="1418" w:type="dxa"/>
          </w:tcPr>
          <w:p w14:paraId="465D99B2" w14:textId="1B1534A8" w:rsidR="007B0FC9" w:rsidRPr="00906645" w:rsidRDefault="007B0FC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1729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73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Research</w:t>
            </w:r>
            <w:r w:rsidRPr="00906645">
              <w:rPr>
                <w:rFonts w:ascii="Arial" w:hAnsi="Arial" w:cs="Arial"/>
                <w:spacing w:val="-8"/>
                <w:w w:val="105"/>
                <w:sz w:val="20"/>
                <w:szCs w:val="20"/>
                <w:rPrChange w:id="1731" w:author="Helene Marsh" w:date="2022-04-30T11:58:00Z">
                  <w:rPr>
                    <w:rFonts w:ascii="Arial Narrow" w:hAnsi="Arial Narrow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73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1733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73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monitoring</w:t>
            </w:r>
            <w:r w:rsidRPr="00906645">
              <w:rPr>
                <w:rFonts w:ascii="Arial" w:hAnsi="Arial" w:cs="Arial"/>
                <w:spacing w:val="-8"/>
                <w:w w:val="105"/>
                <w:sz w:val="20"/>
                <w:szCs w:val="20"/>
                <w:rPrChange w:id="1735" w:author="Helene Marsh" w:date="2022-04-30T11:58:00Z">
                  <w:rPr>
                    <w:rFonts w:ascii="Arial Narrow" w:hAnsi="Arial Narrow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73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that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1737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73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promote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1739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74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dugong</w:t>
            </w:r>
            <w:r w:rsidRPr="00906645">
              <w:rPr>
                <w:rFonts w:ascii="Arial" w:hAnsi="Arial" w:cs="Arial"/>
                <w:spacing w:val="-45"/>
                <w:w w:val="105"/>
                <w:sz w:val="20"/>
                <w:szCs w:val="20"/>
                <w:rPrChange w:id="1741" w:author="Helene Marsh" w:date="2022-04-30T11:58:00Z">
                  <w:rPr>
                    <w:rFonts w:ascii="Arial Narrow" w:hAnsi="Arial Narrow"/>
                    <w:spacing w:val="-4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74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conservation</w:t>
            </w:r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1743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74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are</w:t>
            </w:r>
            <w:r w:rsidRPr="00906645">
              <w:rPr>
                <w:rFonts w:ascii="Arial" w:hAnsi="Arial" w:cs="Arial"/>
                <w:spacing w:val="-2"/>
                <w:w w:val="105"/>
                <w:sz w:val="20"/>
                <w:szCs w:val="20"/>
                <w:rPrChange w:id="1745" w:author="Helene Marsh" w:date="2022-04-30T11:58:00Z">
                  <w:rPr>
                    <w:rFonts w:ascii="Arial Narrow" w:hAnsi="Arial Narrow"/>
                    <w:spacing w:val="-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174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conducted</w:t>
            </w:r>
            <w:ins w:id="1747" w:author="Helene Marsh" w:date="2022-04-30T11:36:00Z">
              <w:r w:rsidR="004D071D" w:rsidRPr="00906645">
                <w:rPr>
                  <w:rFonts w:ascii="Arial" w:hAnsi="Arial" w:cs="Arial"/>
                  <w:w w:val="105"/>
                  <w:sz w:val="20"/>
                  <w:szCs w:val="20"/>
                </w:rPr>
                <w:t xml:space="preserve"> as part of ongoing plan</w:t>
              </w:r>
            </w:ins>
            <w:ins w:id="1748" w:author="Helene Marsh" w:date="2022-05-01T10:27:00Z">
              <w:r w:rsidR="000E5ADC">
                <w:rPr>
                  <w:rFonts w:ascii="Arial" w:hAnsi="Arial" w:cs="Arial"/>
                  <w:w w:val="105"/>
                  <w:sz w:val="20"/>
                  <w:szCs w:val="20"/>
                </w:rPr>
                <w:t>s</w:t>
              </w:r>
            </w:ins>
          </w:p>
        </w:tc>
        <w:tc>
          <w:tcPr>
            <w:tcW w:w="6804" w:type="dxa"/>
            <w:shd w:val="clear" w:color="auto" w:fill="auto"/>
          </w:tcPr>
          <w:p w14:paraId="734F2382" w14:textId="3A5E39B2" w:rsidR="005A3FA3" w:rsidRPr="00906645" w:rsidDel="00C810DB" w:rsidRDefault="005A3FA3" w:rsidP="005A3FA3">
            <w:pPr>
              <w:pStyle w:val="ListParagraph"/>
              <w:numPr>
                <w:ilvl w:val="0"/>
                <w:numId w:val="19"/>
              </w:numPr>
              <w:tabs>
                <w:tab w:val="left" w:pos="464"/>
              </w:tabs>
              <w:spacing w:before="0"/>
              <w:rPr>
                <w:ins w:id="1749" w:author="Mélanie Hamel" w:date="2022-04-28T12:41:00Z"/>
                <w:del w:id="1750" w:author="Helene Marsh [2]" w:date="2022-04-29T12:10:00Z"/>
                <w:rFonts w:ascii="Arial" w:hAnsi="Arial" w:cs="Arial"/>
                <w:i/>
                <w:sz w:val="20"/>
                <w:szCs w:val="20"/>
                <w:rPrChange w:id="1751" w:author="Helene Marsh" w:date="2022-04-30T11:58:00Z">
                  <w:rPr>
                    <w:ins w:id="1752" w:author="Mélanie Hamel" w:date="2022-04-28T12:41:00Z"/>
                    <w:del w:id="1753" w:author="Helene Marsh [2]" w:date="2022-04-29T12:10:00Z"/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ins w:id="1754" w:author="Mélanie Hamel" w:date="2022-04-28T12:41:00Z">
              <w:del w:id="1755" w:author="Helene Marsh [2]" w:date="2022-04-29T12:10:00Z">
                <w:r w:rsidRPr="00906645" w:rsidDel="00C810DB">
                  <w:rPr>
                    <w:rFonts w:ascii="Arial" w:hAnsi="Arial" w:cs="Arial"/>
                    <w:i/>
                    <w:sz w:val="20"/>
                    <w:szCs w:val="20"/>
                    <w:rPrChange w:id="1756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>Identify</w:delText>
                </w:r>
                <w:r w:rsidRPr="00906645" w:rsidDel="00C810DB">
                  <w:rPr>
                    <w:rFonts w:ascii="Arial" w:hAnsi="Arial" w:cs="Arial"/>
                    <w:i/>
                    <w:spacing w:val="14"/>
                    <w:sz w:val="20"/>
                    <w:szCs w:val="20"/>
                    <w:rPrChange w:id="1757" w:author="Helene Marsh" w:date="2022-04-30T11:58:00Z">
                      <w:rPr>
                        <w:rFonts w:ascii="Arial Narrow" w:hAnsi="Arial Narrow"/>
                        <w:i/>
                        <w:spacing w:val="14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  <w:r w:rsidRPr="00906645" w:rsidDel="00C810DB">
                  <w:rPr>
                    <w:rFonts w:ascii="Arial" w:hAnsi="Arial" w:cs="Arial"/>
                    <w:i/>
                    <w:sz w:val="20"/>
                    <w:szCs w:val="20"/>
                    <w:rPrChange w:id="1758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>and</w:delText>
                </w:r>
                <w:r w:rsidRPr="00906645" w:rsidDel="00C810DB">
                  <w:rPr>
                    <w:rFonts w:ascii="Arial" w:hAnsi="Arial" w:cs="Arial"/>
                    <w:i/>
                    <w:spacing w:val="9"/>
                    <w:sz w:val="20"/>
                    <w:szCs w:val="20"/>
                    <w:rPrChange w:id="1759" w:author="Helene Marsh" w:date="2022-04-30T11:58:00Z">
                      <w:rPr>
                        <w:rFonts w:ascii="Arial Narrow" w:hAnsi="Arial Narrow"/>
                        <w:i/>
                        <w:spacing w:val="9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  <w:r w:rsidRPr="00906645" w:rsidDel="00C810DB">
                  <w:rPr>
                    <w:rFonts w:ascii="Arial" w:hAnsi="Arial" w:cs="Arial"/>
                    <w:i/>
                    <w:sz w:val="20"/>
                    <w:szCs w:val="20"/>
                    <w:rPrChange w:id="1760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>include</w:delText>
                </w:r>
                <w:r w:rsidRPr="00906645" w:rsidDel="00C810DB">
                  <w:rPr>
                    <w:rFonts w:ascii="Arial" w:hAnsi="Arial" w:cs="Arial"/>
                    <w:i/>
                    <w:spacing w:val="15"/>
                    <w:sz w:val="20"/>
                    <w:szCs w:val="20"/>
                    <w:rPrChange w:id="1761" w:author="Helene Marsh" w:date="2022-04-30T11:58:00Z">
                      <w:rPr>
                        <w:rFonts w:ascii="Arial Narrow" w:hAnsi="Arial Narrow"/>
                        <w:i/>
                        <w:spacing w:val="15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  <w:r w:rsidRPr="00906645" w:rsidDel="00C810DB">
                  <w:rPr>
                    <w:rFonts w:ascii="Arial" w:hAnsi="Arial" w:cs="Arial"/>
                    <w:i/>
                    <w:sz w:val="20"/>
                    <w:szCs w:val="20"/>
                    <w:rPrChange w:id="1762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>priority</w:delText>
                </w:r>
                <w:r w:rsidRPr="00906645" w:rsidDel="00C810DB">
                  <w:rPr>
                    <w:rFonts w:ascii="Arial" w:hAnsi="Arial" w:cs="Arial"/>
                    <w:i/>
                    <w:spacing w:val="14"/>
                    <w:sz w:val="20"/>
                    <w:szCs w:val="20"/>
                    <w:rPrChange w:id="1763" w:author="Helene Marsh" w:date="2022-04-30T11:58:00Z">
                      <w:rPr>
                        <w:rFonts w:ascii="Arial Narrow" w:hAnsi="Arial Narrow"/>
                        <w:i/>
                        <w:spacing w:val="14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  <w:r w:rsidRPr="00906645" w:rsidDel="00C810DB">
                  <w:rPr>
                    <w:rFonts w:ascii="Arial" w:hAnsi="Arial" w:cs="Arial"/>
                    <w:i/>
                    <w:sz w:val="20"/>
                    <w:szCs w:val="20"/>
                    <w:rPrChange w:id="1764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>research</w:delText>
                </w:r>
                <w:r w:rsidRPr="00906645" w:rsidDel="00C810DB">
                  <w:rPr>
                    <w:rFonts w:ascii="Arial" w:hAnsi="Arial" w:cs="Arial"/>
                    <w:i/>
                    <w:spacing w:val="13"/>
                    <w:sz w:val="20"/>
                    <w:szCs w:val="20"/>
                    <w:rPrChange w:id="1765" w:author="Helene Marsh" w:date="2022-04-30T11:58:00Z">
                      <w:rPr>
                        <w:rFonts w:ascii="Arial Narrow" w:hAnsi="Arial Narrow"/>
                        <w:i/>
                        <w:spacing w:val="13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  <w:r w:rsidRPr="00906645" w:rsidDel="00C810DB">
                  <w:rPr>
                    <w:rFonts w:ascii="Arial" w:hAnsi="Arial" w:cs="Arial"/>
                    <w:i/>
                    <w:sz w:val="20"/>
                    <w:szCs w:val="20"/>
                    <w:rPrChange w:id="1766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>and</w:delText>
                </w:r>
                <w:r w:rsidRPr="00906645" w:rsidDel="00C810DB">
                  <w:rPr>
                    <w:rFonts w:ascii="Arial" w:hAnsi="Arial" w:cs="Arial"/>
                    <w:i/>
                    <w:spacing w:val="10"/>
                    <w:sz w:val="20"/>
                    <w:szCs w:val="20"/>
                    <w:rPrChange w:id="1767" w:author="Helene Marsh" w:date="2022-04-30T11:58:00Z">
                      <w:rPr>
                        <w:rFonts w:ascii="Arial Narrow" w:hAnsi="Arial Narrow"/>
                        <w:i/>
                        <w:spacing w:val="10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  <w:r w:rsidRPr="00906645" w:rsidDel="00C810DB">
                  <w:rPr>
                    <w:rFonts w:ascii="Arial" w:hAnsi="Arial" w:cs="Arial"/>
                    <w:i/>
                    <w:sz w:val="20"/>
                    <w:szCs w:val="20"/>
                    <w:rPrChange w:id="1768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>monitoring</w:delText>
                </w:r>
                <w:r w:rsidRPr="00906645" w:rsidDel="00C810DB">
                  <w:rPr>
                    <w:rFonts w:ascii="Arial" w:hAnsi="Arial" w:cs="Arial"/>
                    <w:i/>
                    <w:spacing w:val="13"/>
                    <w:sz w:val="20"/>
                    <w:szCs w:val="20"/>
                    <w:rPrChange w:id="1769" w:author="Helene Marsh" w:date="2022-04-30T11:58:00Z">
                      <w:rPr>
                        <w:rFonts w:ascii="Arial Narrow" w:hAnsi="Arial Narrow"/>
                        <w:i/>
                        <w:spacing w:val="13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  <w:r w:rsidRPr="00906645" w:rsidDel="00C810DB">
                  <w:rPr>
                    <w:rFonts w:ascii="Arial" w:hAnsi="Arial" w:cs="Arial"/>
                    <w:i/>
                    <w:sz w:val="20"/>
                    <w:szCs w:val="20"/>
                    <w:rPrChange w:id="1770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>needs</w:delText>
                </w:r>
                <w:r w:rsidRPr="00906645" w:rsidDel="00C810DB">
                  <w:rPr>
                    <w:rFonts w:ascii="Arial" w:hAnsi="Arial" w:cs="Arial"/>
                    <w:i/>
                    <w:spacing w:val="12"/>
                    <w:sz w:val="20"/>
                    <w:szCs w:val="20"/>
                    <w:rPrChange w:id="1771" w:author="Helene Marsh" w:date="2022-04-30T11:58:00Z">
                      <w:rPr>
                        <w:rFonts w:ascii="Arial Narrow" w:hAnsi="Arial Narrow"/>
                        <w:i/>
                        <w:spacing w:val="12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  <w:r w:rsidRPr="00906645" w:rsidDel="00C810DB">
                  <w:rPr>
                    <w:rFonts w:ascii="Arial" w:hAnsi="Arial" w:cs="Arial"/>
                    <w:i/>
                    <w:sz w:val="20"/>
                    <w:szCs w:val="20"/>
                    <w:rPrChange w:id="1772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>in</w:delText>
                </w:r>
                <w:r w:rsidRPr="00906645" w:rsidDel="00C810DB">
                  <w:rPr>
                    <w:rFonts w:ascii="Arial" w:hAnsi="Arial" w:cs="Arial"/>
                    <w:i/>
                    <w:spacing w:val="13"/>
                    <w:sz w:val="20"/>
                    <w:szCs w:val="20"/>
                    <w:rPrChange w:id="1773" w:author="Helene Marsh" w:date="2022-04-30T11:58:00Z">
                      <w:rPr>
                        <w:rFonts w:ascii="Arial Narrow" w:hAnsi="Arial Narrow"/>
                        <w:i/>
                        <w:spacing w:val="13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  <w:r w:rsidRPr="00906645" w:rsidDel="00C810DB">
                  <w:rPr>
                    <w:rFonts w:ascii="Arial" w:hAnsi="Arial" w:cs="Arial"/>
                    <w:i/>
                    <w:sz w:val="20"/>
                    <w:szCs w:val="20"/>
                    <w:rPrChange w:id="1774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>regiona</w:delText>
                </w:r>
                <w:r w:rsidRPr="00906645" w:rsidDel="00C810DB">
                  <w:rPr>
                    <w:rFonts w:ascii="Arial" w:hAnsi="Arial" w:cs="Arial"/>
                    <w:i/>
                    <w:spacing w:val="13"/>
                    <w:sz w:val="20"/>
                    <w:szCs w:val="20"/>
                    <w:rPrChange w:id="1775" w:author="Helene Marsh" w:date="2022-04-30T11:58:00Z">
                      <w:rPr>
                        <w:rFonts w:ascii="Arial Narrow" w:hAnsi="Arial Narrow"/>
                        <w:i/>
                        <w:spacing w:val="13"/>
                        <w:sz w:val="20"/>
                        <w:szCs w:val="20"/>
                      </w:rPr>
                    </w:rPrChange>
                  </w:rPr>
                  <w:delText xml:space="preserve">l, </w:delText>
                </w:r>
                <w:r w:rsidRPr="00906645" w:rsidDel="00C810DB">
                  <w:rPr>
                    <w:rFonts w:ascii="Arial" w:hAnsi="Arial" w:cs="Arial"/>
                    <w:i/>
                    <w:sz w:val="20"/>
                    <w:szCs w:val="20"/>
                    <w:rPrChange w:id="1776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>sub-regional</w:delText>
                </w:r>
                <w:r w:rsidRPr="00906645" w:rsidDel="00C810DB">
                  <w:rPr>
                    <w:rFonts w:ascii="Arial" w:hAnsi="Arial" w:cs="Arial"/>
                    <w:i/>
                    <w:spacing w:val="13"/>
                    <w:sz w:val="20"/>
                    <w:szCs w:val="20"/>
                    <w:rPrChange w:id="1777" w:author="Helene Marsh" w:date="2022-04-30T11:58:00Z">
                      <w:rPr>
                        <w:rFonts w:ascii="Arial Narrow" w:hAnsi="Arial Narrow"/>
                        <w:i/>
                        <w:spacing w:val="13"/>
                        <w:sz w:val="20"/>
                        <w:szCs w:val="20"/>
                      </w:rPr>
                    </w:rPrChange>
                  </w:rPr>
                  <w:delText xml:space="preserve"> and national </w:delText>
                </w:r>
                <w:r w:rsidRPr="00906645" w:rsidDel="00C810DB">
                  <w:rPr>
                    <w:rFonts w:ascii="Arial" w:hAnsi="Arial" w:cs="Arial"/>
                    <w:i/>
                    <w:sz w:val="20"/>
                    <w:szCs w:val="20"/>
                    <w:rPrChange w:id="1778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>action</w:delText>
                </w:r>
                <w:r w:rsidRPr="00906645" w:rsidDel="00C810DB">
                  <w:rPr>
                    <w:rFonts w:ascii="Arial" w:hAnsi="Arial" w:cs="Arial"/>
                    <w:i/>
                    <w:spacing w:val="13"/>
                    <w:sz w:val="20"/>
                    <w:szCs w:val="20"/>
                    <w:rPrChange w:id="1779" w:author="Helene Marsh" w:date="2022-04-30T11:58:00Z">
                      <w:rPr>
                        <w:rFonts w:ascii="Arial Narrow" w:hAnsi="Arial Narrow"/>
                        <w:i/>
                        <w:spacing w:val="13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  <w:r w:rsidRPr="00906645" w:rsidDel="00C810DB">
                  <w:rPr>
                    <w:rFonts w:ascii="Arial" w:hAnsi="Arial" w:cs="Arial"/>
                    <w:i/>
                    <w:sz w:val="20"/>
                    <w:szCs w:val="20"/>
                    <w:rPrChange w:id="1780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>plans</w:delText>
                </w:r>
              </w:del>
            </w:ins>
          </w:p>
          <w:p w14:paraId="2FD0BDDC" w14:textId="31E1F5E8" w:rsidR="008B4699" w:rsidRPr="00906645" w:rsidRDefault="008B4699" w:rsidP="008B4699">
            <w:pPr>
              <w:pStyle w:val="BodyText"/>
              <w:numPr>
                <w:ilvl w:val="0"/>
                <w:numId w:val="19"/>
              </w:numPr>
              <w:rPr>
                <w:ins w:id="1781" w:author="Helene Marsh [2]" w:date="2022-04-29T12:10:00Z"/>
                <w:rFonts w:ascii="Arial" w:hAnsi="Arial" w:cs="Arial"/>
                <w:sz w:val="20"/>
                <w:szCs w:val="20"/>
                <w:rPrChange w:id="1782" w:author="Helene Marsh" w:date="2022-04-30T11:58:00Z">
                  <w:rPr>
                    <w:ins w:id="1783" w:author="Helene Marsh [2]" w:date="2022-04-29T12:10:00Z"/>
                    <w:rFonts w:ascii="Arial" w:eastAsiaTheme="minorHAnsi" w:hAnsi="Arial" w:cs="Arial"/>
                    <w:sz w:val="20"/>
                    <w:szCs w:val="20"/>
                    <w:lang w:val="en-AU"/>
                  </w:rPr>
                </w:rPrChange>
              </w:rPr>
            </w:pPr>
            <w:ins w:id="1784" w:author="Mélanie Hamel" w:date="2022-04-28T12:36:00Z">
              <w:r w:rsidRPr="00906645">
                <w:rPr>
                  <w:rFonts w:ascii="Arial" w:eastAsiaTheme="minorHAnsi" w:hAnsi="Arial" w:cs="Arial"/>
                  <w:sz w:val="20"/>
                  <w:szCs w:val="20"/>
                  <w:lang w:val="en-AU"/>
                  <w:rPrChange w:id="1785" w:author="Helene Marsh" w:date="2022-04-30T11:58:00Z">
                    <w:rPr>
                      <w:rFonts w:ascii="Arial Narrow" w:eastAsiaTheme="minorHAnsi" w:hAnsi="Arial Narrow" w:cs="Times-Italic"/>
                      <w:sz w:val="20"/>
                      <w:szCs w:val="20"/>
                      <w:lang w:val="en-AU"/>
                    </w:rPr>
                  </w:rPrChange>
                </w:rPr>
                <w:t xml:space="preserve">Identify </w:t>
              </w:r>
            </w:ins>
            <w:ins w:id="1786" w:author="Mélanie Hamel" w:date="2022-04-28T12:37:00Z">
              <w:del w:id="1787" w:author="Helene Marsh [2]" w:date="2022-04-29T12:10:00Z">
                <w:r w:rsidRPr="00906645" w:rsidDel="00C810DB">
                  <w:rPr>
                    <w:rFonts w:ascii="Arial" w:eastAsiaTheme="minorHAnsi" w:hAnsi="Arial" w:cs="Arial"/>
                    <w:sz w:val="20"/>
                    <w:szCs w:val="20"/>
                    <w:lang w:val="en-AU"/>
                    <w:rPrChange w:id="1788" w:author="Helene Marsh" w:date="2022-04-30T11:58:00Z">
                      <w:rPr>
                        <w:rFonts w:ascii="Arial Narrow" w:eastAsiaTheme="minorHAnsi" w:hAnsi="Arial Narrow" w:cs="Times-Italic"/>
                        <w:sz w:val="20"/>
                        <w:szCs w:val="20"/>
                        <w:lang w:val="en-AU"/>
                      </w:rPr>
                    </w:rPrChange>
                  </w:rPr>
                  <w:delText xml:space="preserve">durable </w:delText>
                </w:r>
              </w:del>
            </w:ins>
            <w:ins w:id="1789" w:author="Helene Marsh [2]" w:date="2022-04-29T12:10:00Z">
              <w:r w:rsidR="00C810DB" w:rsidRPr="00906645">
                <w:rPr>
                  <w:rFonts w:ascii="Arial" w:eastAsiaTheme="minorHAnsi" w:hAnsi="Arial" w:cs="Arial"/>
                  <w:sz w:val="20"/>
                  <w:szCs w:val="20"/>
                  <w:lang w:val="en-AU"/>
                </w:rPr>
                <w:t xml:space="preserve">ongoing </w:t>
              </w:r>
            </w:ins>
            <w:ins w:id="1790" w:author="Mélanie Hamel" w:date="2022-04-28T12:36:00Z">
              <w:r w:rsidRPr="00906645">
                <w:rPr>
                  <w:rFonts w:ascii="Arial" w:eastAsiaTheme="minorHAnsi" w:hAnsi="Arial" w:cs="Arial"/>
                  <w:sz w:val="20"/>
                  <w:szCs w:val="20"/>
                  <w:lang w:val="en-AU"/>
                  <w:rPrChange w:id="1791" w:author="Helene Marsh" w:date="2022-04-30T11:58:00Z">
                    <w:rPr>
                      <w:rFonts w:ascii="Arial Narrow" w:eastAsiaTheme="minorHAnsi" w:hAnsi="Arial Narrow" w:cs="Times-Italic"/>
                      <w:sz w:val="20"/>
                      <w:szCs w:val="20"/>
                      <w:lang w:val="en-AU"/>
                    </w:rPr>
                  </w:rPrChange>
                </w:rPr>
                <w:t>resources and sources of funding for research and monitoring activities</w:t>
              </w:r>
            </w:ins>
            <w:ins w:id="1792" w:author="Mélanie Hamel" w:date="2022-04-28T12:37:00Z">
              <w:r w:rsidRPr="00906645">
                <w:rPr>
                  <w:rFonts w:ascii="Arial" w:eastAsiaTheme="minorHAnsi" w:hAnsi="Arial" w:cs="Arial"/>
                  <w:sz w:val="20"/>
                  <w:szCs w:val="20"/>
                  <w:lang w:val="en-AU"/>
                  <w:rPrChange w:id="1793" w:author="Helene Marsh" w:date="2022-04-30T11:58:00Z">
                    <w:rPr>
                      <w:rFonts w:ascii="Arial Narrow" w:eastAsiaTheme="minorHAnsi" w:hAnsi="Arial Narrow" w:cs="Times-Italic"/>
                      <w:sz w:val="20"/>
                      <w:szCs w:val="20"/>
                      <w:lang w:val="en-AU"/>
                    </w:rPr>
                  </w:rPrChange>
                </w:rPr>
                <w:t xml:space="preserve"> of important dugong populations</w:t>
              </w:r>
            </w:ins>
          </w:p>
          <w:p w14:paraId="5195D5C5" w14:textId="77777777" w:rsidR="00C810DB" w:rsidRPr="00906645" w:rsidRDefault="00C810DB" w:rsidP="00C810DB">
            <w:pPr>
              <w:pStyle w:val="ListParagraph"/>
              <w:numPr>
                <w:ilvl w:val="0"/>
                <w:numId w:val="19"/>
              </w:numPr>
              <w:tabs>
                <w:tab w:val="left" w:pos="464"/>
              </w:tabs>
              <w:spacing w:before="0"/>
              <w:rPr>
                <w:ins w:id="1794" w:author="Helene Marsh [2]" w:date="2022-04-29T12:10:00Z"/>
                <w:rFonts w:ascii="Arial" w:hAnsi="Arial" w:cs="Arial"/>
                <w:i/>
                <w:sz w:val="20"/>
                <w:szCs w:val="20"/>
              </w:rPr>
            </w:pPr>
            <w:ins w:id="1795" w:author="Helene Marsh [2]" w:date="2022-04-29T12:10:00Z">
              <w:r w:rsidRPr="00906645">
                <w:rPr>
                  <w:rFonts w:ascii="Arial" w:hAnsi="Arial" w:cs="Arial"/>
                  <w:i/>
                  <w:sz w:val="20"/>
                  <w:szCs w:val="20"/>
                </w:rPr>
                <w:t>Identify</w:t>
              </w:r>
              <w:r w:rsidRPr="00906645">
                <w:rPr>
                  <w:rFonts w:ascii="Arial" w:hAnsi="Arial" w:cs="Arial"/>
                  <w:i/>
                  <w:spacing w:val="14"/>
                  <w:sz w:val="20"/>
                  <w:szCs w:val="20"/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</w:rPr>
                <w:t>and</w:t>
              </w:r>
              <w:r w:rsidRPr="00906645">
                <w:rPr>
                  <w:rFonts w:ascii="Arial" w:hAnsi="Arial" w:cs="Arial"/>
                  <w:i/>
                  <w:spacing w:val="9"/>
                  <w:sz w:val="20"/>
                  <w:szCs w:val="20"/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</w:rPr>
                <w:t>include</w:t>
              </w:r>
              <w:r w:rsidRPr="00906645">
                <w:rPr>
                  <w:rFonts w:ascii="Arial" w:hAnsi="Arial" w:cs="Arial"/>
                  <w:i/>
                  <w:spacing w:val="15"/>
                  <w:sz w:val="20"/>
                  <w:szCs w:val="20"/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</w:rPr>
                <w:t>priority</w:t>
              </w:r>
              <w:r w:rsidRPr="00906645">
                <w:rPr>
                  <w:rFonts w:ascii="Arial" w:hAnsi="Arial" w:cs="Arial"/>
                  <w:i/>
                  <w:spacing w:val="14"/>
                  <w:sz w:val="20"/>
                  <w:szCs w:val="20"/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</w:rPr>
                <w:t>research</w:t>
              </w:r>
              <w:r w:rsidRPr="00906645">
                <w:rPr>
                  <w:rFonts w:ascii="Arial" w:hAnsi="Arial" w:cs="Arial"/>
                  <w:i/>
                  <w:spacing w:val="13"/>
                  <w:sz w:val="20"/>
                  <w:szCs w:val="20"/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</w:rPr>
                <w:t>and</w:t>
              </w:r>
              <w:r w:rsidRPr="00906645">
                <w:rPr>
                  <w:rFonts w:ascii="Arial" w:hAnsi="Arial" w:cs="Arial"/>
                  <w:i/>
                  <w:spacing w:val="10"/>
                  <w:sz w:val="20"/>
                  <w:szCs w:val="20"/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</w:rPr>
                <w:t>monitoring</w:t>
              </w:r>
              <w:r w:rsidRPr="00906645">
                <w:rPr>
                  <w:rFonts w:ascii="Arial" w:hAnsi="Arial" w:cs="Arial"/>
                  <w:i/>
                  <w:spacing w:val="13"/>
                  <w:sz w:val="20"/>
                  <w:szCs w:val="20"/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</w:rPr>
                <w:t>needs</w:t>
              </w:r>
              <w:r w:rsidRPr="00906645">
                <w:rPr>
                  <w:rFonts w:ascii="Arial" w:hAnsi="Arial" w:cs="Arial"/>
                  <w:i/>
                  <w:spacing w:val="12"/>
                  <w:sz w:val="20"/>
                  <w:szCs w:val="20"/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</w:rPr>
                <w:t>in</w:t>
              </w:r>
              <w:r w:rsidRPr="00906645">
                <w:rPr>
                  <w:rFonts w:ascii="Arial" w:hAnsi="Arial" w:cs="Arial"/>
                  <w:i/>
                  <w:spacing w:val="13"/>
                  <w:sz w:val="20"/>
                  <w:szCs w:val="20"/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</w:rPr>
                <w:t>regiona</w:t>
              </w:r>
              <w:r w:rsidRPr="00906645">
                <w:rPr>
                  <w:rFonts w:ascii="Arial" w:hAnsi="Arial" w:cs="Arial"/>
                  <w:i/>
                  <w:spacing w:val="13"/>
                  <w:sz w:val="20"/>
                  <w:szCs w:val="20"/>
                </w:rPr>
                <w:t xml:space="preserve">l,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</w:rPr>
                <w:t>sub-regional</w:t>
              </w:r>
              <w:r w:rsidRPr="00906645">
                <w:rPr>
                  <w:rFonts w:ascii="Arial" w:hAnsi="Arial" w:cs="Arial"/>
                  <w:i/>
                  <w:spacing w:val="13"/>
                  <w:sz w:val="20"/>
                  <w:szCs w:val="20"/>
                </w:rPr>
                <w:t xml:space="preserve"> and national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</w:rPr>
                <w:t>action</w:t>
              </w:r>
              <w:r w:rsidRPr="00906645">
                <w:rPr>
                  <w:rFonts w:ascii="Arial" w:hAnsi="Arial" w:cs="Arial"/>
                  <w:i/>
                  <w:spacing w:val="13"/>
                  <w:sz w:val="20"/>
                  <w:szCs w:val="20"/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</w:rPr>
                <w:t>plans</w:t>
              </w:r>
            </w:ins>
          </w:p>
          <w:p w14:paraId="44A39AA0" w14:textId="51264859" w:rsidR="00C810DB" w:rsidRPr="00906645" w:rsidDel="00C810DB" w:rsidRDefault="00C810DB" w:rsidP="008B4699">
            <w:pPr>
              <w:pStyle w:val="BodyText"/>
              <w:numPr>
                <w:ilvl w:val="0"/>
                <w:numId w:val="19"/>
              </w:numPr>
              <w:rPr>
                <w:ins w:id="1796" w:author="Mélanie Hamel" w:date="2022-04-28T12:36:00Z"/>
                <w:del w:id="1797" w:author="Helene Marsh [2]" w:date="2022-04-29T12:10:00Z"/>
                <w:rFonts w:ascii="Arial" w:hAnsi="Arial" w:cs="Arial"/>
                <w:sz w:val="20"/>
                <w:szCs w:val="20"/>
                <w:rPrChange w:id="1798" w:author="Helene Marsh" w:date="2022-04-30T11:58:00Z">
                  <w:rPr>
                    <w:ins w:id="1799" w:author="Mélanie Hamel" w:date="2022-04-28T12:36:00Z"/>
                    <w:del w:id="1800" w:author="Helene Marsh [2]" w:date="2022-04-29T12:10:00Z"/>
                    <w:rFonts w:ascii="Arial Narrow" w:hAnsi="Arial Narrow"/>
                    <w:sz w:val="20"/>
                    <w:szCs w:val="20"/>
                  </w:rPr>
                </w:rPrChange>
              </w:rPr>
            </w:pPr>
          </w:p>
          <w:p w14:paraId="310CFB3A" w14:textId="10A98031" w:rsidR="00BE1E4B" w:rsidRPr="00906645" w:rsidRDefault="00BE1E4B" w:rsidP="008B4699">
            <w:pPr>
              <w:pStyle w:val="ListParagraph"/>
              <w:numPr>
                <w:ilvl w:val="0"/>
                <w:numId w:val="19"/>
              </w:numPr>
              <w:tabs>
                <w:tab w:val="left" w:pos="464"/>
              </w:tabs>
              <w:spacing w:before="0"/>
              <w:rPr>
                <w:rFonts w:ascii="Arial" w:hAnsi="Arial" w:cs="Arial"/>
                <w:i/>
                <w:sz w:val="20"/>
                <w:szCs w:val="20"/>
                <w:rPrChange w:id="180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180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Initiate</w:t>
            </w:r>
            <w:r w:rsidRPr="00906645">
              <w:rPr>
                <w:rFonts w:ascii="Arial" w:hAnsi="Arial" w:cs="Arial"/>
                <w:i/>
                <w:spacing w:val="14"/>
                <w:sz w:val="20"/>
                <w:szCs w:val="20"/>
                <w:rPrChange w:id="1803" w:author="Helene Marsh" w:date="2022-04-30T11:58:00Z">
                  <w:rPr>
                    <w:rFonts w:ascii="Arial Narrow" w:hAnsi="Arial Narrow"/>
                    <w:i/>
                    <w:spacing w:val="14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180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and/or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1805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180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continue</w:t>
            </w:r>
            <w:r w:rsidRPr="00906645">
              <w:rPr>
                <w:rFonts w:ascii="Arial" w:hAnsi="Arial" w:cs="Arial"/>
                <w:i/>
                <w:spacing w:val="15"/>
                <w:sz w:val="20"/>
                <w:szCs w:val="20"/>
                <w:rPrChange w:id="1807" w:author="Helene Marsh" w:date="2022-04-30T11:58:00Z">
                  <w:rPr>
                    <w:rFonts w:ascii="Arial Narrow" w:hAnsi="Arial Narrow"/>
                    <w:i/>
                    <w:spacing w:val="1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180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long-term</w:t>
            </w:r>
            <w:r w:rsidRPr="00906645">
              <w:rPr>
                <w:rFonts w:ascii="Arial" w:hAnsi="Arial" w:cs="Arial"/>
                <w:i/>
                <w:spacing w:val="13"/>
                <w:sz w:val="20"/>
                <w:szCs w:val="20"/>
                <w:rPrChange w:id="1809" w:author="Helene Marsh" w:date="2022-04-30T11:58:00Z">
                  <w:rPr>
                    <w:rFonts w:ascii="Arial Narrow" w:hAnsi="Arial Narrow"/>
                    <w:i/>
                    <w:spacing w:val="13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181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monitoring</w:t>
            </w:r>
            <w:r w:rsidRPr="00906645">
              <w:rPr>
                <w:rFonts w:ascii="Arial" w:hAnsi="Arial" w:cs="Arial"/>
                <w:i/>
                <w:spacing w:val="14"/>
                <w:sz w:val="20"/>
                <w:szCs w:val="20"/>
                <w:rPrChange w:id="1811" w:author="Helene Marsh" w:date="2022-04-30T11:58:00Z">
                  <w:rPr>
                    <w:rFonts w:ascii="Arial Narrow" w:hAnsi="Arial Narrow"/>
                    <w:i/>
                    <w:spacing w:val="14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181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of</w:t>
            </w:r>
            <w:r w:rsidRPr="00906645">
              <w:rPr>
                <w:rFonts w:ascii="Arial" w:hAnsi="Arial" w:cs="Arial"/>
                <w:i/>
                <w:spacing w:val="14"/>
                <w:sz w:val="20"/>
                <w:szCs w:val="20"/>
                <w:rPrChange w:id="1813" w:author="Helene Marsh" w:date="2022-04-30T11:58:00Z">
                  <w:rPr>
                    <w:rFonts w:ascii="Arial Narrow" w:hAnsi="Arial Narrow"/>
                    <w:i/>
                    <w:spacing w:val="14"/>
                    <w:sz w:val="20"/>
                    <w:szCs w:val="20"/>
                  </w:rPr>
                </w:rPrChange>
              </w:rPr>
              <w:t xml:space="preserve"> </w:t>
            </w:r>
            <w:del w:id="1814" w:author="Helene Marsh [2]" w:date="2022-04-25T14:25:00Z">
              <w:r w:rsidRPr="00906645" w:rsidDel="00512E8D">
                <w:rPr>
                  <w:rFonts w:ascii="Arial" w:hAnsi="Arial" w:cs="Arial"/>
                  <w:i/>
                  <w:sz w:val="20"/>
                  <w:szCs w:val="20"/>
                  <w:rPrChange w:id="1815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priority</w:delText>
              </w:r>
              <w:r w:rsidRPr="00906645" w:rsidDel="00512E8D">
                <w:rPr>
                  <w:rFonts w:ascii="Arial" w:hAnsi="Arial" w:cs="Arial"/>
                  <w:i/>
                  <w:spacing w:val="14"/>
                  <w:sz w:val="20"/>
                  <w:szCs w:val="20"/>
                  <w:rPrChange w:id="1816" w:author="Helene Marsh" w:date="2022-04-30T11:58:00Z">
                    <w:rPr>
                      <w:rFonts w:ascii="Arial Narrow" w:hAnsi="Arial Narrow"/>
                      <w:i/>
                      <w:spacing w:val="14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ins w:id="1817" w:author="Helene Marsh [2]" w:date="2022-04-25T14:25:00Z">
              <w:r w:rsidR="00512E8D" w:rsidRPr="00906645">
                <w:rPr>
                  <w:rFonts w:ascii="Arial" w:hAnsi="Arial" w:cs="Arial"/>
                  <w:i/>
                  <w:spacing w:val="14"/>
                  <w:sz w:val="20"/>
                  <w:szCs w:val="20"/>
                  <w:rPrChange w:id="1818" w:author="Helene Marsh" w:date="2022-04-30T11:58:00Z">
                    <w:rPr>
                      <w:rFonts w:ascii="Arial Narrow" w:hAnsi="Arial Narrow"/>
                      <w:i/>
                      <w:spacing w:val="14"/>
                      <w:sz w:val="20"/>
                      <w:szCs w:val="20"/>
                    </w:rPr>
                  </w:rPrChange>
                </w:rPr>
                <w:t xml:space="preserve">locally important </w:t>
              </w:r>
            </w:ins>
            <w:r w:rsidRPr="00906645">
              <w:rPr>
                <w:rFonts w:ascii="Arial" w:hAnsi="Arial" w:cs="Arial"/>
                <w:i/>
                <w:sz w:val="20"/>
                <w:szCs w:val="20"/>
                <w:rPrChange w:id="181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dugong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1820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182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populations</w:t>
            </w:r>
            <w:r w:rsidRPr="00906645">
              <w:rPr>
                <w:rFonts w:ascii="Arial" w:hAnsi="Arial" w:cs="Arial"/>
                <w:i/>
                <w:spacing w:val="15"/>
                <w:sz w:val="20"/>
                <w:szCs w:val="20"/>
                <w:rPrChange w:id="1822" w:author="Helene Marsh" w:date="2022-04-30T11:58:00Z">
                  <w:rPr>
                    <w:rFonts w:ascii="Arial Narrow" w:hAnsi="Arial Narrow"/>
                    <w:i/>
                    <w:spacing w:val="1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182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at</w:t>
            </w:r>
            <w:r w:rsidRPr="00906645">
              <w:rPr>
                <w:rFonts w:ascii="Arial" w:hAnsi="Arial" w:cs="Arial"/>
                <w:i/>
                <w:spacing w:val="14"/>
                <w:sz w:val="20"/>
                <w:szCs w:val="20"/>
                <w:rPrChange w:id="1824" w:author="Helene Marsh" w:date="2022-04-30T11:58:00Z">
                  <w:rPr>
                    <w:rFonts w:ascii="Arial Narrow" w:hAnsi="Arial Narrow"/>
                    <w:i/>
                    <w:spacing w:val="14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182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appropriate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1826" w:author="Helene Marsh" w:date="2022-04-30T11:58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182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spatial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1828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182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scales</w:t>
            </w:r>
            <w:r w:rsidRPr="00906645">
              <w:rPr>
                <w:rFonts w:ascii="Arial" w:hAnsi="Arial" w:cs="Arial"/>
                <w:i/>
                <w:spacing w:val="12"/>
                <w:sz w:val="20"/>
                <w:szCs w:val="20"/>
                <w:rPrChange w:id="1830" w:author="Helene Marsh" w:date="2022-04-30T11:58:00Z">
                  <w:rPr>
                    <w:rFonts w:ascii="Arial Narrow" w:hAnsi="Arial Narrow"/>
                    <w:i/>
                    <w:spacing w:val="12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183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in</w:t>
            </w:r>
            <w:r w:rsidRPr="00906645">
              <w:rPr>
                <w:rFonts w:ascii="Arial" w:hAnsi="Arial" w:cs="Arial"/>
                <w:i/>
                <w:spacing w:val="14"/>
                <w:sz w:val="20"/>
                <w:szCs w:val="20"/>
                <w:rPrChange w:id="1832" w:author="Helene Marsh" w:date="2022-04-30T11:58:00Z">
                  <w:rPr>
                    <w:rFonts w:ascii="Arial Narrow" w:hAnsi="Arial Narrow"/>
                    <w:i/>
                    <w:spacing w:val="14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183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order</w:t>
            </w:r>
            <w:r w:rsidRPr="00906645">
              <w:rPr>
                <w:rFonts w:ascii="Arial" w:hAnsi="Arial" w:cs="Arial"/>
                <w:i/>
                <w:spacing w:val="12"/>
                <w:sz w:val="20"/>
                <w:szCs w:val="20"/>
                <w:rPrChange w:id="1834" w:author="Helene Marsh" w:date="2022-04-30T11:58:00Z">
                  <w:rPr>
                    <w:rFonts w:ascii="Arial Narrow" w:hAnsi="Arial Narrow"/>
                    <w:i/>
                    <w:spacing w:val="12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183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to</w:t>
            </w:r>
            <w:r w:rsidRPr="00906645">
              <w:rPr>
                <w:rFonts w:ascii="Arial" w:hAnsi="Arial" w:cs="Arial"/>
                <w:i/>
                <w:spacing w:val="14"/>
                <w:sz w:val="20"/>
                <w:szCs w:val="20"/>
                <w:rPrChange w:id="1836" w:author="Helene Marsh" w:date="2022-04-30T11:58:00Z">
                  <w:rPr>
                    <w:rFonts w:ascii="Arial Narrow" w:hAnsi="Arial Narrow"/>
                    <w:i/>
                    <w:spacing w:val="14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183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assess</w:t>
            </w:r>
            <w:r w:rsidRPr="00906645">
              <w:rPr>
                <w:rFonts w:ascii="Arial" w:hAnsi="Arial" w:cs="Arial"/>
                <w:i/>
                <w:spacing w:val="12"/>
                <w:sz w:val="20"/>
                <w:szCs w:val="20"/>
                <w:rPrChange w:id="1838" w:author="Helene Marsh" w:date="2022-04-30T11:58:00Z">
                  <w:rPr>
                    <w:rFonts w:ascii="Arial Narrow" w:hAnsi="Arial Narrow"/>
                    <w:i/>
                    <w:spacing w:val="12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183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conservation</w:t>
            </w:r>
            <w:r w:rsidRPr="00906645">
              <w:rPr>
                <w:rFonts w:ascii="Arial" w:hAnsi="Arial" w:cs="Arial"/>
                <w:i/>
                <w:spacing w:val="14"/>
                <w:sz w:val="20"/>
                <w:szCs w:val="20"/>
                <w:rPrChange w:id="1840" w:author="Helene Marsh" w:date="2022-04-30T11:58:00Z">
                  <w:rPr>
                    <w:rFonts w:ascii="Arial Narrow" w:hAnsi="Arial Narrow"/>
                    <w:i/>
                    <w:spacing w:val="14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184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status,</w:t>
            </w:r>
            <w:r w:rsidRPr="00906645">
              <w:rPr>
                <w:rFonts w:ascii="Arial" w:hAnsi="Arial" w:cs="Arial"/>
                <w:i/>
                <w:spacing w:val="1"/>
                <w:sz w:val="20"/>
                <w:szCs w:val="20"/>
                <w:rPrChange w:id="1842" w:author="Helene Marsh" w:date="2022-04-30T11:58:00Z">
                  <w:rPr>
                    <w:rFonts w:ascii="Arial Narrow" w:hAnsi="Arial Narrow"/>
                    <w:i/>
                    <w:spacing w:val="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w w:val="105"/>
                <w:sz w:val="20"/>
                <w:szCs w:val="20"/>
                <w:rPrChange w:id="1843" w:author="Helene Marsh" w:date="2022-04-30T11:58:00Z">
                  <w:rPr>
                    <w:rFonts w:ascii="Arial Narrow" w:hAnsi="Arial Narrow"/>
                    <w:i/>
                    <w:w w:val="105"/>
                    <w:sz w:val="20"/>
                    <w:szCs w:val="20"/>
                  </w:rPr>
                </w:rPrChange>
              </w:rPr>
              <w:t>using</w:t>
            </w:r>
            <w:r w:rsidRPr="00906645">
              <w:rPr>
                <w:rFonts w:ascii="Arial" w:hAnsi="Arial" w:cs="Arial"/>
                <w:i/>
                <w:spacing w:val="-4"/>
                <w:w w:val="105"/>
                <w:sz w:val="20"/>
                <w:szCs w:val="20"/>
                <w:rPrChange w:id="1844" w:author="Helene Marsh" w:date="2022-04-30T11:58:00Z">
                  <w:rPr>
                    <w:rFonts w:ascii="Arial Narrow" w:hAnsi="Arial Narrow"/>
                    <w:i/>
                    <w:spacing w:val="-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w w:val="105"/>
                <w:sz w:val="20"/>
                <w:szCs w:val="20"/>
                <w:rPrChange w:id="1845" w:author="Helene Marsh" w:date="2022-04-30T11:58:00Z">
                  <w:rPr>
                    <w:rFonts w:ascii="Arial Narrow" w:hAnsi="Arial Narrow"/>
                    <w:i/>
                    <w:w w:val="105"/>
                    <w:sz w:val="20"/>
                    <w:szCs w:val="20"/>
                  </w:rPr>
                </w:rPrChange>
              </w:rPr>
              <w:t>a</w:t>
            </w:r>
            <w:r w:rsidRPr="00906645">
              <w:rPr>
                <w:rFonts w:ascii="Arial" w:hAnsi="Arial" w:cs="Arial"/>
                <w:i/>
                <w:spacing w:val="-6"/>
                <w:w w:val="105"/>
                <w:sz w:val="20"/>
                <w:szCs w:val="20"/>
                <w:rPrChange w:id="1846" w:author="Helene Marsh" w:date="2022-04-30T11:58:00Z">
                  <w:rPr>
                    <w:rFonts w:ascii="Arial Narrow" w:hAnsi="Arial Narrow"/>
                    <w:i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w w:val="105"/>
                <w:sz w:val="20"/>
                <w:szCs w:val="20"/>
                <w:rPrChange w:id="1847" w:author="Helene Marsh" w:date="2022-04-30T11:58:00Z">
                  <w:rPr>
                    <w:rFonts w:ascii="Arial Narrow" w:hAnsi="Arial Narrow"/>
                    <w:i/>
                    <w:w w:val="105"/>
                    <w:sz w:val="20"/>
                    <w:szCs w:val="20"/>
                  </w:rPr>
                </w:rPrChange>
              </w:rPr>
              <w:t>combination</w:t>
            </w:r>
            <w:r w:rsidRPr="00906645">
              <w:rPr>
                <w:rFonts w:ascii="Arial" w:hAnsi="Arial" w:cs="Arial"/>
                <w:i/>
                <w:spacing w:val="-7"/>
                <w:w w:val="105"/>
                <w:sz w:val="20"/>
                <w:szCs w:val="20"/>
                <w:rPrChange w:id="1848" w:author="Helene Marsh" w:date="2022-04-30T11:58:00Z">
                  <w:rPr>
                    <w:rFonts w:ascii="Arial Narrow" w:hAnsi="Arial Narrow"/>
                    <w:i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w w:val="105"/>
                <w:sz w:val="20"/>
                <w:szCs w:val="20"/>
                <w:rPrChange w:id="1849" w:author="Helene Marsh" w:date="2022-04-30T11:58:00Z">
                  <w:rPr>
                    <w:rFonts w:ascii="Arial Narrow" w:hAnsi="Arial Narrow"/>
                    <w:i/>
                    <w:w w:val="105"/>
                    <w:sz w:val="20"/>
                    <w:szCs w:val="20"/>
                  </w:rPr>
                </w:rPrChange>
              </w:rPr>
              <w:t>of</w:t>
            </w:r>
            <w:r w:rsidRPr="00906645">
              <w:rPr>
                <w:rFonts w:ascii="Arial" w:hAnsi="Arial" w:cs="Arial"/>
                <w:i/>
                <w:spacing w:val="-6"/>
                <w:w w:val="105"/>
                <w:sz w:val="20"/>
                <w:szCs w:val="20"/>
                <w:rPrChange w:id="1850" w:author="Helene Marsh" w:date="2022-04-30T11:58:00Z">
                  <w:rPr>
                    <w:rFonts w:ascii="Arial Narrow" w:hAnsi="Arial Narrow"/>
                    <w:i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w w:val="105"/>
                <w:sz w:val="20"/>
                <w:szCs w:val="20"/>
                <w:rPrChange w:id="1851" w:author="Helene Marsh" w:date="2022-04-30T11:58:00Z">
                  <w:rPr>
                    <w:rFonts w:ascii="Arial Narrow" w:hAnsi="Arial Narrow"/>
                    <w:i/>
                    <w:w w:val="105"/>
                    <w:sz w:val="20"/>
                    <w:szCs w:val="20"/>
                  </w:rPr>
                </w:rPrChange>
              </w:rPr>
              <w:t>traditional,</w:t>
            </w:r>
            <w:r w:rsidRPr="00906645">
              <w:rPr>
                <w:rFonts w:ascii="Arial" w:hAnsi="Arial" w:cs="Arial"/>
                <w:i/>
                <w:spacing w:val="-3"/>
                <w:w w:val="105"/>
                <w:sz w:val="20"/>
                <w:szCs w:val="20"/>
                <w:rPrChange w:id="1852" w:author="Helene Marsh" w:date="2022-04-30T11:58:00Z">
                  <w:rPr>
                    <w:rFonts w:ascii="Arial Narrow" w:hAnsi="Arial Narrow"/>
                    <w:i/>
                    <w:spacing w:val="-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w w:val="105"/>
                <w:sz w:val="20"/>
                <w:szCs w:val="20"/>
                <w:rPrChange w:id="1853" w:author="Helene Marsh" w:date="2022-04-30T11:58:00Z">
                  <w:rPr>
                    <w:rFonts w:ascii="Arial Narrow" w:hAnsi="Arial Narrow"/>
                    <w:i/>
                    <w:w w:val="105"/>
                    <w:sz w:val="20"/>
                    <w:szCs w:val="20"/>
                  </w:rPr>
                </w:rPrChange>
              </w:rPr>
              <w:t>community-based</w:t>
            </w:r>
            <w:r w:rsidRPr="00906645">
              <w:rPr>
                <w:rFonts w:ascii="Arial" w:hAnsi="Arial" w:cs="Arial"/>
                <w:i/>
                <w:spacing w:val="-4"/>
                <w:w w:val="105"/>
                <w:sz w:val="20"/>
                <w:szCs w:val="20"/>
                <w:rPrChange w:id="1854" w:author="Helene Marsh" w:date="2022-04-30T11:58:00Z">
                  <w:rPr>
                    <w:rFonts w:ascii="Arial Narrow" w:hAnsi="Arial Narrow"/>
                    <w:i/>
                    <w:spacing w:val="-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w w:val="105"/>
                <w:sz w:val="20"/>
                <w:szCs w:val="20"/>
                <w:rPrChange w:id="1855" w:author="Helene Marsh" w:date="2022-04-30T11:58:00Z">
                  <w:rPr>
                    <w:rFonts w:ascii="Arial Narrow" w:hAnsi="Arial Narrow"/>
                    <w:i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-6"/>
                <w:w w:val="105"/>
                <w:sz w:val="20"/>
                <w:szCs w:val="20"/>
                <w:rPrChange w:id="1856" w:author="Helene Marsh" w:date="2022-04-30T11:58:00Z">
                  <w:rPr>
                    <w:rFonts w:ascii="Arial Narrow" w:hAnsi="Arial Narrow"/>
                    <w:i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w w:val="105"/>
                <w:sz w:val="20"/>
                <w:szCs w:val="20"/>
                <w:rPrChange w:id="1857" w:author="Helene Marsh" w:date="2022-04-30T11:58:00Z">
                  <w:rPr>
                    <w:rFonts w:ascii="Arial Narrow" w:hAnsi="Arial Narrow"/>
                    <w:i/>
                    <w:w w:val="105"/>
                    <w:sz w:val="20"/>
                    <w:szCs w:val="20"/>
                  </w:rPr>
                </w:rPrChange>
              </w:rPr>
              <w:t>scientific</w:t>
            </w:r>
            <w:r w:rsidRPr="00906645">
              <w:rPr>
                <w:rFonts w:ascii="Arial" w:hAnsi="Arial" w:cs="Arial"/>
                <w:i/>
                <w:spacing w:val="-3"/>
                <w:w w:val="105"/>
                <w:sz w:val="20"/>
                <w:szCs w:val="20"/>
                <w:rPrChange w:id="1858" w:author="Helene Marsh" w:date="2022-04-30T11:58:00Z">
                  <w:rPr>
                    <w:rFonts w:ascii="Arial Narrow" w:hAnsi="Arial Narrow"/>
                    <w:i/>
                    <w:spacing w:val="-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w w:val="105"/>
                <w:sz w:val="20"/>
                <w:szCs w:val="20"/>
                <w:rPrChange w:id="1859" w:author="Helene Marsh" w:date="2022-04-30T11:58:00Z">
                  <w:rPr>
                    <w:rFonts w:ascii="Arial Narrow" w:hAnsi="Arial Narrow"/>
                    <w:i/>
                    <w:w w:val="105"/>
                    <w:sz w:val="20"/>
                    <w:szCs w:val="20"/>
                  </w:rPr>
                </w:rPrChange>
              </w:rPr>
              <w:t>technique</w:t>
            </w:r>
            <w:ins w:id="1860" w:author="Helene Marsh [2]" w:date="2022-04-25T14:25:00Z">
              <w:r w:rsidR="00512E8D" w:rsidRPr="00906645">
                <w:rPr>
                  <w:rFonts w:ascii="Arial" w:hAnsi="Arial" w:cs="Arial"/>
                  <w:i/>
                  <w:w w:val="105"/>
                  <w:sz w:val="20"/>
                  <w:szCs w:val="20"/>
                  <w:rPrChange w:id="1861" w:author="Helene Marsh" w:date="2022-04-30T11:58:00Z">
                    <w:rPr>
                      <w:rFonts w:ascii="Arial Narrow" w:hAnsi="Arial Narrow"/>
                      <w:i/>
                      <w:w w:val="105"/>
                      <w:sz w:val="20"/>
                      <w:szCs w:val="20"/>
                    </w:rPr>
                  </w:rPrChange>
                </w:rPr>
                <w:t xml:space="preserve">s, </w:t>
              </w:r>
            </w:ins>
            <w:del w:id="1862" w:author="Helene Marsh [2]" w:date="2022-04-25T14:25:00Z">
              <w:r w:rsidRPr="00906645" w:rsidDel="00512E8D">
                <w:rPr>
                  <w:rFonts w:ascii="Arial" w:hAnsi="Arial" w:cs="Arial"/>
                  <w:i/>
                  <w:w w:val="105"/>
                  <w:sz w:val="20"/>
                  <w:szCs w:val="20"/>
                  <w:rPrChange w:id="1863" w:author="Helene Marsh" w:date="2022-04-30T11:58:00Z">
                    <w:rPr>
                      <w:rFonts w:ascii="Arial Narrow" w:hAnsi="Arial Narrow"/>
                      <w:i/>
                      <w:w w:val="105"/>
                      <w:sz w:val="20"/>
                      <w:szCs w:val="20"/>
                    </w:rPr>
                  </w:rPrChange>
                </w:rPr>
                <w:delText>s</w:delText>
              </w:r>
              <w:r w:rsidRPr="00906645" w:rsidDel="00512E8D">
                <w:rPr>
                  <w:rFonts w:ascii="Arial" w:hAnsi="Arial" w:cs="Arial"/>
                  <w:i/>
                  <w:spacing w:val="-4"/>
                  <w:w w:val="105"/>
                  <w:sz w:val="20"/>
                  <w:szCs w:val="20"/>
                  <w:rPrChange w:id="1864" w:author="Helene Marsh" w:date="2022-04-30T11:58:00Z">
                    <w:rPr>
                      <w:rFonts w:ascii="Arial Narrow" w:hAnsi="Arial Narrow"/>
                      <w:i/>
                      <w:spacing w:val="-4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906645">
              <w:rPr>
                <w:rFonts w:ascii="Arial" w:hAnsi="Arial" w:cs="Arial"/>
                <w:i/>
                <w:w w:val="105"/>
                <w:sz w:val="20"/>
                <w:szCs w:val="20"/>
                <w:rPrChange w:id="1865" w:author="Helene Marsh" w:date="2022-04-30T11:58:00Z">
                  <w:rPr>
                    <w:rFonts w:ascii="Arial Narrow" w:hAnsi="Arial Narrow"/>
                    <w:i/>
                    <w:w w:val="105"/>
                    <w:sz w:val="20"/>
                    <w:szCs w:val="20"/>
                  </w:rPr>
                </w:rPrChange>
              </w:rPr>
              <w:t>where</w:t>
            </w:r>
            <w:r w:rsidRPr="00906645">
              <w:rPr>
                <w:rFonts w:ascii="Arial" w:hAnsi="Arial" w:cs="Arial"/>
                <w:i/>
                <w:spacing w:val="-3"/>
                <w:w w:val="105"/>
                <w:sz w:val="20"/>
                <w:szCs w:val="20"/>
                <w:rPrChange w:id="1866" w:author="Helene Marsh" w:date="2022-04-30T11:58:00Z">
                  <w:rPr>
                    <w:rFonts w:ascii="Arial Narrow" w:hAnsi="Arial Narrow"/>
                    <w:i/>
                    <w:spacing w:val="-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w w:val="105"/>
                <w:sz w:val="20"/>
                <w:szCs w:val="20"/>
                <w:rPrChange w:id="1867" w:author="Helene Marsh" w:date="2022-04-30T11:58:00Z">
                  <w:rPr>
                    <w:rFonts w:ascii="Arial Narrow" w:hAnsi="Arial Narrow"/>
                    <w:i/>
                    <w:w w:val="105"/>
                    <w:sz w:val="20"/>
                    <w:szCs w:val="20"/>
                  </w:rPr>
                </w:rPrChange>
              </w:rPr>
              <w:t>appropriate</w:t>
            </w:r>
          </w:p>
          <w:p w14:paraId="5A0EB364" w14:textId="0C919CB5" w:rsidR="00BE1E4B" w:rsidRPr="00906645" w:rsidDel="00FC2BBA" w:rsidRDefault="00BE1E4B" w:rsidP="008B4699">
            <w:pPr>
              <w:pStyle w:val="ListParagraph"/>
              <w:numPr>
                <w:ilvl w:val="0"/>
                <w:numId w:val="19"/>
              </w:numPr>
              <w:tabs>
                <w:tab w:val="left" w:pos="464"/>
              </w:tabs>
              <w:spacing w:before="0"/>
              <w:rPr>
                <w:del w:id="1868" w:author="Helene Marsh [2]" w:date="2022-04-25T12:06:00Z"/>
                <w:rFonts w:ascii="Arial" w:hAnsi="Arial" w:cs="Arial"/>
                <w:i/>
                <w:sz w:val="20"/>
                <w:szCs w:val="20"/>
                <w:rPrChange w:id="1869" w:author="Helene Marsh" w:date="2022-04-30T11:58:00Z">
                  <w:rPr>
                    <w:del w:id="1870" w:author="Helene Marsh [2]" w:date="2022-04-25T12:06:00Z"/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del w:id="1871" w:author="Helene Marsh [2]" w:date="2022-04-25T12:06:00Z">
              <w:r w:rsidRPr="00906645" w:rsidDel="00FC2BBA">
                <w:rPr>
                  <w:rFonts w:ascii="Arial" w:hAnsi="Arial" w:cs="Arial"/>
                  <w:i/>
                  <w:sz w:val="20"/>
                  <w:szCs w:val="20"/>
                  <w:rPrChange w:id="1872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Identify</w:delText>
              </w:r>
              <w:r w:rsidRPr="00906645" w:rsidDel="00FC2BBA">
                <w:rPr>
                  <w:rFonts w:ascii="Arial" w:hAnsi="Arial" w:cs="Arial"/>
                  <w:i/>
                  <w:spacing w:val="14"/>
                  <w:sz w:val="20"/>
                  <w:szCs w:val="20"/>
                  <w:rPrChange w:id="1873" w:author="Helene Marsh" w:date="2022-04-30T11:58:00Z">
                    <w:rPr>
                      <w:rFonts w:ascii="Arial Narrow" w:hAnsi="Arial Narrow"/>
                      <w:i/>
                      <w:spacing w:val="14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FC2BBA">
                <w:rPr>
                  <w:rFonts w:ascii="Arial" w:hAnsi="Arial" w:cs="Arial"/>
                  <w:i/>
                  <w:sz w:val="20"/>
                  <w:szCs w:val="20"/>
                  <w:rPrChange w:id="1874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migratory</w:delText>
              </w:r>
              <w:r w:rsidRPr="00906645" w:rsidDel="00FC2BBA">
                <w:rPr>
                  <w:rFonts w:ascii="Arial" w:hAnsi="Arial" w:cs="Arial"/>
                  <w:i/>
                  <w:spacing w:val="10"/>
                  <w:sz w:val="20"/>
                  <w:szCs w:val="20"/>
                  <w:rPrChange w:id="1875" w:author="Helene Marsh" w:date="2022-04-30T11:58:00Z">
                    <w:rPr>
                      <w:rFonts w:ascii="Arial Narrow" w:hAnsi="Arial Narrow"/>
                      <w:i/>
                      <w:spacing w:val="10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FC2BBA">
                <w:rPr>
                  <w:rFonts w:ascii="Arial" w:hAnsi="Arial" w:cs="Arial"/>
                  <w:i/>
                  <w:sz w:val="20"/>
                  <w:szCs w:val="20"/>
                  <w:rPrChange w:id="1876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routes</w:delText>
              </w:r>
              <w:r w:rsidRPr="00906645" w:rsidDel="00FC2BBA">
                <w:rPr>
                  <w:rFonts w:ascii="Arial" w:hAnsi="Arial" w:cs="Arial"/>
                  <w:i/>
                  <w:spacing w:val="12"/>
                  <w:sz w:val="20"/>
                  <w:szCs w:val="20"/>
                  <w:rPrChange w:id="1877" w:author="Helene Marsh" w:date="2022-04-30T11:58:00Z">
                    <w:rPr>
                      <w:rFonts w:ascii="Arial Narrow" w:hAnsi="Arial Narrow"/>
                      <w:i/>
                      <w:spacing w:val="12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FC2BBA">
                <w:rPr>
                  <w:rFonts w:ascii="Arial" w:hAnsi="Arial" w:cs="Arial"/>
                  <w:i/>
                  <w:sz w:val="20"/>
                  <w:szCs w:val="20"/>
                  <w:rPrChange w:id="1878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through</w:delText>
              </w:r>
              <w:r w:rsidRPr="00906645" w:rsidDel="00FC2BBA">
                <w:rPr>
                  <w:rFonts w:ascii="Arial" w:hAnsi="Arial" w:cs="Arial"/>
                  <w:i/>
                  <w:spacing w:val="10"/>
                  <w:sz w:val="20"/>
                  <w:szCs w:val="20"/>
                  <w:rPrChange w:id="1879" w:author="Helene Marsh" w:date="2022-04-30T11:58:00Z">
                    <w:rPr>
                      <w:rFonts w:ascii="Arial Narrow" w:hAnsi="Arial Narrow"/>
                      <w:i/>
                      <w:spacing w:val="10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FC2BBA">
                <w:rPr>
                  <w:rFonts w:ascii="Arial" w:hAnsi="Arial" w:cs="Arial"/>
                  <w:i/>
                  <w:sz w:val="20"/>
                  <w:szCs w:val="20"/>
                  <w:rPrChange w:id="1880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the</w:delText>
              </w:r>
              <w:r w:rsidRPr="00906645" w:rsidDel="00FC2BBA">
                <w:rPr>
                  <w:rFonts w:ascii="Arial" w:hAnsi="Arial" w:cs="Arial"/>
                  <w:i/>
                  <w:spacing w:val="14"/>
                  <w:sz w:val="20"/>
                  <w:szCs w:val="20"/>
                  <w:rPrChange w:id="1881" w:author="Helene Marsh" w:date="2022-04-30T11:58:00Z">
                    <w:rPr>
                      <w:rFonts w:ascii="Arial Narrow" w:hAnsi="Arial Narrow"/>
                      <w:i/>
                      <w:spacing w:val="14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FC2BBA">
                <w:rPr>
                  <w:rFonts w:ascii="Arial" w:hAnsi="Arial" w:cs="Arial"/>
                  <w:i/>
                  <w:sz w:val="20"/>
                  <w:szCs w:val="20"/>
                  <w:rPrChange w:id="1882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use</w:delText>
              </w:r>
              <w:r w:rsidRPr="00906645" w:rsidDel="00FC2BBA">
                <w:rPr>
                  <w:rFonts w:ascii="Arial" w:hAnsi="Arial" w:cs="Arial"/>
                  <w:i/>
                  <w:spacing w:val="14"/>
                  <w:sz w:val="20"/>
                  <w:szCs w:val="20"/>
                  <w:rPrChange w:id="1883" w:author="Helene Marsh" w:date="2022-04-30T11:58:00Z">
                    <w:rPr>
                      <w:rFonts w:ascii="Arial Narrow" w:hAnsi="Arial Narrow"/>
                      <w:i/>
                      <w:spacing w:val="14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FC2BBA">
                <w:rPr>
                  <w:rFonts w:ascii="Arial" w:hAnsi="Arial" w:cs="Arial"/>
                  <w:i/>
                  <w:sz w:val="20"/>
                  <w:szCs w:val="20"/>
                  <w:rPrChange w:id="1884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of</w:delText>
              </w:r>
              <w:r w:rsidRPr="00906645" w:rsidDel="00FC2BBA">
                <w:rPr>
                  <w:rFonts w:ascii="Arial" w:hAnsi="Arial" w:cs="Arial"/>
                  <w:i/>
                  <w:spacing w:val="13"/>
                  <w:sz w:val="20"/>
                  <w:szCs w:val="20"/>
                  <w:rPrChange w:id="1885" w:author="Helene Marsh" w:date="2022-04-30T11:58:00Z">
                    <w:rPr>
                      <w:rFonts w:ascii="Arial Narrow" w:hAnsi="Arial Narrow"/>
                      <w:i/>
                      <w:spacing w:val="13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FC2BBA">
                <w:rPr>
                  <w:rFonts w:ascii="Arial" w:hAnsi="Arial" w:cs="Arial"/>
                  <w:i/>
                  <w:sz w:val="20"/>
                  <w:szCs w:val="20"/>
                  <w:rPrChange w:id="1886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techniques</w:delText>
              </w:r>
              <w:r w:rsidRPr="00906645" w:rsidDel="00FC2BBA">
                <w:rPr>
                  <w:rFonts w:ascii="Arial" w:hAnsi="Arial" w:cs="Arial"/>
                  <w:i/>
                  <w:spacing w:val="12"/>
                  <w:sz w:val="20"/>
                  <w:szCs w:val="20"/>
                  <w:rPrChange w:id="1887" w:author="Helene Marsh" w:date="2022-04-30T11:58:00Z">
                    <w:rPr>
                      <w:rFonts w:ascii="Arial Narrow" w:hAnsi="Arial Narrow"/>
                      <w:i/>
                      <w:spacing w:val="12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FC2BBA">
                <w:rPr>
                  <w:rFonts w:ascii="Arial" w:hAnsi="Arial" w:cs="Arial"/>
                  <w:i/>
                  <w:sz w:val="20"/>
                  <w:szCs w:val="20"/>
                  <w:rPrChange w:id="1888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such</w:delText>
              </w:r>
              <w:r w:rsidRPr="00906645" w:rsidDel="00FC2BBA">
                <w:rPr>
                  <w:rFonts w:ascii="Arial" w:hAnsi="Arial" w:cs="Arial"/>
                  <w:i/>
                  <w:spacing w:val="10"/>
                  <w:sz w:val="20"/>
                  <w:szCs w:val="20"/>
                  <w:rPrChange w:id="1889" w:author="Helene Marsh" w:date="2022-04-30T11:58:00Z">
                    <w:rPr>
                      <w:rFonts w:ascii="Arial Narrow" w:hAnsi="Arial Narrow"/>
                      <w:i/>
                      <w:spacing w:val="10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FC2BBA">
                <w:rPr>
                  <w:rFonts w:ascii="Arial" w:hAnsi="Arial" w:cs="Arial"/>
                  <w:i/>
                  <w:sz w:val="20"/>
                  <w:szCs w:val="20"/>
                  <w:rPrChange w:id="1890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as</w:delText>
              </w:r>
              <w:r w:rsidRPr="00906645" w:rsidDel="00FC2BBA">
                <w:rPr>
                  <w:rFonts w:ascii="Arial" w:hAnsi="Arial" w:cs="Arial"/>
                  <w:i/>
                  <w:spacing w:val="12"/>
                  <w:sz w:val="20"/>
                  <w:szCs w:val="20"/>
                  <w:rPrChange w:id="1891" w:author="Helene Marsh" w:date="2022-04-30T11:58:00Z">
                    <w:rPr>
                      <w:rFonts w:ascii="Arial Narrow" w:hAnsi="Arial Narrow"/>
                      <w:i/>
                      <w:spacing w:val="12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FC2BBA">
                <w:rPr>
                  <w:rFonts w:ascii="Arial" w:hAnsi="Arial" w:cs="Arial"/>
                  <w:i/>
                  <w:sz w:val="20"/>
                  <w:szCs w:val="20"/>
                  <w:rPrChange w:id="1892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genetic</w:delText>
              </w:r>
              <w:r w:rsidRPr="00906645" w:rsidDel="00FC2BBA">
                <w:rPr>
                  <w:rFonts w:ascii="Arial" w:hAnsi="Arial" w:cs="Arial"/>
                  <w:i/>
                  <w:spacing w:val="14"/>
                  <w:sz w:val="20"/>
                  <w:szCs w:val="20"/>
                  <w:rPrChange w:id="1893" w:author="Helene Marsh" w:date="2022-04-30T11:58:00Z">
                    <w:rPr>
                      <w:rFonts w:ascii="Arial Narrow" w:hAnsi="Arial Narrow"/>
                      <w:i/>
                      <w:spacing w:val="14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FC2BBA">
                <w:rPr>
                  <w:rFonts w:ascii="Arial" w:hAnsi="Arial" w:cs="Arial"/>
                  <w:i/>
                  <w:sz w:val="20"/>
                  <w:szCs w:val="20"/>
                  <w:rPrChange w:id="1894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studies</w:delText>
              </w:r>
              <w:r w:rsidRPr="00906645" w:rsidDel="00FC2BBA">
                <w:rPr>
                  <w:rFonts w:ascii="Arial" w:hAnsi="Arial" w:cs="Arial"/>
                  <w:i/>
                  <w:spacing w:val="12"/>
                  <w:sz w:val="20"/>
                  <w:szCs w:val="20"/>
                  <w:rPrChange w:id="1895" w:author="Helene Marsh" w:date="2022-04-30T11:58:00Z">
                    <w:rPr>
                      <w:rFonts w:ascii="Arial Narrow" w:hAnsi="Arial Narrow"/>
                      <w:i/>
                      <w:spacing w:val="12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FC2BBA">
                <w:rPr>
                  <w:rFonts w:ascii="Arial" w:hAnsi="Arial" w:cs="Arial"/>
                  <w:i/>
                  <w:sz w:val="20"/>
                  <w:szCs w:val="20"/>
                  <w:rPrChange w:id="1896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and/or</w:delText>
              </w:r>
              <w:r w:rsidRPr="00906645" w:rsidDel="00FC2BBA">
                <w:rPr>
                  <w:rFonts w:ascii="Arial" w:hAnsi="Arial" w:cs="Arial"/>
                  <w:i/>
                  <w:spacing w:val="12"/>
                  <w:sz w:val="20"/>
                  <w:szCs w:val="20"/>
                  <w:rPrChange w:id="1897" w:author="Helene Marsh" w:date="2022-04-30T11:58:00Z">
                    <w:rPr>
                      <w:rFonts w:ascii="Arial Narrow" w:hAnsi="Arial Narrow"/>
                      <w:i/>
                      <w:spacing w:val="12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FC2BBA">
                <w:rPr>
                  <w:rFonts w:ascii="Arial" w:hAnsi="Arial" w:cs="Arial"/>
                  <w:i/>
                  <w:sz w:val="20"/>
                  <w:szCs w:val="20"/>
                  <w:rPrChange w:id="1898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satellite</w:delText>
              </w:r>
              <w:r w:rsidRPr="00906645" w:rsidDel="00FC2BBA">
                <w:rPr>
                  <w:rFonts w:ascii="Arial" w:hAnsi="Arial" w:cs="Arial"/>
                  <w:i/>
                  <w:spacing w:val="10"/>
                  <w:sz w:val="20"/>
                  <w:szCs w:val="20"/>
                  <w:rPrChange w:id="1899" w:author="Helene Marsh" w:date="2022-04-30T11:58:00Z">
                    <w:rPr>
                      <w:rFonts w:ascii="Arial Narrow" w:hAnsi="Arial Narrow"/>
                      <w:i/>
                      <w:spacing w:val="10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FC2BBA">
                <w:rPr>
                  <w:rFonts w:ascii="Arial" w:hAnsi="Arial" w:cs="Arial"/>
                  <w:i/>
                  <w:sz w:val="20"/>
                  <w:szCs w:val="20"/>
                  <w:rPrChange w:id="1900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tracking</w:delText>
              </w:r>
              <w:r w:rsidRPr="00906645" w:rsidDel="00FC2BBA">
                <w:rPr>
                  <w:rFonts w:ascii="Arial" w:hAnsi="Arial" w:cs="Arial"/>
                  <w:i/>
                  <w:spacing w:val="16"/>
                  <w:sz w:val="20"/>
                  <w:szCs w:val="20"/>
                  <w:rPrChange w:id="1901" w:author="Helene Marsh" w:date="2022-04-30T11:58:00Z">
                    <w:rPr>
                      <w:rFonts w:ascii="Arial Narrow" w:hAnsi="Arial Narrow"/>
                      <w:i/>
                      <w:spacing w:val="16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FC2BBA">
                <w:rPr>
                  <w:rFonts w:ascii="Arial" w:hAnsi="Arial" w:cs="Arial"/>
                  <w:i/>
                  <w:sz w:val="20"/>
                  <w:szCs w:val="20"/>
                  <w:rPrChange w:id="1902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where</w:delText>
              </w:r>
              <w:r w:rsidRPr="00906645" w:rsidDel="00FC2BBA">
                <w:rPr>
                  <w:rFonts w:ascii="Arial" w:hAnsi="Arial" w:cs="Arial"/>
                  <w:i/>
                  <w:spacing w:val="14"/>
                  <w:sz w:val="20"/>
                  <w:szCs w:val="20"/>
                  <w:rPrChange w:id="1903" w:author="Helene Marsh" w:date="2022-04-30T11:58:00Z">
                    <w:rPr>
                      <w:rFonts w:ascii="Arial Narrow" w:hAnsi="Arial Narrow"/>
                      <w:i/>
                      <w:spacing w:val="14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FC2BBA">
                <w:rPr>
                  <w:rFonts w:ascii="Arial" w:hAnsi="Arial" w:cs="Arial"/>
                  <w:i/>
                  <w:sz w:val="20"/>
                  <w:szCs w:val="20"/>
                  <w:rPrChange w:id="1904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appropriate</w:delText>
              </w:r>
            </w:del>
          </w:p>
          <w:p w14:paraId="0104DC92" w14:textId="268E552C" w:rsidR="00BE1E4B" w:rsidRPr="00906645" w:rsidDel="00FC2BBA" w:rsidRDefault="00BE1E4B" w:rsidP="008B4699">
            <w:pPr>
              <w:pStyle w:val="ListParagraph"/>
              <w:numPr>
                <w:ilvl w:val="0"/>
                <w:numId w:val="19"/>
              </w:numPr>
              <w:tabs>
                <w:tab w:val="left" w:pos="464"/>
              </w:tabs>
              <w:spacing w:before="0"/>
              <w:rPr>
                <w:del w:id="1905" w:author="Helene Marsh [2]" w:date="2022-04-25T12:06:00Z"/>
                <w:rFonts w:ascii="Arial" w:hAnsi="Arial" w:cs="Arial"/>
                <w:i/>
                <w:sz w:val="20"/>
                <w:szCs w:val="20"/>
                <w:rPrChange w:id="1906" w:author="Helene Marsh" w:date="2022-04-30T11:58:00Z">
                  <w:rPr>
                    <w:del w:id="1907" w:author="Helene Marsh [2]" w:date="2022-04-25T12:06:00Z"/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del w:id="1908" w:author="Helene Marsh [2]" w:date="2022-04-25T12:06:00Z">
              <w:r w:rsidRPr="00906645" w:rsidDel="00FC2BBA">
                <w:rPr>
                  <w:rFonts w:ascii="Arial" w:hAnsi="Arial" w:cs="Arial"/>
                  <w:i/>
                  <w:spacing w:val="-2"/>
                  <w:w w:val="105"/>
                  <w:sz w:val="20"/>
                  <w:szCs w:val="20"/>
                  <w:rPrChange w:id="1909" w:author="Helene Marsh" w:date="2022-04-30T11:58:00Z">
                    <w:rPr>
                      <w:rFonts w:ascii="Arial Narrow" w:hAnsi="Arial Narrow"/>
                      <w:i/>
                      <w:spacing w:val="-2"/>
                      <w:w w:val="105"/>
                      <w:sz w:val="20"/>
                      <w:szCs w:val="20"/>
                    </w:rPr>
                  </w:rPrChange>
                </w:rPr>
                <w:delText>Carry</w:delText>
              </w:r>
              <w:r w:rsidRPr="00906645" w:rsidDel="00FC2BBA">
                <w:rPr>
                  <w:rFonts w:ascii="Arial" w:hAnsi="Arial" w:cs="Arial"/>
                  <w:i/>
                  <w:spacing w:val="-10"/>
                  <w:w w:val="105"/>
                  <w:sz w:val="20"/>
                  <w:szCs w:val="20"/>
                  <w:rPrChange w:id="1910" w:author="Helene Marsh" w:date="2022-04-30T11:58:00Z">
                    <w:rPr>
                      <w:rFonts w:ascii="Arial Narrow" w:hAnsi="Arial Narrow"/>
                      <w:i/>
                      <w:spacing w:val="-10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FC2BBA">
                <w:rPr>
                  <w:rFonts w:ascii="Arial" w:hAnsi="Arial" w:cs="Arial"/>
                  <w:i/>
                  <w:spacing w:val="-2"/>
                  <w:w w:val="105"/>
                  <w:sz w:val="20"/>
                  <w:szCs w:val="20"/>
                  <w:rPrChange w:id="1911" w:author="Helene Marsh" w:date="2022-04-30T11:58:00Z">
                    <w:rPr>
                      <w:rFonts w:ascii="Arial Narrow" w:hAnsi="Arial Narrow"/>
                      <w:i/>
                      <w:spacing w:val="-2"/>
                      <w:w w:val="105"/>
                      <w:sz w:val="20"/>
                      <w:szCs w:val="20"/>
                    </w:rPr>
                  </w:rPrChange>
                </w:rPr>
                <w:delText>out</w:delText>
              </w:r>
              <w:r w:rsidRPr="00906645" w:rsidDel="00FC2BBA">
                <w:rPr>
                  <w:rFonts w:ascii="Arial" w:hAnsi="Arial" w:cs="Arial"/>
                  <w:i/>
                  <w:spacing w:val="-11"/>
                  <w:w w:val="105"/>
                  <w:sz w:val="20"/>
                  <w:szCs w:val="20"/>
                  <w:rPrChange w:id="1912" w:author="Helene Marsh" w:date="2022-04-30T11:58:00Z">
                    <w:rPr>
                      <w:rFonts w:ascii="Arial Narrow" w:hAnsi="Arial Narrow"/>
                      <w:i/>
                      <w:spacing w:val="-11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FC2BBA">
                <w:rPr>
                  <w:rFonts w:ascii="Arial" w:hAnsi="Arial" w:cs="Arial"/>
                  <w:i/>
                  <w:spacing w:val="-1"/>
                  <w:w w:val="105"/>
                  <w:sz w:val="20"/>
                  <w:szCs w:val="20"/>
                  <w:rPrChange w:id="1913" w:author="Helene Marsh" w:date="2022-04-30T11:58:00Z">
                    <w:rPr>
                      <w:rFonts w:ascii="Arial Narrow" w:hAnsi="Arial Narrow"/>
                      <w:i/>
                      <w:spacing w:val="-1"/>
                      <w:w w:val="105"/>
                      <w:sz w:val="20"/>
                      <w:szCs w:val="20"/>
                    </w:rPr>
                  </w:rPrChange>
                </w:rPr>
                <w:delText>studies</w:delText>
              </w:r>
              <w:r w:rsidRPr="00906645" w:rsidDel="00FC2BBA">
                <w:rPr>
                  <w:rFonts w:ascii="Arial" w:hAnsi="Arial" w:cs="Arial"/>
                  <w:i/>
                  <w:spacing w:val="-12"/>
                  <w:w w:val="105"/>
                  <w:sz w:val="20"/>
                  <w:szCs w:val="20"/>
                  <w:rPrChange w:id="1914" w:author="Helene Marsh" w:date="2022-04-30T11:58:00Z">
                    <w:rPr>
                      <w:rFonts w:ascii="Arial Narrow" w:hAnsi="Arial Narrow"/>
                      <w:i/>
                      <w:spacing w:val="-12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FC2BBA">
                <w:rPr>
                  <w:rFonts w:ascii="Arial" w:hAnsi="Arial" w:cs="Arial"/>
                  <w:i/>
                  <w:spacing w:val="-1"/>
                  <w:w w:val="105"/>
                  <w:sz w:val="20"/>
                  <w:szCs w:val="20"/>
                  <w:rPrChange w:id="1915" w:author="Helene Marsh" w:date="2022-04-30T11:58:00Z">
                    <w:rPr>
                      <w:rFonts w:ascii="Arial Narrow" w:hAnsi="Arial Narrow"/>
                      <w:i/>
                      <w:spacing w:val="-1"/>
                      <w:w w:val="105"/>
                      <w:sz w:val="20"/>
                      <w:szCs w:val="20"/>
                    </w:rPr>
                  </w:rPrChange>
                </w:rPr>
                <w:delText>on</w:delText>
              </w:r>
              <w:r w:rsidRPr="00906645" w:rsidDel="00FC2BBA">
                <w:rPr>
                  <w:rFonts w:ascii="Arial" w:hAnsi="Arial" w:cs="Arial"/>
                  <w:i/>
                  <w:spacing w:val="-10"/>
                  <w:w w:val="105"/>
                  <w:sz w:val="20"/>
                  <w:szCs w:val="20"/>
                  <w:rPrChange w:id="1916" w:author="Helene Marsh" w:date="2022-04-30T11:58:00Z">
                    <w:rPr>
                      <w:rFonts w:ascii="Arial Narrow" w:hAnsi="Arial Narrow"/>
                      <w:i/>
                      <w:spacing w:val="-10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FC2BBA">
                <w:rPr>
                  <w:rFonts w:ascii="Arial" w:hAnsi="Arial" w:cs="Arial"/>
                  <w:i/>
                  <w:spacing w:val="-1"/>
                  <w:w w:val="105"/>
                  <w:sz w:val="20"/>
                  <w:szCs w:val="20"/>
                  <w:rPrChange w:id="1917" w:author="Helene Marsh" w:date="2022-04-30T11:58:00Z">
                    <w:rPr>
                      <w:rFonts w:ascii="Arial Narrow" w:hAnsi="Arial Narrow"/>
                      <w:i/>
                      <w:spacing w:val="-1"/>
                      <w:w w:val="105"/>
                      <w:sz w:val="20"/>
                      <w:szCs w:val="20"/>
                    </w:rPr>
                  </w:rPrChange>
                </w:rPr>
                <w:delText>dugong</w:delText>
              </w:r>
              <w:r w:rsidRPr="00906645" w:rsidDel="00FC2BBA">
                <w:rPr>
                  <w:rFonts w:ascii="Arial" w:hAnsi="Arial" w:cs="Arial"/>
                  <w:i/>
                  <w:spacing w:val="-11"/>
                  <w:w w:val="105"/>
                  <w:sz w:val="20"/>
                  <w:szCs w:val="20"/>
                  <w:rPrChange w:id="1918" w:author="Helene Marsh" w:date="2022-04-30T11:58:00Z">
                    <w:rPr>
                      <w:rFonts w:ascii="Arial Narrow" w:hAnsi="Arial Narrow"/>
                      <w:i/>
                      <w:spacing w:val="-11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FC2BBA">
                <w:rPr>
                  <w:rFonts w:ascii="Arial" w:hAnsi="Arial" w:cs="Arial"/>
                  <w:i/>
                  <w:spacing w:val="-1"/>
                  <w:w w:val="105"/>
                  <w:sz w:val="20"/>
                  <w:szCs w:val="20"/>
                  <w:rPrChange w:id="1919" w:author="Helene Marsh" w:date="2022-04-30T11:58:00Z">
                    <w:rPr>
                      <w:rFonts w:ascii="Arial Narrow" w:hAnsi="Arial Narrow"/>
                      <w:i/>
                      <w:spacing w:val="-1"/>
                      <w:w w:val="105"/>
                      <w:sz w:val="20"/>
                      <w:szCs w:val="20"/>
                    </w:rPr>
                  </w:rPrChange>
                </w:rPr>
                <w:delText>population</w:delText>
              </w:r>
              <w:r w:rsidRPr="00906645" w:rsidDel="00FC2BBA">
                <w:rPr>
                  <w:rFonts w:ascii="Arial" w:hAnsi="Arial" w:cs="Arial"/>
                  <w:i/>
                  <w:spacing w:val="-11"/>
                  <w:w w:val="105"/>
                  <w:sz w:val="20"/>
                  <w:szCs w:val="20"/>
                  <w:rPrChange w:id="1920" w:author="Helene Marsh" w:date="2022-04-30T11:58:00Z">
                    <w:rPr>
                      <w:rFonts w:ascii="Arial Narrow" w:hAnsi="Arial Narrow"/>
                      <w:i/>
                      <w:spacing w:val="-11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FC2BBA">
                <w:rPr>
                  <w:rFonts w:ascii="Arial" w:hAnsi="Arial" w:cs="Arial"/>
                  <w:i/>
                  <w:spacing w:val="-1"/>
                  <w:w w:val="105"/>
                  <w:sz w:val="20"/>
                  <w:szCs w:val="20"/>
                  <w:rPrChange w:id="1921" w:author="Helene Marsh" w:date="2022-04-30T11:58:00Z">
                    <w:rPr>
                      <w:rFonts w:ascii="Arial Narrow" w:hAnsi="Arial Narrow"/>
                      <w:i/>
                      <w:spacing w:val="-1"/>
                      <w:w w:val="105"/>
                      <w:sz w:val="20"/>
                      <w:szCs w:val="20"/>
                    </w:rPr>
                  </w:rPrChange>
                </w:rPr>
                <w:delText>dynamics</w:delText>
              </w:r>
              <w:r w:rsidRPr="00906645" w:rsidDel="00FC2BBA">
                <w:rPr>
                  <w:rFonts w:ascii="Arial" w:hAnsi="Arial" w:cs="Arial"/>
                  <w:i/>
                  <w:spacing w:val="-12"/>
                  <w:w w:val="105"/>
                  <w:sz w:val="20"/>
                  <w:szCs w:val="20"/>
                  <w:rPrChange w:id="1922" w:author="Helene Marsh" w:date="2022-04-30T11:58:00Z">
                    <w:rPr>
                      <w:rFonts w:ascii="Arial Narrow" w:hAnsi="Arial Narrow"/>
                      <w:i/>
                      <w:spacing w:val="-12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FC2BBA">
                <w:rPr>
                  <w:rFonts w:ascii="Arial" w:hAnsi="Arial" w:cs="Arial"/>
                  <w:i/>
                  <w:spacing w:val="-1"/>
                  <w:w w:val="105"/>
                  <w:sz w:val="20"/>
                  <w:szCs w:val="20"/>
                  <w:rPrChange w:id="1923" w:author="Helene Marsh" w:date="2022-04-30T11:58:00Z">
                    <w:rPr>
                      <w:rFonts w:ascii="Arial Narrow" w:hAnsi="Arial Narrow"/>
                      <w:i/>
                      <w:spacing w:val="-1"/>
                      <w:w w:val="105"/>
                      <w:sz w:val="20"/>
                      <w:szCs w:val="20"/>
                    </w:rPr>
                  </w:rPrChange>
                </w:rPr>
                <w:delText>and</w:delText>
              </w:r>
              <w:r w:rsidRPr="00906645" w:rsidDel="00FC2BBA">
                <w:rPr>
                  <w:rFonts w:ascii="Arial" w:hAnsi="Arial" w:cs="Arial"/>
                  <w:i/>
                  <w:spacing w:val="-13"/>
                  <w:w w:val="105"/>
                  <w:sz w:val="20"/>
                  <w:szCs w:val="20"/>
                  <w:rPrChange w:id="1924" w:author="Helene Marsh" w:date="2022-04-30T11:58:00Z">
                    <w:rPr>
                      <w:rFonts w:ascii="Arial Narrow" w:hAnsi="Arial Narrow"/>
                      <w:i/>
                      <w:spacing w:val="-13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FC2BBA">
                <w:rPr>
                  <w:rFonts w:ascii="Arial" w:hAnsi="Arial" w:cs="Arial"/>
                  <w:i/>
                  <w:spacing w:val="-1"/>
                  <w:w w:val="105"/>
                  <w:sz w:val="20"/>
                  <w:szCs w:val="20"/>
                  <w:rPrChange w:id="1925" w:author="Helene Marsh" w:date="2022-04-30T11:58:00Z">
                    <w:rPr>
                      <w:rFonts w:ascii="Arial Narrow" w:hAnsi="Arial Narrow"/>
                      <w:i/>
                      <w:spacing w:val="-1"/>
                      <w:w w:val="105"/>
                      <w:sz w:val="20"/>
                      <w:szCs w:val="20"/>
                    </w:rPr>
                  </w:rPrChange>
                </w:rPr>
                <w:delText>survival</w:delText>
              </w:r>
              <w:r w:rsidRPr="00906645" w:rsidDel="00FC2BBA">
                <w:rPr>
                  <w:rFonts w:ascii="Arial" w:hAnsi="Arial" w:cs="Arial"/>
                  <w:i/>
                  <w:spacing w:val="-13"/>
                  <w:w w:val="105"/>
                  <w:sz w:val="20"/>
                  <w:szCs w:val="20"/>
                  <w:rPrChange w:id="1926" w:author="Helene Marsh" w:date="2022-04-30T11:58:00Z">
                    <w:rPr>
                      <w:rFonts w:ascii="Arial Narrow" w:hAnsi="Arial Narrow"/>
                      <w:i/>
                      <w:spacing w:val="-13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FC2BBA">
                <w:rPr>
                  <w:rFonts w:ascii="Arial" w:hAnsi="Arial" w:cs="Arial"/>
                  <w:i/>
                  <w:spacing w:val="-1"/>
                  <w:w w:val="105"/>
                  <w:sz w:val="20"/>
                  <w:szCs w:val="20"/>
                  <w:rPrChange w:id="1927" w:author="Helene Marsh" w:date="2022-04-30T11:58:00Z">
                    <w:rPr>
                      <w:rFonts w:ascii="Arial Narrow" w:hAnsi="Arial Narrow"/>
                      <w:i/>
                      <w:spacing w:val="-1"/>
                      <w:w w:val="105"/>
                      <w:sz w:val="20"/>
                      <w:szCs w:val="20"/>
                    </w:rPr>
                  </w:rPrChange>
                </w:rPr>
                <w:delText>rates</w:delText>
              </w:r>
            </w:del>
          </w:p>
          <w:p w14:paraId="7FE786DB" w14:textId="5D7477FB" w:rsidR="00C9320B" w:rsidRPr="00906645" w:rsidRDefault="00BE1E4B" w:rsidP="008B4699">
            <w:pPr>
              <w:pStyle w:val="ListParagraph"/>
              <w:numPr>
                <w:ilvl w:val="0"/>
                <w:numId w:val="19"/>
              </w:numPr>
              <w:tabs>
                <w:tab w:val="left" w:pos="464"/>
              </w:tabs>
              <w:spacing w:before="0"/>
              <w:rPr>
                <w:ins w:id="1928" w:author="Helene Marsh [2]" w:date="2022-04-27T14:49:00Z"/>
                <w:rFonts w:ascii="Arial" w:hAnsi="Arial" w:cs="Arial"/>
                <w:i/>
                <w:sz w:val="20"/>
                <w:szCs w:val="20"/>
                <w:rPrChange w:id="1929" w:author="Helene Marsh" w:date="2022-04-30T11:58:00Z">
                  <w:rPr>
                    <w:ins w:id="1930" w:author="Helene Marsh [2]" w:date="2022-04-27T14:49:00Z"/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</w:pPr>
            <w:del w:id="1931" w:author="Helene Marsh [2]" w:date="2022-04-27T14:49:00Z">
              <w:r w:rsidRPr="00906645" w:rsidDel="00C9320B">
                <w:rPr>
                  <w:rFonts w:ascii="Arial" w:hAnsi="Arial" w:cs="Arial"/>
                  <w:i/>
                  <w:sz w:val="20"/>
                  <w:szCs w:val="20"/>
                  <w:rPrChange w:id="1932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Promote</w:delText>
              </w:r>
              <w:r w:rsidRPr="00906645" w:rsidDel="00C9320B">
                <w:rPr>
                  <w:rFonts w:ascii="Arial" w:hAnsi="Arial" w:cs="Arial"/>
                  <w:i/>
                  <w:spacing w:val="15"/>
                  <w:sz w:val="20"/>
                  <w:szCs w:val="20"/>
                  <w:rPrChange w:id="1933" w:author="Helene Marsh" w:date="2022-04-30T11:58:00Z">
                    <w:rPr>
                      <w:rFonts w:ascii="Arial Narrow" w:hAnsi="Arial Narrow"/>
                      <w:i/>
                      <w:spacing w:val="1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C9320B">
                <w:rPr>
                  <w:rFonts w:ascii="Arial" w:hAnsi="Arial" w:cs="Arial"/>
                  <w:i/>
                  <w:sz w:val="20"/>
                  <w:szCs w:val="20"/>
                  <w:rPrChange w:id="1934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the</w:delText>
              </w:r>
              <w:r w:rsidRPr="00906645" w:rsidDel="00C9320B">
                <w:rPr>
                  <w:rFonts w:ascii="Arial" w:hAnsi="Arial" w:cs="Arial"/>
                  <w:i/>
                  <w:spacing w:val="15"/>
                  <w:sz w:val="20"/>
                  <w:szCs w:val="20"/>
                  <w:rPrChange w:id="1935" w:author="Helene Marsh" w:date="2022-04-30T11:58:00Z">
                    <w:rPr>
                      <w:rFonts w:ascii="Arial Narrow" w:hAnsi="Arial Narrow"/>
                      <w:i/>
                      <w:spacing w:val="1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C9320B">
                <w:rPr>
                  <w:rFonts w:ascii="Arial" w:hAnsi="Arial" w:cs="Arial"/>
                  <w:i/>
                  <w:sz w:val="20"/>
                  <w:szCs w:val="20"/>
                  <w:rPrChange w:id="1936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use</w:delText>
              </w:r>
              <w:r w:rsidRPr="00906645" w:rsidDel="00C9320B">
                <w:rPr>
                  <w:rFonts w:ascii="Arial" w:hAnsi="Arial" w:cs="Arial"/>
                  <w:i/>
                  <w:spacing w:val="15"/>
                  <w:sz w:val="20"/>
                  <w:szCs w:val="20"/>
                  <w:rPrChange w:id="1937" w:author="Helene Marsh" w:date="2022-04-30T11:58:00Z">
                    <w:rPr>
                      <w:rFonts w:ascii="Arial Narrow" w:hAnsi="Arial Narrow"/>
                      <w:i/>
                      <w:spacing w:val="1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C9320B">
                <w:rPr>
                  <w:rFonts w:ascii="Arial" w:hAnsi="Arial" w:cs="Arial"/>
                  <w:i/>
                  <w:sz w:val="20"/>
                  <w:szCs w:val="20"/>
                  <w:rPrChange w:id="1938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of</w:delText>
              </w:r>
              <w:r w:rsidRPr="00906645" w:rsidDel="00C9320B">
                <w:rPr>
                  <w:rFonts w:ascii="Arial" w:hAnsi="Arial" w:cs="Arial"/>
                  <w:i/>
                  <w:spacing w:val="10"/>
                  <w:sz w:val="20"/>
                  <w:szCs w:val="20"/>
                  <w:rPrChange w:id="1939" w:author="Helene Marsh" w:date="2022-04-30T11:58:00Z">
                    <w:rPr>
                      <w:rFonts w:ascii="Arial Narrow" w:hAnsi="Arial Narrow"/>
                      <w:i/>
                      <w:spacing w:val="10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C9320B">
                <w:rPr>
                  <w:rFonts w:ascii="Arial" w:hAnsi="Arial" w:cs="Arial"/>
                  <w:i/>
                  <w:sz w:val="20"/>
                  <w:szCs w:val="20"/>
                  <w:rPrChange w:id="1940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traditional</w:delText>
              </w:r>
              <w:r w:rsidRPr="00906645" w:rsidDel="00C9320B">
                <w:rPr>
                  <w:rFonts w:ascii="Arial" w:hAnsi="Arial" w:cs="Arial"/>
                  <w:i/>
                  <w:spacing w:val="14"/>
                  <w:sz w:val="20"/>
                  <w:szCs w:val="20"/>
                  <w:rPrChange w:id="1941" w:author="Helene Marsh" w:date="2022-04-30T11:58:00Z">
                    <w:rPr>
                      <w:rFonts w:ascii="Arial Narrow" w:hAnsi="Arial Narrow"/>
                      <w:i/>
                      <w:spacing w:val="14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C9320B">
                <w:rPr>
                  <w:rFonts w:ascii="Arial" w:hAnsi="Arial" w:cs="Arial"/>
                  <w:i/>
                  <w:sz w:val="20"/>
                  <w:szCs w:val="20"/>
                  <w:rPrChange w:id="1942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ecological</w:delText>
              </w:r>
              <w:r w:rsidRPr="00906645" w:rsidDel="00C9320B">
                <w:rPr>
                  <w:rFonts w:ascii="Arial" w:hAnsi="Arial" w:cs="Arial"/>
                  <w:i/>
                  <w:spacing w:val="10"/>
                  <w:sz w:val="20"/>
                  <w:szCs w:val="20"/>
                  <w:rPrChange w:id="1943" w:author="Helene Marsh" w:date="2022-04-30T11:58:00Z">
                    <w:rPr>
                      <w:rFonts w:ascii="Arial Narrow" w:hAnsi="Arial Narrow"/>
                      <w:i/>
                      <w:spacing w:val="10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C9320B">
                <w:rPr>
                  <w:rFonts w:ascii="Arial" w:hAnsi="Arial" w:cs="Arial"/>
                  <w:i/>
                  <w:sz w:val="20"/>
                  <w:szCs w:val="20"/>
                  <w:rPrChange w:id="1944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knowledge</w:delText>
              </w:r>
              <w:r w:rsidRPr="00906645" w:rsidDel="00C9320B">
                <w:rPr>
                  <w:rFonts w:ascii="Arial" w:hAnsi="Arial" w:cs="Arial"/>
                  <w:i/>
                  <w:spacing w:val="15"/>
                  <w:sz w:val="20"/>
                  <w:szCs w:val="20"/>
                  <w:rPrChange w:id="1945" w:author="Helene Marsh" w:date="2022-04-30T11:58:00Z">
                    <w:rPr>
                      <w:rFonts w:ascii="Arial Narrow" w:hAnsi="Arial Narrow"/>
                      <w:i/>
                      <w:spacing w:val="1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C9320B">
                <w:rPr>
                  <w:rFonts w:ascii="Arial" w:hAnsi="Arial" w:cs="Arial"/>
                  <w:i/>
                  <w:sz w:val="20"/>
                  <w:szCs w:val="20"/>
                  <w:rPrChange w:id="1946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in</w:delText>
              </w:r>
              <w:r w:rsidRPr="00906645" w:rsidDel="00C9320B">
                <w:rPr>
                  <w:rFonts w:ascii="Arial" w:hAnsi="Arial" w:cs="Arial"/>
                  <w:i/>
                  <w:spacing w:val="10"/>
                  <w:sz w:val="20"/>
                  <w:szCs w:val="20"/>
                  <w:rPrChange w:id="1947" w:author="Helene Marsh" w:date="2022-04-30T11:58:00Z">
                    <w:rPr>
                      <w:rFonts w:ascii="Arial Narrow" w:hAnsi="Arial Narrow"/>
                      <w:i/>
                      <w:spacing w:val="10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C9320B">
                <w:rPr>
                  <w:rFonts w:ascii="Arial" w:hAnsi="Arial" w:cs="Arial"/>
                  <w:i/>
                  <w:sz w:val="20"/>
                  <w:szCs w:val="20"/>
                  <w:rPrChange w:id="1948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research</w:delText>
              </w:r>
              <w:r w:rsidRPr="00906645" w:rsidDel="00C9320B">
                <w:rPr>
                  <w:rFonts w:ascii="Arial" w:hAnsi="Arial" w:cs="Arial"/>
                  <w:i/>
                  <w:spacing w:val="14"/>
                  <w:sz w:val="20"/>
                  <w:szCs w:val="20"/>
                  <w:rPrChange w:id="1949" w:author="Helene Marsh" w:date="2022-04-30T11:58:00Z">
                    <w:rPr>
                      <w:rFonts w:ascii="Arial Narrow" w:hAnsi="Arial Narrow"/>
                      <w:i/>
                      <w:spacing w:val="14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C9320B">
                <w:rPr>
                  <w:rFonts w:ascii="Arial" w:hAnsi="Arial" w:cs="Arial"/>
                  <w:i/>
                  <w:sz w:val="20"/>
                  <w:szCs w:val="20"/>
                  <w:rPrChange w:id="1950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and</w:delText>
              </w:r>
              <w:r w:rsidRPr="00906645" w:rsidDel="00C9320B">
                <w:rPr>
                  <w:rFonts w:ascii="Arial" w:hAnsi="Arial" w:cs="Arial"/>
                  <w:i/>
                  <w:spacing w:val="10"/>
                  <w:sz w:val="20"/>
                  <w:szCs w:val="20"/>
                  <w:rPrChange w:id="1951" w:author="Helene Marsh" w:date="2022-04-30T11:58:00Z">
                    <w:rPr>
                      <w:rFonts w:ascii="Arial Narrow" w:hAnsi="Arial Narrow"/>
                      <w:i/>
                      <w:spacing w:val="10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C9320B">
                <w:rPr>
                  <w:rFonts w:ascii="Arial" w:hAnsi="Arial" w:cs="Arial"/>
                  <w:i/>
                  <w:sz w:val="20"/>
                  <w:szCs w:val="20"/>
                  <w:rPrChange w:id="1952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lastRenderedPageBreak/>
                <w:delText>management</w:delText>
              </w:r>
              <w:r w:rsidRPr="00906645" w:rsidDel="00C9320B">
                <w:rPr>
                  <w:rFonts w:ascii="Arial" w:hAnsi="Arial" w:cs="Arial"/>
                  <w:i/>
                  <w:spacing w:val="14"/>
                  <w:sz w:val="20"/>
                  <w:szCs w:val="20"/>
                  <w:rPrChange w:id="1953" w:author="Helene Marsh" w:date="2022-04-30T11:58:00Z">
                    <w:rPr>
                      <w:rFonts w:ascii="Arial Narrow" w:hAnsi="Arial Narrow"/>
                      <w:i/>
                      <w:spacing w:val="14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C9320B">
                <w:rPr>
                  <w:rFonts w:ascii="Arial" w:hAnsi="Arial" w:cs="Arial"/>
                  <w:i/>
                  <w:sz w:val="20"/>
                  <w:szCs w:val="20"/>
                  <w:rPrChange w:id="1954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studies,</w:delText>
              </w:r>
              <w:r w:rsidRPr="00906645" w:rsidDel="00C9320B">
                <w:rPr>
                  <w:rFonts w:ascii="Arial" w:hAnsi="Arial" w:cs="Arial"/>
                  <w:i/>
                  <w:spacing w:val="13"/>
                  <w:sz w:val="20"/>
                  <w:szCs w:val="20"/>
                  <w:rPrChange w:id="1955" w:author="Helene Marsh" w:date="2022-04-30T11:58:00Z">
                    <w:rPr>
                      <w:rFonts w:ascii="Arial Narrow" w:hAnsi="Arial Narrow"/>
                      <w:i/>
                      <w:spacing w:val="13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C9320B">
                <w:rPr>
                  <w:rFonts w:ascii="Arial" w:hAnsi="Arial" w:cs="Arial"/>
                  <w:i/>
                  <w:sz w:val="20"/>
                  <w:szCs w:val="20"/>
                  <w:rPrChange w:id="1956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where</w:delText>
              </w:r>
              <w:r w:rsidRPr="00906645" w:rsidDel="00C9320B">
                <w:rPr>
                  <w:rFonts w:ascii="Arial" w:hAnsi="Arial" w:cs="Arial"/>
                  <w:i/>
                  <w:spacing w:val="15"/>
                  <w:sz w:val="20"/>
                  <w:szCs w:val="20"/>
                  <w:rPrChange w:id="1957" w:author="Helene Marsh" w:date="2022-04-30T11:58:00Z">
                    <w:rPr>
                      <w:rFonts w:ascii="Arial Narrow" w:hAnsi="Arial Narrow"/>
                      <w:i/>
                      <w:spacing w:val="1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C9320B">
                <w:rPr>
                  <w:rFonts w:ascii="Arial" w:hAnsi="Arial" w:cs="Arial"/>
                  <w:i/>
                  <w:sz w:val="20"/>
                  <w:szCs w:val="20"/>
                  <w:rPrChange w:id="1958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possible</w:delText>
              </w:r>
            </w:del>
            <w:ins w:id="1959" w:author="Helene Marsh [2]" w:date="2022-04-27T14:48:00Z">
              <w:r w:rsidR="00C9320B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960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highlight w:val="yellow"/>
                      <w:lang w:val="en-AU"/>
                    </w:rPr>
                  </w:rPrChange>
                </w:rPr>
                <w:t>Determine the cultural and provisioning services provided by the legal harvest of dugongs</w:t>
              </w:r>
            </w:ins>
            <w:ins w:id="1961" w:author="Helene Marsh [2]" w:date="2022-04-27T14:52:00Z">
              <w:r w:rsidR="0025298A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962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 xml:space="preserve"> and estimate th</w:t>
              </w:r>
            </w:ins>
            <w:ins w:id="1963" w:author="Helene Marsh [2]" w:date="2022-04-27T14:53:00Z">
              <w:r w:rsidR="0025298A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964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>e</w:t>
              </w:r>
            </w:ins>
            <w:ins w:id="1965" w:author="Helene Marsh [2]" w:date="2022-04-27T14:52:00Z">
              <w:r w:rsidR="0025298A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966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 xml:space="preserve"> </w:t>
              </w:r>
            </w:ins>
            <w:ins w:id="1967" w:author="Helene Marsh [2]" w:date="2022-04-27T14:53:00Z">
              <w:r w:rsidR="0025298A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968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 xml:space="preserve">relative </w:t>
              </w:r>
            </w:ins>
            <w:ins w:id="1969" w:author="Helene Marsh" w:date="2022-04-30T14:36:00Z">
              <w:r w:rsidR="00204400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</w:rPr>
                <w:t xml:space="preserve">perceived and </w:t>
              </w:r>
            </w:ins>
            <w:ins w:id="1970" w:author="Helene Marsh [2]" w:date="2022-04-27T14:53:00Z">
              <w:r w:rsidR="0025298A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971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 xml:space="preserve">monetary </w:t>
              </w:r>
            </w:ins>
            <w:ins w:id="1972" w:author="Helene Marsh [2]" w:date="2022-04-27T14:52:00Z">
              <w:r w:rsidR="0025298A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973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>value</w:t>
              </w:r>
            </w:ins>
            <w:ins w:id="1974" w:author="Helene Marsh" w:date="2022-04-30T14:36:00Z">
              <w:r w:rsidR="00204400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</w:rPr>
                <w:t>s</w:t>
              </w:r>
            </w:ins>
            <w:ins w:id="1975" w:author="Helene Marsh [2]" w:date="2022-04-27T14:53:00Z">
              <w:r w:rsidR="0025298A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976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 xml:space="preserve"> of these services, </w:t>
              </w:r>
            </w:ins>
            <w:ins w:id="1977" w:author="Helene Marsh [2]" w:date="2022-04-27T14:52:00Z">
              <w:del w:id="1978" w:author="Helene Marsh" w:date="2022-04-30T14:36:00Z">
                <w:r w:rsidR="0025298A" w:rsidRPr="00906645" w:rsidDel="00204400">
                  <w:rPr>
                    <w:rFonts w:ascii="Arial" w:eastAsiaTheme="minorHAnsi" w:hAnsi="Arial" w:cs="Arial"/>
                    <w:i/>
                    <w:iCs/>
                    <w:sz w:val="20"/>
                    <w:szCs w:val="20"/>
                    <w:lang w:val="en-AU"/>
                    <w:rPrChange w:id="1979" w:author="Helene Marsh" w:date="2022-04-30T11:58:00Z">
                      <w:rPr>
                        <w:rFonts w:ascii="Arial Narrow" w:eastAsiaTheme="minorHAnsi" w:hAnsi="Arial Narrow" w:cs="Times-Italic"/>
                        <w:i/>
                        <w:iCs/>
                        <w:sz w:val="20"/>
                        <w:szCs w:val="20"/>
                        <w:lang w:val="en-AU"/>
                      </w:rPr>
                    </w:rPrChange>
                  </w:rPr>
                  <w:delText xml:space="preserve"> </w:delText>
                </w:r>
              </w:del>
              <w:r w:rsidR="0025298A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980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 xml:space="preserve">if </w:t>
              </w:r>
            </w:ins>
            <w:ins w:id="1981" w:author="Helene Marsh [2]" w:date="2022-04-27T14:53:00Z">
              <w:r w:rsidR="0025298A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982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>appropriate</w:t>
              </w:r>
            </w:ins>
            <w:ins w:id="1983" w:author="Helene Marsh [2]" w:date="2022-04-27T14:52:00Z">
              <w:r w:rsidR="0025298A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1984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 xml:space="preserve"> </w:t>
              </w:r>
            </w:ins>
          </w:p>
          <w:p w14:paraId="3EC2289F" w14:textId="0D621599" w:rsidR="005A3FA3" w:rsidRPr="00906645" w:rsidRDefault="005A3FA3" w:rsidP="005A3FA3">
            <w:pPr>
              <w:pStyle w:val="ListParagraph"/>
              <w:numPr>
                <w:ilvl w:val="0"/>
                <w:numId w:val="19"/>
              </w:numPr>
              <w:tabs>
                <w:tab w:val="left" w:pos="464"/>
              </w:tabs>
              <w:spacing w:before="0"/>
              <w:rPr>
                <w:ins w:id="1985" w:author="Mélanie Hamel" w:date="2022-04-28T12:42:00Z"/>
                <w:rFonts w:ascii="Arial" w:hAnsi="Arial" w:cs="Arial"/>
                <w:i/>
                <w:sz w:val="20"/>
                <w:szCs w:val="20"/>
                <w:rPrChange w:id="1986" w:author="Helene Marsh" w:date="2022-04-30T11:58:00Z">
                  <w:rPr>
                    <w:ins w:id="1987" w:author="Mélanie Hamel" w:date="2022-04-28T12:42:00Z"/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ins w:id="1988" w:author="Mélanie Hamel" w:date="2022-04-28T12:42:00Z"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1989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Conduct</w:t>
              </w:r>
              <w:r w:rsidRPr="00906645">
                <w:rPr>
                  <w:rFonts w:ascii="Arial" w:hAnsi="Arial" w:cs="Arial"/>
                  <w:i/>
                  <w:spacing w:val="11"/>
                  <w:sz w:val="20"/>
                  <w:szCs w:val="20"/>
                  <w:rPrChange w:id="1990" w:author="Helene Marsh" w:date="2022-04-30T11:58:00Z">
                    <w:rPr>
                      <w:rFonts w:ascii="Arial Narrow" w:hAnsi="Arial Narrow"/>
                      <w:i/>
                      <w:spacing w:val="11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1991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studies</w:t>
              </w:r>
              <w:r w:rsidRPr="00906645">
                <w:rPr>
                  <w:rFonts w:ascii="Arial" w:hAnsi="Arial" w:cs="Arial"/>
                  <w:i/>
                  <w:spacing w:val="9"/>
                  <w:sz w:val="20"/>
                  <w:szCs w:val="20"/>
                  <w:rPrChange w:id="1992" w:author="Helene Marsh" w:date="2022-04-30T11:58:00Z">
                    <w:rPr>
                      <w:rFonts w:ascii="Arial Narrow" w:hAnsi="Arial Narrow"/>
                      <w:i/>
                      <w:spacing w:val="9"/>
                      <w:sz w:val="20"/>
                      <w:szCs w:val="20"/>
                    </w:rPr>
                  </w:rPrChange>
                </w:rPr>
                <w:t xml:space="preserve"> on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1993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genetic</w:t>
              </w:r>
              <w:r w:rsidRPr="00906645">
                <w:rPr>
                  <w:rFonts w:ascii="Arial" w:hAnsi="Arial" w:cs="Arial"/>
                  <w:i/>
                  <w:spacing w:val="13"/>
                  <w:sz w:val="20"/>
                  <w:szCs w:val="20"/>
                  <w:rPrChange w:id="1994" w:author="Helene Marsh" w:date="2022-04-30T11:58:00Z">
                    <w:rPr>
                      <w:rFonts w:ascii="Arial Narrow" w:hAnsi="Arial Narrow"/>
                      <w:i/>
                      <w:spacing w:val="13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1995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identity,</w:t>
              </w:r>
              <w:r w:rsidRPr="00906645">
                <w:rPr>
                  <w:rFonts w:ascii="Arial" w:hAnsi="Arial" w:cs="Arial"/>
                  <w:i/>
                  <w:spacing w:val="14"/>
                  <w:sz w:val="20"/>
                  <w:szCs w:val="20"/>
                  <w:rPrChange w:id="1996" w:author="Helene Marsh" w:date="2022-04-30T11:58:00Z">
                    <w:rPr>
                      <w:rFonts w:ascii="Arial Narrow" w:hAnsi="Arial Narrow"/>
                      <w:i/>
                      <w:spacing w:val="14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1997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conservation</w:t>
              </w:r>
              <w:r w:rsidRPr="00906645">
                <w:rPr>
                  <w:rFonts w:ascii="Arial" w:hAnsi="Arial" w:cs="Arial"/>
                  <w:i/>
                  <w:spacing w:val="15"/>
                  <w:sz w:val="20"/>
                  <w:szCs w:val="20"/>
                  <w:rPrChange w:id="1998" w:author="Helene Marsh" w:date="2022-04-30T11:58:00Z">
                    <w:rPr>
                      <w:rFonts w:ascii="Arial Narrow" w:hAnsi="Arial Narrow"/>
                      <w:i/>
                      <w:spacing w:val="15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1999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status,</w:t>
              </w:r>
              <w:r w:rsidRPr="00906645">
                <w:rPr>
                  <w:rFonts w:ascii="Arial" w:hAnsi="Arial" w:cs="Arial"/>
                  <w:i/>
                  <w:spacing w:val="16"/>
                  <w:sz w:val="20"/>
                  <w:szCs w:val="20"/>
                  <w:rPrChange w:id="2000" w:author="Helene Marsh" w:date="2022-04-30T11:58:00Z">
                    <w:rPr>
                      <w:rFonts w:ascii="Arial Narrow" w:hAnsi="Arial Narrow"/>
                      <w:i/>
                      <w:spacing w:val="16"/>
                      <w:sz w:val="20"/>
                      <w:szCs w:val="20"/>
                    </w:rPr>
                  </w:rPrChange>
                </w:rPr>
                <w:t xml:space="preserve"> </w:t>
              </w:r>
              <w:del w:id="2001" w:author="Helene Marsh [2]" w:date="2022-04-29T12:11:00Z">
                <w:r w:rsidRPr="00906645" w:rsidDel="00C810DB">
                  <w:rPr>
                    <w:rFonts w:ascii="Arial" w:hAnsi="Arial" w:cs="Arial"/>
                    <w:i/>
                    <w:sz w:val="20"/>
                    <w:szCs w:val="20"/>
                    <w:rPrChange w:id="2002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>migrations</w:delText>
                </w:r>
              </w:del>
            </w:ins>
            <w:ins w:id="2003" w:author="Helene Marsh [2]" w:date="2022-04-29T12:11:00Z">
              <w:r w:rsidR="00C810DB" w:rsidRPr="00906645">
                <w:rPr>
                  <w:rFonts w:ascii="Arial" w:hAnsi="Arial" w:cs="Arial"/>
                  <w:i/>
                  <w:sz w:val="20"/>
                  <w:szCs w:val="20"/>
                </w:rPr>
                <w:t>movements</w:t>
              </w:r>
            </w:ins>
            <w:ins w:id="2004" w:author="Mélanie Hamel" w:date="2022-04-28T12:42:00Z"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2005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,</w:t>
              </w:r>
              <w:r w:rsidRPr="00906645">
                <w:rPr>
                  <w:rFonts w:ascii="Arial" w:hAnsi="Arial" w:cs="Arial"/>
                  <w:i/>
                  <w:spacing w:val="14"/>
                  <w:sz w:val="20"/>
                  <w:szCs w:val="20"/>
                  <w:rPrChange w:id="2006" w:author="Helene Marsh" w:date="2022-04-30T11:58:00Z">
                    <w:rPr>
                      <w:rFonts w:ascii="Arial Narrow" w:hAnsi="Arial Narrow"/>
                      <w:i/>
                      <w:spacing w:val="14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2007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and</w:t>
              </w:r>
              <w:r w:rsidRPr="00906645">
                <w:rPr>
                  <w:rFonts w:ascii="Arial" w:hAnsi="Arial" w:cs="Arial"/>
                  <w:i/>
                  <w:spacing w:val="18"/>
                  <w:sz w:val="20"/>
                  <w:szCs w:val="20"/>
                  <w:rPrChange w:id="2008" w:author="Helene Marsh" w:date="2022-04-30T11:58:00Z">
                    <w:rPr>
                      <w:rFonts w:ascii="Arial Narrow" w:hAnsi="Arial Narrow"/>
                      <w:i/>
                      <w:spacing w:val="18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2009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other</w:t>
              </w:r>
              <w:r w:rsidRPr="00906645">
                <w:rPr>
                  <w:rFonts w:ascii="Arial" w:hAnsi="Arial" w:cs="Arial"/>
                  <w:i/>
                  <w:spacing w:val="14"/>
                  <w:sz w:val="20"/>
                  <w:szCs w:val="20"/>
                  <w:rPrChange w:id="2010" w:author="Helene Marsh" w:date="2022-04-30T11:58:00Z">
                    <w:rPr>
                      <w:rFonts w:ascii="Arial Narrow" w:hAnsi="Arial Narrow"/>
                      <w:i/>
                      <w:spacing w:val="14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2011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biological</w:t>
              </w:r>
              <w:r w:rsidRPr="00906645">
                <w:rPr>
                  <w:rFonts w:ascii="Arial" w:hAnsi="Arial" w:cs="Arial"/>
                  <w:i/>
                  <w:spacing w:val="11"/>
                  <w:sz w:val="20"/>
                  <w:szCs w:val="20"/>
                  <w:rPrChange w:id="2012" w:author="Helene Marsh" w:date="2022-04-30T11:58:00Z">
                    <w:rPr>
                      <w:rFonts w:ascii="Arial Narrow" w:hAnsi="Arial Narrow"/>
                      <w:i/>
                      <w:spacing w:val="11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2013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and</w:t>
              </w:r>
              <w:r w:rsidRPr="00906645">
                <w:rPr>
                  <w:rFonts w:ascii="Arial" w:hAnsi="Arial" w:cs="Arial"/>
                  <w:i/>
                  <w:spacing w:val="12"/>
                  <w:sz w:val="20"/>
                  <w:szCs w:val="20"/>
                  <w:rPrChange w:id="2014" w:author="Helene Marsh" w:date="2022-04-30T11:58:00Z">
                    <w:rPr>
                      <w:rFonts w:ascii="Arial Narrow" w:hAnsi="Arial Narrow"/>
                      <w:i/>
                      <w:spacing w:val="12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2015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ecological</w:t>
              </w:r>
              <w:r w:rsidRPr="00906645">
                <w:rPr>
                  <w:rFonts w:ascii="Arial" w:hAnsi="Arial" w:cs="Arial"/>
                  <w:i/>
                  <w:spacing w:val="11"/>
                  <w:sz w:val="20"/>
                  <w:szCs w:val="20"/>
                  <w:rPrChange w:id="2016" w:author="Helene Marsh" w:date="2022-04-30T11:58:00Z">
                    <w:rPr>
                      <w:rFonts w:ascii="Arial Narrow" w:hAnsi="Arial Narrow"/>
                      <w:i/>
                      <w:spacing w:val="11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2017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aspects</w:t>
              </w:r>
              <w:r w:rsidRPr="00906645">
                <w:rPr>
                  <w:rFonts w:ascii="Arial" w:hAnsi="Arial" w:cs="Arial"/>
                  <w:i/>
                  <w:spacing w:val="14"/>
                  <w:sz w:val="20"/>
                  <w:szCs w:val="20"/>
                  <w:rPrChange w:id="2018" w:author="Helene Marsh" w:date="2022-04-30T11:58:00Z">
                    <w:rPr>
                      <w:rFonts w:ascii="Arial Narrow" w:hAnsi="Arial Narrow"/>
                      <w:i/>
                      <w:spacing w:val="14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2019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of</w:t>
              </w:r>
              <w:r w:rsidRPr="00906645">
                <w:rPr>
                  <w:rFonts w:ascii="Arial" w:hAnsi="Arial" w:cs="Arial"/>
                  <w:i/>
                  <w:spacing w:val="1"/>
                  <w:sz w:val="20"/>
                  <w:szCs w:val="20"/>
                  <w:rPrChange w:id="2020" w:author="Helene Marsh" w:date="2022-04-30T11:58:00Z">
                    <w:rPr>
                      <w:rFonts w:ascii="Arial Narrow" w:hAnsi="Arial Narrow"/>
                      <w:i/>
                      <w:spacing w:val="1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w w:val="105"/>
                  <w:sz w:val="20"/>
                  <w:szCs w:val="20"/>
                  <w:rPrChange w:id="2021" w:author="Helene Marsh" w:date="2022-04-30T11:58:00Z">
                    <w:rPr>
                      <w:rFonts w:ascii="Arial Narrow" w:hAnsi="Arial Narrow"/>
                      <w:i/>
                      <w:w w:val="105"/>
                      <w:sz w:val="20"/>
                      <w:szCs w:val="20"/>
                    </w:rPr>
                  </w:rPrChange>
                </w:rPr>
                <w:t xml:space="preserve">dugongs, taking advantage of collaborations where appropriate </w:t>
              </w:r>
            </w:ins>
          </w:p>
          <w:p w14:paraId="55293293" w14:textId="77777777" w:rsidR="00C9320B" w:rsidRPr="00906645" w:rsidRDefault="00C9320B" w:rsidP="008B4699">
            <w:pPr>
              <w:pStyle w:val="ListParagraph"/>
              <w:numPr>
                <w:ilvl w:val="0"/>
                <w:numId w:val="19"/>
              </w:numPr>
              <w:tabs>
                <w:tab w:val="left" w:pos="464"/>
              </w:tabs>
              <w:spacing w:before="0"/>
              <w:rPr>
                <w:ins w:id="2022" w:author="Helene Marsh [2]" w:date="2022-04-27T14:49:00Z"/>
                <w:rFonts w:ascii="Arial" w:hAnsi="Arial" w:cs="Arial"/>
                <w:i/>
                <w:sz w:val="20"/>
                <w:szCs w:val="20"/>
                <w:rPrChange w:id="2023" w:author="Helene Marsh" w:date="2022-04-30T11:58:00Z">
                  <w:rPr>
                    <w:ins w:id="2024" w:author="Helene Marsh [2]" w:date="2022-04-27T14:49:00Z"/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ins w:id="2025" w:author="Helene Marsh [2]" w:date="2022-04-27T14:49:00Z"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2026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Promote</w:t>
              </w:r>
              <w:r w:rsidRPr="00906645">
                <w:rPr>
                  <w:rFonts w:ascii="Arial" w:hAnsi="Arial" w:cs="Arial"/>
                  <w:i/>
                  <w:spacing w:val="15"/>
                  <w:sz w:val="20"/>
                  <w:szCs w:val="20"/>
                  <w:rPrChange w:id="2027" w:author="Helene Marsh" w:date="2022-04-30T11:58:00Z">
                    <w:rPr>
                      <w:rFonts w:ascii="Arial Narrow" w:hAnsi="Arial Narrow"/>
                      <w:i/>
                      <w:spacing w:val="15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2028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the</w:t>
              </w:r>
              <w:r w:rsidRPr="00906645">
                <w:rPr>
                  <w:rFonts w:ascii="Arial" w:hAnsi="Arial" w:cs="Arial"/>
                  <w:i/>
                  <w:spacing w:val="15"/>
                  <w:sz w:val="20"/>
                  <w:szCs w:val="20"/>
                  <w:rPrChange w:id="2029" w:author="Helene Marsh" w:date="2022-04-30T11:58:00Z">
                    <w:rPr>
                      <w:rFonts w:ascii="Arial Narrow" w:hAnsi="Arial Narrow"/>
                      <w:i/>
                      <w:spacing w:val="15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2030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use</w:t>
              </w:r>
              <w:r w:rsidRPr="00906645">
                <w:rPr>
                  <w:rFonts w:ascii="Arial" w:hAnsi="Arial" w:cs="Arial"/>
                  <w:i/>
                  <w:spacing w:val="15"/>
                  <w:sz w:val="20"/>
                  <w:szCs w:val="20"/>
                  <w:rPrChange w:id="2031" w:author="Helene Marsh" w:date="2022-04-30T11:58:00Z">
                    <w:rPr>
                      <w:rFonts w:ascii="Arial Narrow" w:hAnsi="Arial Narrow"/>
                      <w:i/>
                      <w:spacing w:val="15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2032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of</w:t>
              </w:r>
              <w:r w:rsidRPr="00906645">
                <w:rPr>
                  <w:rFonts w:ascii="Arial" w:hAnsi="Arial" w:cs="Arial"/>
                  <w:i/>
                  <w:spacing w:val="10"/>
                  <w:sz w:val="20"/>
                  <w:szCs w:val="20"/>
                  <w:rPrChange w:id="2033" w:author="Helene Marsh" w:date="2022-04-30T11:58:00Z">
                    <w:rPr>
                      <w:rFonts w:ascii="Arial Narrow" w:hAnsi="Arial Narrow"/>
                      <w:i/>
                      <w:spacing w:val="10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2034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traditional</w:t>
              </w:r>
              <w:r w:rsidRPr="00906645">
                <w:rPr>
                  <w:rFonts w:ascii="Arial" w:hAnsi="Arial" w:cs="Arial"/>
                  <w:i/>
                  <w:spacing w:val="14"/>
                  <w:sz w:val="20"/>
                  <w:szCs w:val="20"/>
                  <w:rPrChange w:id="2035" w:author="Helene Marsh" w:date="2022-04-30T11:58:00Z">
                    <w:rPr>
                      <w:rFonts w:ascii="Arial Narrow" w:hAnsi="Arial Narrow"/>
                      <w:i/>
                      <w:spacing w:val="14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2036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ecological</w:t>
              </w:r>
              <w:r w:rsidRPr="00906645">
                <w:rPr>
                  <w:rFonts w:ascii="Arial" w:hAnsi="Arial" w:cs="Arial"/>
                  <w:i/>
                  <w:spacing w:val="10"/>
                  <w:sz w:val="20"/>
                  <w:szCs w:val="20"/>
                  <w:rPrChange w:id="2037" w:author="Helene Marsh" w:date="2022-04-30T11:58:00Z">
                    <w:rPr>
                      <w:rFonts w:ascii="Arial Narrow" w:hAnsi="Arial Narrow"/>
                      <w:i/>
                      <w:spacing w:val="10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2038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knowledge</w:t>
              </w:r>
              <w:r w:rsidRPr="00906645">
                <w:rPr>
                  <w:rFonts w:ascii="Arial" w:hAnsi="Arial" w:cs="Arial"/>
                  <w:i/>
                  <w:spacing w:val="15"/>
                  <w:sz w:val="20"/>
                  <w:szCs w:val="20"/>
                  <w:rPrChange w:id="2039" w:author="Helene Marsh" w:date="2022-04-30T11:58:00Z">
                    <w:rPr>
                      <w:rFonts w:ascii="Arial Narrow" w:hAnsi="Arial Narrow"/>
                      <w:i/>
                      <w:spacing w:val="15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2040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in</w:t>
              </w:r>
              <w:r w:rsidRPr="00906645">
                <w:rPr>
                  <w:rFonts w:ascii="Arial" w:hAnsi="Arial" w:cs="Arial"/>
                  <w:i/>
                  <w:spacing w:val="10"/>
                  <w:sz w:val="20"/>
                  <w:szCs w:val="20"/>
                  <w:rPrChange w:id="2041" w:author="Helene Marsh" w:date="2022-04-30T11:58:00Z">
                    <w:rPr>
                      <w:rFonts w:ascii="Arial Narrow" w:hAnsi="Arial Narrow"/>
                      <w:i/>
                      <w:spacing w:val="10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2042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research</w:t>
              </w:r>
              <w:r w:rsidRPr="00906645">
                <w:rPr>
                  <w:rFonts w:ascii="Arial" w:hAnsi="Arial" w:cs="Arial"/>
                  <w:i/>
                  <w:spacing w:val="14"/>
                  <w:sz w:val="20"/>
                  <w:szCs w:val="20"/>
                  <w:rPrChange w:id="2043" w:author="Helene Marsh" w:date="2022-04-30T11:58:00Z">
                    <w:rPr>
                      <w:rFonts w:ascii="Arial Narrow" w:hAnsi="Arial Narrow"/>
                      <w:i/>
                      <w:spacing w:val="14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2044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and</w:t>
              </w:r>
              <w:r w:rsidRPr="00906645">
                <w:rPr>
                  <w:rFonts w:ascii="Arial" w:hAnsi="Arial" w:cs="Arial"/>
                  <w:i/>
                  <w:spacing w:val="10"/>
                  <w:sz w:val="20"/>
                  <w:szCs w:val="20"/>
                  <w:rPrChange w:id="2045" w:author="Helene Marsh" w:date="2022-04-30T11:58:00Z">
                    <w:rPr>
                      <w:rFonts w:ascii="Arial Narrow" w:hAnsi="Arial Narrow"/>
                      <w:i/>
                      <w:spacing w:val="10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2046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management</w:t>
              </w:r>
              <w:r w:rsidRPr="00906645">
                <w:rPr>
                  <w:rFonts w:ascii="Arial" w:hAnsi="Arial" w:cs="Arial"/>
                  <w:i/>
                  <w:spacing w:val="14"/>
                  <w:sz w:val="20"/>
                  <w:szCs w:val="20"/>
                  <w:rPrChange w:id="2047" w:author="Helene Marsh" w:date="2022-04-30T11:58:00Z">
                    <w:rPr>
                      <w:rFonts w:ascii="Arial Narrow" w:hAnsi="Arial Narrow"/>
                      <w:i/>
                      <w:spacing w:val="14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2048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studies,</w:t>
              </w:r>
              <w:r w:rsidRPr="00906645">
                <w:rPr>
                  <w:rFonts w:ascii="Arial" w:hAnsi="Arial" w:cs="Arial"/>
                  <w:i/>
                  <w:spacing w:val="13"/>
                  <w:sz w:val="20"/>
                  <w:szCs w:val="20"/>
                  <w:rPrChange w:id="2049" w:author="Helene Marsh" w:date="2022-04-30T11:58:00Z">
                    <w:rPr>
                      <w:rFonts w:ascii="Arial Narrow" w:hAnsi="Arial Narrow"/>
                      <w:i/>
                      <w:spacing w:val="13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2050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where</w:t>
              </w:r>
              <w:r w:rsidRPr="00906645">
                <w:rPr>
                  <w:rFonts w:ascii="Arial" w:hAnsi="Arial" w:cs="Arial"/>
                  <w:i/>
                  <w:spacing w:val="15"/>
                  <w:sz w:val="20"/>
                  <w:szCs w:val="20"/>
                  <w:rPrChange w:id="2051" w:author="Helene Marsh" w:date="2022-04-30T11:58:00Z">
                    <w:rPr>
                      <w:rFonts w:ascii="Arial Narrow" w:hAnsi="Arial Narrow"/>
                      <w:i/>
                      <w:spacing w:val="15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2052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possible</w:t>
              </w:r>
            </w:ins>
          </w:p>
          <w:p w14:paraId="5D911258" w14:textId="108D67A2" w:rsidR="00C9320B" w:rsidRPr="00906645" w:rsidDel="00C9320B" w:rsidRDefault="00C9320B" w:rsidP="008B4699">
            <w:pPr>
              <w:pStyle w:val="ListParagraph"/>
              <w:numPr>
                <w:ilvl w:val="0"/>
                <w:numId w:val="19"/>
              </w:numPr>
              <w:tabs>
                <w:tab w:val="left" w:pos="464"/>
              </w:tabs>
              <w:spacing w:before="0"/>
              <w:rPr>
                <w:del w:id="2053" w:author="Helene Marsh [2]" w:date="2022-04-27T14:49:00Z"/>
                <w:rFonts w:ascii="Arial" w:hAnsi="Arial" w:cs="Arial"/>
                <w:i/>
                <w:sz w:val="20"/>
                <w:szCs w:val="20"/>
                <w:rPrChange w:id="2054" w:author="Helene Marsh" w:date="2022-04-30T11:58:00Z">
                  <w:rPr>
                    <w:del w:id="2055" w:author="Helene Marsh [2]" w:date="2022-04-27T14:49:00Z"/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</w:p>
          <w:p w14:paraId="21D0A383" w14:textId="4D519EDD" w:rsidR="00BE1E4B" w:rsidDel="00204400" w:rsidRDefault="00BE1E4B">
            <w:pPr>
              <w:pStyle w:val="ListParagraph"/>
              <w:numPr>
                <w:ilvl w:val="0"/>
                <w:numId w:val="19"/>
              </w:numPr>
              <w:tabs>
                <w:tab w:val="left" w:pos="464"/>
              </w:tabs>
              <w:spacing w:before="0"/>
              <w:rPr>
                <w:del w:id="2056" w:author="Helene Marsh" w:date="2022-04-30T14:35:00Z"/>
                <w:rFonts w:ascii="Arial" w:hAnsi="Arial" w:cs="Arial"/>
                <w:i/>
                <w:sz w:val="20"/>
                <w:szCs w:val="20"/>
              </w:rPr>
              <w:pPrChange w:id="2057" w:author="Helene Marsh" w:date="2022-04-30T14:35:00Z">
                <w:pPr>
                  <w:pStyle w:val="TableParagraph"/>
                  <w:ind w:left="340" w:hanging="340"/>
                </w:pPr>
              </w:pPrChange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205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Involve</w:t>
            </w:r>
            <w:r w:rsidRPr="00906645">
              <w:rPr>
                <w:rFonts w:ascii="Arial" w:hAnsi="Arial" w:cs="Arial"/>
                <w:i/>
                <w:spacing w:val="15"/>
                <w:sz w:val="20"/>
                <w:szCs w:val="20"/>
                <w:rPrChange w:id="2059" w:author="Helene Marsh" w:date="2022-04-30T11:58:00Z">
                  <w:rPr>
                    <w:rFonts w:ascii="Arial Narrow" w:hAnsi="Arial Narrow"/>
                    <w:i/>
                    <w:spacing w:val="1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06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local</w:t>
            </w:r>
            <w:r w:rsidRPr="00906645">
              <w:rPr>
                <w:rFonts w:ascii="Arial" w:hAnsi="Arial" w:cs="Arial"/>
                <w:i/>
                <w:spacing w:val="15"/>
                <w:sz w:val="20"/>
                <w:szCs w:val="20"/>
                <w:rPrChange w:id="2061" w:author="Helene Marsh" w:date="2022-04-30T11:58:00Z">
                  <w:rPr>
                    <w:rFonts w:ascii="Arial Narrow" w:hAnsi="Arial Narrow"/>
                    <w:i/>
                    <w:spacing w:val="1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06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communities</w:t>
            </w:r>
            <w:r w:rsidRPr="00906645">
              <w:rPr>
                <w:rFonts w:ascii="Arial" w:hAnsi="Arial" w:cs="Arial"/>
                <w:i/>
                <w:spacing w:val="15"/>
                <w:sz w:val="20"/>
                <w:szCs w:val="20"/>
                <w:rPrChange w:id="2063" w:author="Helene Marsh" w:date="2022-04-30T11:58:00Z">
                  <w:rPr>
                    <w:rFonts w:ascii="Arial Narrow" w:hAnsi="Arial Narrow"/>
                    <w:i/>
                    <w:spacing w:val="1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06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in</w:t>
            </w:r>
            <w:r w:rsidRPr="00906645">
              <w:rPr>
                <w:rFonts w:ascii="Arial" w:hAnsi="Arial" w:cs="Arial"/>
                <w:i/>
                <w:spacing w:val="15"/>
                <w:sz w:val="20"/>
                <w:szCs w:val="20"/>
                <w:rPrChange w:id="2065" w:author="Helene Marsh" w:date="2022-04-30T11:58:00Z">
                  <w:rPr>
                    <w:rFonts w:ascii="Arial Narrow" w:hAnsi="Arial Narrow"/>
                    <w:i/>
                    <w:spacing w:val="1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06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research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2067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06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15"/>
                <w:sz w:val="20"/>
                <w:szCs w:val="20"/>
                <w:rPrChange w:id="2069" w:author="Helene Marsh" w:date="2022-04-30T11:58:00Z">
                  <w:rPr>
                    <w:rFonts w:ascii="Arial Narrow" w:hAnsi="Arial Narrow"/>
                    <w:i/>
                    <w:spacing w:val="1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07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monitoring</w:t>
            </w:r>
            <w:r w:rsidRPr="00906645">
              <w:rPr>
                <w:rFonts w:ascii="Arial" w:hAnsi="Arial" w:cs="Arial"/>
                <w:i/>
                <w:spacing w:val="17"/>
                <w:sz w:val="20"/>
                <w:szCs w:val="20"/>
                <w:rPrChange w:id="2071" w:author="Helene Marsh" w:date="2022-04-30T11:58:00Z">
                  <w:rPr>
                    <w:rFonts w:ascii="Arial Narrow" w:hAnsi="Arial Narrow"/>
                    <w:i/>
                    <w:spacing w:val="1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07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programmes</w:t>
            </w:r>
            <w:r w:rsidRPr="00906645">
              <w:rPr>
                <w:rFonts w:ascii="Arial" w:hAnsi="Arial" w:cs="Arial"/>
                <w:i/>
                <w:spacing w:val="13"/>
                <w:sz w:val="20"/>
                <w:szCs w:val="20"/>
                <w:rPrChange w:id="2073" w:author="Helene Marsh" w:date="2022-04-30T11:58:00Z">
                  <w:rPr>
                    <w:rFonts w:ascii="Arial Narrow" w:hAnsi="Arial Narrow"/>
                    <w:i/>
                    <w:spacing w:val="13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07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with</w:t>
            </w:r>
            <w:r w:rsidRPr="00906645">
              <w:rPr>
                <w:rFonts w:ascii="Arial" w:hAnsi="Arial" w:cs="Arial"/>
                <w:i/>
                <w:spacing w:val="8"/>
                <w:sz w:val="20"/>
                <w:szCs w:val="20"/>
                <w:rPrChange w:id="2075" w:author="Helene Marsh" w:date="2022-04-30T11:58:00Z">
                  <w:rPr>
                    <w:rFonts w:ascii="Arial Narrow" w:hAnsi="Arial Narrow"/>
                    <w:i/>
                    <w:spacing w:val="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07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training</w:t>
            </w:r>
            <w:r w:rsidRPr="00906645">
              <w:rPr>
                <w:rFonts w:ascii="Arial" w:hAnsi="Arial" w:cs="Arial"/>
                <w:i/>
                <w:spacing w:val="15"/>
                <w:sz w:val="20"/>
                <w:szCs w:val="20"/>
                <w:rPrChange w:id="2077" w:author="Helene Marsh" w:date="2022-04-30T11:58:00Z">
                  <w:rPr>
                    <w:rFonts w:ascii="Arial Narrow" w:hAnsi="Arial Narrow"/>
                    <w:i/>
                    <w:spacing w:val="1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07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as</w:t>
            </w:r>
            <w:r w:rsidRPr="00906645">
              <w:rPr>
                <w:rFonts w:ascii="Arial" w:hAnsi="Arial" w:cs="Arial"/>
                <w:i/>
                <w:spacing w:val="13"/>
                <w:sz w:val="20"/>
                <w:szCs w:val="20"/>
                <w:rPrChange w:id="2079" w:author="Helene Marsh" w:date="2022-04-30T11:58:00Z">
                  <w:rPr>
                    <w:rFonts w:ascii="Arial Narrow" w:hAnsi="Arial Narrow"/>
                    <w:i/>
                    <w:spacing w:val="13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08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required</w:t>
            </w:r>
          </w:p>
          <w:p w14:paraId="4F485B80" w14:textId="77777777" w:rsidR="00204400" w:rsidRPr="00906645" w:rsidRDefault="00204400" w:rsidP="008B4699">
            <w:pPr>
              <w:pStyle w:val="ListParagraph"/>
              <w:numPr>
                <w:ilvl w:val="0"/>
                <w:numId w:val="19"/>
              </w:numPr>
              <w:tabs>
                <w:tab w:val="left" w:pos="464"/>
              </w:tabs>
              <w:spacing w:before="0"/>
              <w:rPr>
                <w:ins w:id="2081" w:author="Helene Marsh" w:date="2022-04-30T14:35:00Z"/>
                <w:rFonts w:ascii="Arial" w:hAnsi="Arial" w:cs="Arial"/>
                <w:i/>
                <w:sz w:val="20"/>
                <w:szCs w:val="20"/>
                <w:rPrChange w:id="2082" w:author="Helene Marsh" w:date="2022-04-30T11:58:00Z">
                  <w:rPr>
                    <w:ins w:id="2083" w:author="Helene Marsh" w:date="2022-04-30T14:35:00Z"/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</w:p>
          <w:p w14:paraId="5C1DAF51" w14:textId="2FB3070B" w:rsidR="00BE1E4B" w:rsidRPr="00204400" w:rsidDel="005F33F1" w:rsidRDefault="00BE1E4B">
            <w:pPr>
              <w:pStyle w:val="ListParagraph"/>
              <w:numPr>
                <w:ilvl w:val="0"/>
                <w:numId w:val="19"/>
              </w:numPr>
              <w:tabs>
                <w:tab w:val="left" w:pos="463"/>
                <w:tab w:val="left" w:pos="464"/>
              </w:tabs>
              <w:spacing w:before="0"/>
              <w:ind w:left="0"/>
              <w:rPr>
                <w:del w:id="2084" w:author="Helene Marsh [2]" w:date="2022-04-27T15:05:00Z"/>
                <w:rFonts w:ascii="Arial" w:hAnsi="Arial" w:cs="Arial"/>
                <w:i/>
                <w:sz w:val="20"/>
                <w:szCs w:val="20"/>
                <w:rPrChange w:id="2085" w:author="Helene Marsh" w:date="2022-04-30T14:35:00Z">
                  <w:rPr>
                    <w:del w:id="2086" w:author="Helene Marsh [2]" w:date="2022-04-27T15:05:00Z"/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pPrChange w:id="2087" w:author="Helene Marsh" w:date="2022-04-30T14:35:00Z">
                <w:pPr>
                  <w:pStyle w:val="ListParagraph"/>
                  <w:numPr>
                    <w:numId w:val="19"/>
                  </w:numPr>
                  <w:tabs>
                    <w:tab w:val="left" w:pos="463"/>
                    <w:tab w:val="left" w:pos="464"/>
                  </w:tabs>
                  <w:spacing w:before="0"/>
                </w:pPr>
              </w:pPrChange>
            </w:pPr>
            <w:r w:rsidRPr="00204400">
              <w:rPr>
                <w:rFonts w:ascii="Arial" w:hAnsi="Arial" w:cs="Arial"/>
                <w:i/>
                <w:sz w:val="20"/>
                <w:szCs w:val="20"/>
                <w:rPrChange w:id="2088" w:author="Helene Marsh" w:date="2022-04-30T14:35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Revie</w:t>
            </w:r>
            <w:r w:rsidRPr="00204400">
              <w:rPr>
                <w:rFonts w:ascii="Arial" w:hAnsi="Arial" w:cs="Arial"/>
                <w:i/>
                <w:spacing w:val="16"/>
                <w:sz w:val="20"/>
                <w:szCs w:val="20"/>
                <w:rPrChange w:id="2089" w:author="Helene Marsh" w:date="2022-04-30T14:35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w</w:t>
            </w:r>
            <w:r w:rsidRPr="00204400">
              <w:rPr>
                <w:rFonts w:ascii="Arial" w:hAnsi="Arial" w:cs="Arial"/>
                <w:i/>
                <w:spacing w:val="16"/>
                <w:sz w:val="20"/>
                <w:szCs w:val="20"/>
                <w:rPrChange w:id="2090" w:author="Helene Marsh" w:date="2022-04-30T14:35:00Z">
                  <w:rPr>
                    <w:rFonts w:ascii="Arial Narrow" w:hAnsi="Arial Narrow"/>
                    <w:i/>
                    <w:spacing w:val="16"/>
                    <w:sz w:val="20"/>
                    <w:szCs w:val="20"/>
                  </w:rPr>
                </w:rPrChange>
              </w:rPr>
              <w:t xml:space="preserve"> </w:t>
            </w:r>
            <w:r w:rsidRPr="00204400">
              <w:rPr>
                <w:rFonts w:ascii="Arial" w:hAnsi="Arial" w:cs="Arial"/>
                <w:i/>
                <w:sz w:val="20"/>
                <w:szCs w:val="20"/>
                <w:rPrChange w:id="2091" w:author="Helene Marsh" w:date="2022-04-30T14:35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periodicall</w:t>
            </w:r>
            <w:r w:rsidRPr="00204400">
              <w:rPr>
                <w:rFonts w:ascii="Arial" w:hAnsi="Arial" w:cs="Arial"/>
                <w:i/>
                <w:spacing w:val="14"/>
                <w:sz w:val="20"/>
                <w:szCs w:val="20"/>
                <w:rPrChange w:id="2092" w:author="Helene Marsh" w:date="2022-04-30T14:35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y</w:t>
            </w:r>
            <w:r w:rsidRPr="00204400">
              <w:rPr>
                <w:rFonts w:ascii="Arial" w:hAnsi="Arial" w:cs="Arial"/>
                <w:i/>
                <w:spacing w:val="14"/>
                <w:sz w:val="20"/>
                <w:szCs w:val="20"/>
                <w:rPrChange w:id="2093" w:author="Helene Marsh" w:date="2022-04-30T14:35:00Z">
                  <w:rPr>
                    <w:rFonts w:ascii="Arial Narrow" w:hAnsi="Arial Narrow"/>
                    <w:i/>
                    <w:spacing w:val="14"/>
                    <w:sz w:val="20"/>
                    <w:szCs w:val="20"/>
                  </w:rPr>
                </w:rPrChange>
              </w:rPr>
              <w:t xml:space="preserve"> </w:t>
            </w:r>
            <w:r w:rsidRPr="00204400">
              <w:rPr>
                <w:rFonts w:ascii="Arial" w:hAnsi="Arial" w:cs="Arial"/>
                <w:i/>
                <w:sz w:val="20"/>
                <w:szCs w:val="20"/>
                <w:rPrChange w:id="2094" w:author="Helene Marsh" w:date="2022-04-30T14:35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</w:t>
            </w:r>
            <w:r w:rsidRPr="00204400">
              <w:rPr>
                <w:rFonts w:ascii="Arial" w:hAnsi="Arial" w:cs="Arial"/>
                <w:i/>
                <w:spacing w:val="12"/>
                <w:sz w:val="20"/>
                <w:szCs w:val="20"/>
                <w:rPrChange w:id="2095" w:author="Helene Marsh" w:date="2022-04-30T14:35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d</w:t>
            </w:r>
            <w:r w:rsidRPr="00204400">
              <w:rPr>
                <w:rFonts w:ascii="Arial" w:hAnsi="Arial" w:cs="Arial"/>
                <w:i/>
                <w:spacing w:val="12"/>
                <w:sz w:val="20"/>
                <w:szCs w:val="20"/>
                <w:rPrChange w:id="2096" w:author="Helene Marsh" w:date="2022-04-30T14:35:00Z">
                  <w:rPr>
                    <w:rFonts w:ascii="Arial Narrow" w:hAnsi="Arial Narrow"/>
                    <w:i/>
                    <w:spacing w:val="12"/>
                    <w:sz w:val="20"/>
                    <w:szCs w:val="20"/>
                  </w:rPr>
                </w:rPrChange>
              </w:rPr>
              <w:t xml:space="preserve"> </w:t>
            </w:r>
            <w:r w:rsidRPr="00204400">
              <w:rPr>
                <w:rFonts w:ascii="Arial" w:hAnsi="Arial" w:cs="Arial"/>
                <w:i/>
                <w:sz w:val="20"/>
                <w:szCs w:val="20"/>
                <w:rPrChange w:id="2097" w:author="Helene Marsh" w:date="2022-04-30T14:35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evaluat</w:t>
            </w:r>
            <w:r w:rsidRPr="00204400">
              <w:rPr>
                <w:rFonts w:ascii="Arial" w:hAnsi="Arial" w:cs="Arial"/>
                <w:i/>
                <w:spacing w:val="17"/>
                <w:sz w:val="20"/>
                <w:szCs w:val="20"/>
                <w:rPrChange w:id="2098" w:author="Helene Marsh" w:date="2022-04-30T14:35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e</w:t>
            </w:r>
            <w:r w:rsidRPr="00204400">
              <w:rPr>
                <w:rFonts w:ascii="Arial" w:hAnsi="Arial" w:cs="Arial"/>
                <w:i/>
                <w:spacing w:val="17"/>
                <w:sz w:val="20"/>
                <w:szCs w:val="20"/>
                <w:rPrChange w:id="2099" w:author="Helene Marsh" w:date="2022-04-30T14:35:00Z">
                  <w:rPr>
                    <w:rFonts w:ascii="Arial Narrow" w:hAnsi="Arial Narrow"/>
                    <w:i/>
                    <w:spacing w:val="17"/>
                    <w:sz w:val="20"/>
                    <w:szCs w:val="20"/>
                  </w:rPr>
                </w:rPrChange>
              </w:rPr>
              <w:t xml:space="preserve"> </w:t>
            </w:r>
            <w:r w:rsidRPr="00204400">
              <w:rPr>
                <w:rFonts w:ascii="Arial" w:hAnsi="Arial" w:cs="Arial"/>
                <w:i/>
                <w:sz w:val="20"/>
                <w:szCs w:val="20"/>
                <w:rPrChange w:id="2100" w:author="Helene Marsh" w:date="2022-04-30T14:35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researc</w:t>
            </w:r>
            <w:r w:rsidRPr="00204400">
              <w:rPr>
                <w:rFonts w:ascii="Arial" w:hAnsi="Arial" w:cs="Arial"/>
                <w:i/>
                <w:spacing w:val="12"/>
                <w:sz w:val="20"/>
                <w:szCs w:val="20"/>
                <w:rPrChange w:id="2101" w:author="Helene Marsh" w:date="2022-04-30T14:35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h</w:t>
            </w:r>
            <w:r w:rsidRPr="00204400">
              <w:rPr>
                <w:rFonts w:ascii="Arial" w:hAnsi="Arial" w:cs="Arial"/>
                <w:i/>
                <w:spacing w:val="12"/>
                <w:sz w:val="20"/>
                <w:szCs w:val="20"/>
                <w:rPrChange w:id="2102" w:author="Helene Marsh" w:date="2022-04-30T14:35:00Z">
                  <w:rPr>
                    <w:rFonts w:ascii="Arial Narrow" w:hAnsi="Arial Narrow"/>
                    <w:i/>
                    <w:spacing w:val="12"/>
                    <w:sz w:val="20"/>
                    <w:szCs w:val="20"/>
                  </w:rPr>
                </w:rPrChange>
              </w:rPr>
              <w:t xml:space="preserve"> </w:t>
            </w:r>
            <w:r w:rsidRPr="00204400">
              <w:rPr>
                <w:rFonts w:ascii="Arial" w:hAnsi="Arial" w:cs="Arial"/>
                <w:i/>
                <w:sz w:val="20"/>
                <w:szCs w:val="20"/>
                <w:rPrChange w:id="2103" w:author="Helene Marsh" w:date="2022-04-30T14:35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</w:t>
            </w:r>
            <w:r w:rsidRPr="00204400">
              <w:rPr>
                <w:rFonts w:ascii="Arial" w:hAnsi="Arial" w:cs="Arial"/>
                <w:i/>
                <w:spacing w:val="15"/>
                <w:sz w:val="20"/>
                <w:szCs w:val="20"/>
                <w:rPrChange w:id="2104" w:author="Helene Marsh" w:date="2022-04-30T14:35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d</w:t>
            </w:r>
            <w:r w:rsidRPr="00204400">
              <w:rPr>
                <w:rFonts w:ascii="Arial" w:hAnsi="Arial" w:cs="Arial"/>
                <w:i/>
                <w:spacing w:val="15"/>
                <w:sz w:val="20"/>
                <w:szCs w:val="20"/>
                <w:rPrChange w:id="2105" w:author="Helene Marsh" w:date="2022-04-30T14:35:00Z">
                  <w:rPr>
                    <w:rFonts w:ascii="Arial Narrow" w:hAnsi="Arial Narrow"/>
                    <w:i/>
                    <w:spacing w:val="15"/>
                    <w:sz w:val="20"/>
                    <w:szCs w:val="20"/>
                  </w:rPr>
                </w:rPrChange>
              </w:rPr>
              <w:t xml:space="preserve"> </w:t>
            </w:r>
            <w:r w:rsidRPr="00204400">
              <w:rPr>
                <w:rFonts w:ascii="Arial" w:hAnsi="Arial" w:cs="Arial"/>
                <w:i/>
                <w:sz w:val="20"/>
                <w:szCs w:val="20"/>
                <w:rPrChange w:id="2106" w:author="Helene Marsh" w:date="2022-04-30T14:35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monitorin</w:t>
            </w:r>
            <w:r w:rsidRPr="00204400">
              <w:rPr>
                <w:rFonts w:ascii="Arial" w:hAnsi="Arial" w:cs="Arial"/>
                <w:i/>
                <w:spacing w:val="16"/>
                <w:sz w:val="20"/>
                <w:szCs w:val="20"/>
                <w:rPrChange w:id="2107" w:author="Helene Marsh" w:date="2022-04-30T14:35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g</w:t>
            </w:r>
            <w:r w:rsidRPr="00204400">
              <w:rPr>
                <w:rFonts w:ascii="Arial" w:hAnsi="Arial" w:cs="Arial"/>
                <w:i/>
                <w:spacing w:val="16"/>
                <w:sz w:val="20"/>
                <w:szCs w:val="20"/>
                <w:rPrChange w:id="2108" w:author="Helene Marsh" w:date="2022-04-30T14:35:00Z">
                  <w:rPr>
                    <w:rFonts w:ascii="Arial Narrow" w:hAnsi="Arial Narrow"/>
                    <w:i/>
                    <w:spacing w:val="16"/>
                    <w:sz w:val="20"/>
                    <w:szCs w:val="20"/>
                  </w:rPr>
                </w:rPrChange>
              </w:rPr>
              <w:t xml:space="preserve"> </w:t>
            </w:r>
            <w:r w:rsidRPr="00204400">
              <w:rPr>
                <w:rFonts w:ascii="Arial" w:hAnsi="Arial" w:cs="Arial"/>
                <w:i/>
                <w:sz w:val="20"/>
                <w:szCs w:val="20"/>
                <w:rPrChange w:id="2109" w:author="Helene Marsh" w:date="2022-04-30T14:35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activities</w:t>
            </w:r>
            <w:ins w:id="2110" w:author="Helene Marsh [2]" w:date="2022-04-25T12:10:00Z">
              <w:r w:rsidR="00C70DEF" w:rsidRPr="00204400">
                <w:rPr>
                  <w:rFonts w:ascii="Arial" w:hAnsi="Arial" w:cs="Arial"/>
                  <w:i/>
                  <w:sz w:val="20"/>
                  <w:szCs w:val="20"/>
                  <w:rPrChange w:id="2111" w:author="Helene Marsh" w:date="2022-04-30T14:35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 xml:space="preserve"> in the context of threats to dugongs</w:t>
              </w:r>
            </w:ins>
            <w:ins w:id="2112" w:author="Helene Marsh [2]" w:date="2022-04-25T14:25:00Z">
              <w:r w:rsidR="00512E8D" w:rsidRPr="00204400">
                <w:rPr>
                  <w:rFonts w:ascii="Arial" w:hAnsi="Arial" w:cs="Arial"/>
                  <w:i/>
                  <w:sz w:val="20"/>
                  <w:szCs w:val="20"/>
                  <w:rPrChange w:id="2113" w:author="Helene Marsh" w:date="2022-04-30T14:35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 xml:space="preserve">, </w:t>
              </w:r>
            </w:ins>
            <w:ins w:id="2114" w:author="Helene Marsh [2]" w:date="2022-04-27T14:49:00Z">
              <w:r w:rsidR="00C9320B" w:rsidRPr="00204400">
                <w:rPr>
                  <w:rFonts w:ascii="Arial" w:hAnsi="Arial" w:cs="Arial"/>
                  <w:i/>
                  <w:sz w:val="20"/>
                  <w:szCs w:val="20"/>
                  <w:rPrChange w:id="2115" w:author="Helene Marsh" w:date="2022-04-30T14:35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including</w:t>
              </w:r>
            </w:ins>
            <w:ins w:id="2116" w:author="Helene Marsh [2]" w:date="2022-04-25T14:25:00Z">
              <w:r w:rsidR="00512E8D" w:rsidRPr="00204400">
                <w:rPr>
                  <w:rFonts w:ascii="Arial" w:hAnsi="Arial" w:cs="Arial"/>
                  <w:i/>
                  <w:sz w:val="20"/>
                  <w:szCs w:val="20"/>
                  <w:rPrChange w:id="2117" w:author="Helene Marsh" w:date="2022-04-30T14:35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 xml:space="preserve"> climate change</w:t>
              </w:r>
            </w:ins>
            <w:ins w:id="2118" w:author="Helene Marsh [2]" w:date="2022-04-27T15:04:00Z">
              <w:r w:rsidR="005F33F1" w:rsidRPr="00204400">
                <w:rPr>
                  <w:rFonts w:ascii="Arial" w:hAnsi="Arial" w:cs="Arial"/>
                  <w:i/>
                  <w:sz w:val="20"/>
                  <w:szCs w:val="20"/>
                  <w:rPrChange w:id="2119" w:author="Helene Marsh" w:date="2022-04-30T14:35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 xml:space="preserve"> and associated extreme weather events</w:t>
              </w:r>
            </w:ins>
            <w:ins w:id="2120" w:author="Helene Marsh [2]" w:date="2022-04-27T15:05:00Z">
              <w:r w:rsidR="005F33F1" w:rsidRPr="00204400">
                <w:rPr>
                  <w:rFonts w:ascii="Arial" w:hAnsi="Arial" w:cs="Arial"/>
                  <w:i/>
                  <w:sz w:val="20"/>
                  <w:szCs w:val="20"/>
                  <w:rPrChange w:id="2121" w:author="Helene Marsh" w:date="2022-04-30T14:35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,</w:t>
              </w:r>
            </w:ins>
            <w:ins w:id="2122" w:author="Helene Marsh [2]" w:date="2022-04-27T15:04:00Z">
              <w:r w:rsidR="005F33F1" w:rsidRPr="00204400">
                <w:rPr>
                  <w:rFonts w:ascii="Arial" w:hAnsi="Arial" w:cs="Arial"/>
                  <w:i/>
                  <w:spacing w:val="-2"/>
                  <w:sz w:val="20"/>
                  <w:szCs w:val="20"/>
                  <w:rPrChange w:id="2123" w:author="Helene Marsh" w:date="2022-04-30T14:35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 xml:space="preserve"> </w:t>
              </w:r>
            </w:ins>
            <w:ins w:id="2124" w:author="Helene Marsh [2]" w:date="2022-04-27T15:05:00Z">
              <w:r w:rsidR="005F33F1" w:rsidRPr="00204400">
                <w:rPr>
                  <w:rFonts w:ascii="Arial" w:hAnsi="Arial" w:cs="Arial"/>
                  <w:i/>
                  <w:spacing w:val="-2"/>
                  <w:sz w:val="20"/>
                  <w:szCs w:val="20"/>
                  <w:rPrChange w:id="2125" w:author="Helene Marsh" w:date="2022-04-30T14:35:00Z">
                    <w:rPr>
                      <w:rFonts w:ascii="Arial Narrow" w:hAnsi="Arial Narrow"/>
                      <w:i/>
                      <w:spacing w:val="-2"/>
                      <w:sz w:val="20"/>
                      <w:szCs w:val="20"/>
                    </w:rPr>
                  </w:rPrChange>
                </w:rPr>
                <w:t>such as marine heatwaves, floods, cyclones and harmful algal blooms</w:t>
              </w:r>
            </w:ins>
          </w:p>
          <w:p w14:paraId="79DBACFF" w14:textId="0D159A24" w:rsidR="00BE1E4B" w:rsidRPr="00906645" w:rsidDel="008B4699" w:rsidRDefault="00BE1E4B">
            <w:pPr>
              <w:pStyle w:val="ListParagraph"/>
              <w:rPr>
                <w:del w:id="2126" w:author="Mélanie Hamel" w:date="2022-04-28T12:39:00Z"/>
                <w:rPrChange w:id="2127" w:author="Helene Marsh" w:date="2022-04-30T11:58:00Z">
                  <w:rPr>
                    <w:del w:id="2128" w:author="Mélanie Hamel" w:date="2022-04-28T12:39:00Z"/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pPrChange w:id="2129" w:author="Helene Marsh" w:date="2022-04-30T14:35:00Z">
                <w:pPr>
                  <w:pStyle w:val="ListParagraph"/>
                  <w:numPr>
                    <w:numId w:val="19"/>
                  </w:numPr>
                  <w:tabs>
                    <w:tab w:val="left" w:pos="464"/>
                  </w:tabs>
                  <w:spacing w:before="0"/>
                </w:pPr>
              </w:pPrChange>
            </w:pPr>
            <w:del w:id="2130" w:author="Mélanie Hamel" w:date="2022-04-28T12:39:00Z">
              <w:r w:rsidRPr="00906645" w:rsidDel="008B4699">
                <w:rPr>
                  <w:rPrChange w:id="2131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Identify</w:delText>
              </w:r>
              <w:r w:rsidRPr="00906645" w:rsidDel="008B4699">
                <w:rPr>
                  <w:spacing w:val="14"/>
                  <w:rPrChange w:id="2132" w:author="Helene Marsh" w:date="2022-04-30T11:58:00Z">
                    <w:rPr>
                      <w:rFonts w:ascii="Arial Narrow" w:hAnsi="Arial Narrow"/>
                      <w:i/>
                      <w:spacing w:val="14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8B4699">
                <w:rPr>
                  <w:rPrChange w:id="2133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and</w:delText>
              </w:r>
              <w:r w:rsidRPr="00906645" w:rsidDel="008B4699">
                <w:rPr>
                  <w:spacing w:val="9"/>
                  <w:rPrChange w:id="2134" w:author="Helene Marsh" w:date="2022-04-30T11:58:00Z">
                    <w:rPr>
                      <w:rFonts w:ascii="Arial Narrow" w:hAnsi="Arial Narrow"/>
                      <w:i/>
                      <w:spacing w:val="9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8B4699">
                <w:rPr>
                  <w:rPrChange w:id="2135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include</w:delText>
              </w:r>
              <w:r w:rsidRPr="00906645" w:rsidDel="008B4699">
                <w:rPr>
                  <w:spacing w:val="15"/>
                  <w:rPrChange w:id="2136" w:author="Helene Marsh" w:date="2022-04-30T11:58:00Z">
                    <w:rPr>
                      <w:rFonts w:ascii="Arial Narrow" w:hAnsi="Arial Narrow"/>
                      <w:i/>
                      <w:spacing w:val="1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8B4699">
                <w:rPr>
                  <w:rPrChange w:id="2137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priority</w:delText>
              </w:r>
              <w:r w:rsidRPr="00906645" w:rsidDel="008B4699">
                <w:rPr>
                  <w:spacing w:val="14"/>
                  <w:rPrChange w:id="2138" w:author="Helene Marsh" w:date="2022-04-30T11:58:00Z">
                    <w:rPr>
                      <w:rFonts w:ascii="Arial Narrow" w:hAnsi="Arial Narrow"/>
                      <w:i/>
                      <w:spacing w:val="14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8B4699">
                <w:rPr>
                  <w:rPrChange w:id="2139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research</w:delText>
              </w:r>
              <w:r w:rsidRPr="00906645" w:rsidDel="008B4699">
                <w:rPr>
                  <w:spacing w:val="13"/>
                  <w:rPrChange w:id="2140" w:author="Helene Marsh" w:date="2022-04-30T11:58:00Z">
                    <w:rPr>
                      <w:rFonts w:ascii="Arial Narrow" w:hAnsi="Arial Narrow"/>
                      <w:i/>
                      <w:spacing w:val="13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8B4699">
                <w:rPr>
                  <w:rPrChange w:id="2141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and</w:delText>
              </w:r>
              <w:r w:rsidRPr="00906645" w:rsidDel="008B4699">
                <w:rPr>
                  <w:spacing w:val="10"/>
                  <w:rPrChange w:id="2142" w:author="Helene Marsh" w:date="2022-04-30T11:58:00Z">
                    <w:rPr>
                      <w:rFonts w:ascii="Arial Narrow" w:hAnsi="Arial Narrow"/>
                      <w:i/>
                      <w:spacing w:val="10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8B4699">
                <w:rPr>
                  <w:rPrChange w:id="2143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monitoring</w:delText>
              </w:r>
              <w:r w:rsidRPr="00906645" w:rsidDel="008B4699">
                <w:rPr>
                  <w:spacing w:val="13"/>
                  <w:rPrChange w:id="2144" w:author="Helene Marsh" w:date="2022-04-30T11:58:00Z">
                    <w:rPr>
                      <w:rFonts w:ascii="Arial Narrow" w:hAnsi="Arial Narrow"/>
                      <w:i/>
                      <w:spacing w:val="13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8B4699">
                <w:rPr>
                  <w:rPrChange w:id="2145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needs</w:delText>
              </w:r>
              <w:r w:rsidRPr="00906645" w:rsidDel="008B4699">
                <w:rPr>
                  <w:spacing w:val="12"/>
                  <w:rPrChange w:id="2146" w:author="Helene Marsh" w:date="2022-04-30T11:58:00Z">
                    <w:rPr>
                      <w:rFonts w:ascii="Arial Narrow" w:hAnsi="Arial Narrow"/>
                      <w:i/>
                      <w:spacing w:val="12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8B4699">
                <w:rPr>
                  <w:rPrChange w:id="2147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in</w:delText>
              </w:r>
              <w:r w:rsidRPr="00906645" w:rsidDel="008B4699">
                <w:rPr>
                  <w:spacing w:val="13"/>
                  <w:rPrChange w:id="2148" w:author="Helene Marsh" w:date="2022-04-30T11:58:00Z">
                    <w:rPr>
                      <w:rFonts w:ascii="Arial Narrow" w:hAnsi="Arial Narrow"/>
                      <w:i/>
                      <w:spacing w:val="13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8B4699">
                <w:rPr>
                  <w:rPrChange w:id="2149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regiona</w:delText>
              </w:r>
            </w:del>
            <w:ins w:id="2150" w:author="Helene Marsh [2]" w:date="2022-04-25T12:11:00Z">
              <w:del w:id="2151" w:author="Mélanie Hamel" w:date="2022-04-28T12:39:00Z">
                <w:r w:rsidR="00C70DEF" w:rsidRPr="00906645" w:rsidDel="008B4699">
                  <w:rPr>
                    <w:spacing w:val="13"/>
                    <w:rPrChange w:id="2152" w:author="Helene Marsh" w:date="2022-04-30T11:58:00Z">
                      <w:rPr>
                        <w:rFonts w:ascii="Arial Narrow" w:hAnsi="Arial Narrow"/>
                        <w:i/>
                        <w:spacing w:val="13"/>
                        <w:sz w:val="20"/>
                        <w:szCs w:val="20"/>
                      </w:rPr>
                    </w:rPrChange>
                  </w:rPr>
                  <w:delText xml:space="preserve">l, </w:delText>
                </w:r>
              </w:del>
            </w:ins>
            <w:del w:id="2153" w:author="Mélanie Hamel" w:date="2022-04-28T12:39:00Z">
              <w:r w:rsidRPr="00906645" w:rsidDel="008B4699">
                <w:rPr>
                  <w:rPrChange w:id="2154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l</w:delText>
              </w:r>
              <w:r w:rsidRPr="00906645" w:rsidDel="008B4699">
                <w:rPr>
                  <w:spacing w:val="13"/>
                  <w:rPrChange w:id="2155" w:author="Helene Marsh" w:date="2022-04-30T11:58:00Z">
                    <w:rPr>
                      <w:rFonts w:ascii="Arial Narrow" w:hAnsi="Arial Narrow"/>
                      <w:i/>
                      <w:spacing w:val="13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8B4699">
                <w:rPr>
                  <w:rPrChange w:id="2156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and</w:delText>
              </w:r>
              <w:r w:rsidRPr="00906645" w:rsidDel="008B4699">
                <w:rPr>
                  <w:spacing w:val="13"/>
                  <w:rPrChange w:id="2157" w:author="Helene Marsh" w:date="2022-04-30T11:58:00Z">
                    <w:rPr>
                      <w:rFonts w:ascii="Arial Narrow" w:hAnsi="Arial Narrow"/>
                      <w:i/>
                      <w:spacing w:val="13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8B4699">
                <w:rPr>
                  <w:rPrChange w:id="2158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sub-regional</w:delText>
              </w:r>
              <w:r w:rsidRPr="00906645" w:rsidDel="008B4699">
                <w:rPr>
                  <w:spacing w:val="13"/>
                  <w:rPrChange w:id="2159" w:author="Helene Marsh" w:date="2022-04-30T11:58:00Z">
                    <w:rPr>
                      <w:rFonts w:ascii="Arial Narrow" w:hAnsi="Arial Narrow"/>
                      <w:i/>
                      <w:spacing w:val="13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ins w:id="2160" w:author="Helene Marsh [2]" w:date="2022-04-25T12:11:00Z">
              <w:del w:id="2161" w:author="Mélanie Hamel" w:date="2022-04-28T12:39:00Z">
                <w:r w:rsidR="00C70DEF" w:rsidRPr="00906645" w:rsidDel="008B4699">
                  <w:rPr>
                    <w:spacing w:val="13"/>
                    <w:rPrChange w:id="2162" w:author="Helene Marsh" w:date="2022-04-30T11:58:00Z">
                      <w:rPr>
                        <w:rFonts w:ascii="Arial Narrow" w:hAnsi="Arial Narrow"/>
                        <w:i/>
                        <w:spacing w:val="13"/>
                        <w:sz w:val="20"/>
                        <w:szCs w:val="20"/>
                      </w:rPr>
                    </w:rPrChange>
                  </w:rPr>
                  <w:delText xml:space="preserve">and national </w:delText>
                </w:r>
              </w:del>
            </w:ins>
            <w:del w:id="2163" w:author="Mélanie Hamel" w:date="2022-04-28T12:39:00Z">
              <w:r w:rsidRPr="00906645" w:rsidDel="008B4699">
                <w:rPr>
                  <w:rPrChange w:id="2164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action</w:delText>
              </w:r>
              <w:r w:rsidRPr="00906645" w:rsidDel="008B4699">
                <w:rPr>
                  <w:spacing w:val="13"/>
                  <w:rPrChange w:id="2165" w:author="Helene Marsh" w:date="2022-04-30T11:58:00Z">
                    <w:rPr>
                      <w:rFonts w:ascii="Arial Narrow" w:hAnsi="Arial Narrow"/>
                      <w:i/>
                      <w:spacing w:val="13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8B4699">
                <w:rPr>
                  <w:rPrChange w:id="2166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plans</w:delText>
              </w:r>
            </w:del>
          </w:p>
          <w:p w14:paraId="7B88B0D0" w14:textId="23DF0B53" w:rsidR="00BE1E4B" w:rsidRPr="00906645" w:rsidDel="005A3FA3" w:rsidRDefault="00BE1E4B">
            <w:pPr>
              <w:pStyle w:val="ListParagraph"/>
              <w:rPr>
                <w:del w:id="2167" w:author="Mélanie Hamel" w:date="2022-04-28T12:42:00Z"/>
                <w:rPrChange w:id="2168" w:author="Helene Marsh" w:date="2022-04-30T11:58:00Z">
                  <w:rPr>
                    <w:del w:id="2169" w:author="Mélanie Hamel" w:date="2022-04-28T12:42:00Z"/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pPrChange w:id="2170" w:author="Helene Marsh" w:date="2022-04-30T14:35:00Z">
                <w:pPr>
                  <w:pStyle w:val="ListParagraph"/>
                  <w:numPr>
                    <w:numId w:val="19"/>
                  </w:numPr>
                  <w:tabs>
                    <w:tab w:val="left" w:pos="464"/>
                  </w:tabs>
                  <w:spacing w:before="0"/>
                </w:pPr>
              </w:pPrChange>
            </w:pPr>
            <w:del w:id="2171" w:author="Mélanie Hamel" w:date="2022-04-28T12:42:00Z">
              <w:r w:rsidRPr="00906645" w:rsidDel="005A3FA3">
                <w:rPr>
                  <w:rPrChange w:id="2172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Conduct</w:delText>
              </w:r>
              <w:r w:rsidRPr="00906645" w:rsidDel="005A3FA3">
                <w:rPr>
                  <w:spacing w:val="11"/>
                  <w:rPrChange w:id="2173" w:author="Helene Marsh" w:date="2022-04-30T11:58:00Z">
                    <w:rPr>
                      <w:rFonts w:ascii="Arial Narrow" w:hAnsi="Arial Narrow"/>
                      <w:i/>
                      <w:spacing w:val="11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5A3FA3">
                <w:rPr>
                  <w:rPrChange w:id="2174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collaborative</w:delText>
              </w:r>
              <w:r w:rsidRPr="00906645" w:rsidDel="005A3FA3">
                <w:rPr>
                  <w:spacing w:val="13"/>
                  <w:rPrChange w:id="2175" w:author="Helene Marsh" w:date="2022-04-30T11:58:00Z">
                    <w:rPr>
                      <w:rFonts w:ascii="Arial Narrow" w:hAnsi="Arial Narrow"/>
                      <w:i/>
                      <w:spacing w:val="13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5A3FA3">
                <w:rPr>
                  <w:rPrChange w:id="2176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studies</w:delText>
              </w:r>
              <w:r w:rsidRPr="00906645" w:rsidDel="005A3FA3">
                <w:rPr>
                  <w:spacing w:val="14"/>
                  <w:rPrChange w:id="2177" w:author="Helene Marsh" w:date="2022-04-30T11:58:00Z">
                    <w:rPr>
                      <w:rFonts w:ascii="Arial Narrow" w:hAnsi="Arial Narrow"/>
                      <w:i/>
                      <w:spacing w:val="14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5A3FA3">
                <w:rPr>
                  <w:rPrChange w:id="2178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and</w:delText>
              </w:r>
              <w:r w:rsidRPr="00906645" w:rsidDel="005A3FA3">
                <w:rPr>
                  <w:spacing w:val="15"/>
                  <w:rPrChange w:id="2179" w:author="Helene Marsh" w:date="2022-04-30T11:58:00Z">
                    <w:rPr>
                      <w:rFonts w:ascii="Arial Narrow" w:hAnsi="Arial Narrow"/>
                      <w:i/>
                      <w:spacing w:val="1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5A3FA3">
                <w:rPr>
                  <w:rPrChange w:id="2180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monitoring</w:delText>
              </w:r>
              <w:r w:rsidRPr="00906645" w:rsidDel="005A3FA3">
                <w:rPr>
                  <w:spacing w:val="11"/>
                  <w:rPrChange w:id="2181" w:author="Helene Marsh" w:date="2022-04-30T11:58:00Z">
                    <w:rPr>
                      <w:rFonts w:ascii="Arial Narrow" w:hAnsi="Arial Narrow"/>
                      <w:i/>
                      <w:spacing w:val="11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5A3FA3">
                <w:rPr>
                  <w:rPrChange w:id="2182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of</w:delText>
              </w:r>
              <w:r w:rsidRPr="00906645" w:rsidDel="005A3FA3">
                <w:rPr>
                  <w:spacing w:val="9"/>
                  <w:rPrChange w:id="2183" w:author="Helene Marsh" w:date="2022-04-30T11:58:00Z">
                    <w:rPr>
                      <w:rFonts w:ascii="Arial Narrow" w:hAnsi="Arial Narrow"/>
                      <w:i/>
                      <w:spacing w:val="9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ins w:id="2184" w:author="Helene Marsh [2]" w:date="2022-04-25T12:08:00Z">
              <w:del w:id="2185" w:author="Mélanie Hamel" w:date="2022-04-28T12:42:00Z">
                <w:r w:rsidR="00C70DEF" w:rsidRPr="00906645" w:rsidDel="005A3FA3">
                  <w:rPr>
                    <w:spacing w:val="9"/>
                    <w:rPrChange w:id="2186" w:author="Helene Marsh" w:date="2022-04-30T11:58:00Z">
                      <w:rPr>
                        <w:rFonts w:ascii="Arial Narrow" w:hAnsi="Arial Narrow"/>
                        <w:i/>
                        <w:spacing w:val="9"/>
                        <w:sz w:val="20"/>
                        <w:szCs w:val="20"/>
                      </w:rPr>
                    </w:rPrChange>
                  </w:rPr>
                  <w:delText xml:space="preserve"> on </w:delText>
                </w:r>
              </w:del>
            </w:ins>
            <w:del w:id="2187" w:author="Mélanie Hamel" w:date="2022-04-28T12:42:00Z">
              <w:r w:rsidRPr="00906645" w:rsidDel="005A3FA3">
                <w:rPr>
                  <w:rPrChange w:id="2188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genetic</w:delText>
              </w:r>
              <w:r w:rsidRPr="00906645" w:rsidDel="005A3FA3">
                <w:rPr>
                  <w:spacing w:val="13"/>
                  <w:rPrChange w:id="2189" w:author="Helene Marsh" w:date="2022-04-30T11:58:00Z">
                    <w:rPr>
                      <w:rFonts w:ascii="Arial Narrow" w:hAnsi="Arial Narrow"/>
                      <w:i/>
                      <w:spacing w:val="13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5A3FA3">
                <w:rPr>
                  <w:rPrChange w:id="2190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identity,</w:delText>
              </w:r>
              <w:r w:rsidRPr="00906645" w:rsidDel="005A3FA3">
                <w:rPr>
                  <w:spacing w:val="14"/>
                  <w:rPrChange w:id="2191" w:author="Helene Marsh" w:date="2022-04-30T11:58:00Z">
                    <w:rPr>
                      <w:rFonts w:ascii="Arial Narrow" w:hAnsi="Arial Narrow"/>
                      <w:i/>
                      <w:spacing w:val="14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5A3FA3">
                <w:rPr>
                  <w:rPrChange w:id="2192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conservation</w:delText>
              </w:r>
              <w:r w:rsidRPr="00906645" w:rsidDel="005A3FA3">
                <w:rPr>
                  <w:spacing w:val="15"/>
                  <w:rPrChange w:id="2193" w:author="Helene Marsh" w:date="2022-04-30T11:58:00Z">
                    <w:rPr>
                      <w:rFonts w:ascii="Arial Narrow" w:hAnsi="Arial Narrow"/>
                      <w:i/>
                      <w:spacing w:val="1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5A3FA3">
                <w:rPr>
                  <w:rPrChange w:id="2194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status,</w:delText>
              </w:r>
              <w:r w:rsidRPr="00906645" w:rsidDel="005A3FA3">
                <w:rPr>
                  <w:spacing w:val="16"/>
                  <w:rPrChange w:id="2195" w:author="Helene Marsh" w:date="2022-04-30T11:58:00Z">
                    <w:rPr>
                      <w:rFonts w:ascii="Arial Narrow" w:hAnsi="Arial Narrow"/>
                      <w:i/>
                      <w:spacing w:val="16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5A3FA3">
                <w:rPr>
                  <w:rPrChange w:id="2196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migrations,</w:delText>
              </w:r>
              <w:r w:rsidRPr="00906645" w:rsidDel="005A3FA3">
                <w:rPr>
                  <w:spacing w:val="14"/>
                  <w:rPrChange w:id="2197" w:author="Helene Marsh" w:date="2022-04-30T11:58:00Z">
                    <w:rPr>
                      <w:rFonts w:ascii="Arial Narrow" w:hAnsi="Arial Narrow"/>
                      <w:i/>
                      <w:spacing w:val="14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5A3FA3">
                <w:rPr>
                  <w:rPrChange w:id="2198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and</w:delText>
              </w:r>
              <w:r w:rsidRPr="00906645" w:rsidDel="005A3FA3">
                <w:rPr>
                  <w:spacing w:val="18"/>
                  <w:rPrChange w:id="2199" w:author="Helene Marsh" w:date="2022-04-30T11:58:00Z">
                    <w:rPr>
                      <w:rFonts w:ascii="Arial Narrow" w:hAnsi="Arial Narrow"/>
                      <w:i/>
                      <w:spacing w:val="18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5A3FA3">
                <w:rPr>
                  <w:rPrChange w:id="2200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other</w:delText>
              </w:r>
              <w:r w:rsidRPr="00906645" w:rsidDel="005A3FA3">
                <w:rPr>
                  <w:spacing w:val="14"/>
                  <w:rPrChange w:id="2201" w:author="Helene Marsh" w:date="2022-04-30T11:58:00Z">
                    <w:rPr>
                      <w:rFonts w:ascii="Arial Narrow" w:hAnsi="Arial Narrow"/>
                      <w:i/>
                      <w:spacing w:val="14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5A3FA3">
                <w:rPr>
                  <w:rPrChange w:id="2202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biological</w:delText>
              </w:r>
              <w:r w:rsidRPr="00906645" w:rsidDel="005A3FA3">
                <w:rPr>
                  <w:spacing w:val="11"/>
                  <w:rPrChange w:id="2203" w:author="Helene Marsh" w:date="2022-04-30T11:58:00Z">
                    <w:rPr>
                      <w:rFonts w:ascii="Arial Narrow" w:hAnsi="Arial Narrow"/>
                      <w:i/>
                      <w:spacing w:val="11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5A3FA3">
                <w:rPr>
                  <w:rPrChange w:id="2204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and</w:delText>
              </w:r>
              <w:r w:rsidRPr="00906645" w:rsidDel="005A3FA3">
                <w:rPr>
                  <w:spacing w:val="12"/>
                  <w:rPrChange w:id="2205" w:author="Helene Marsh" w:date="2022-04-30T11:58:00Z">
                    <w:rPr>
                      <w:rFonts w:ascii="Arial Narrow" w:hAnsi="Arial Narrow"/>
                      <w:i/>
                      <w:spacing w:val="12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5A3FA3">
                <w:rPr>
                  <w:rPrChange w:id="2206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ecological</w:delText>
              </w:r>
              <w:r w:rsidRPr="00906645" w:rsidDel="005A3FA3">
                <w:rPr>
                  <w:spacing w:val="11"/>
                  <w:rPrChange w:id="2207" w:author="Helene Marsh" w:date="2022-04-30T11:58:00Z">
                    <w:rPr>
                      <w:rFonts w:ascii="Arial Narrow" w:hAnsi="Arial Narrow"/>
                      <w:i/>
                      <w:spacing w:val="11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5A3FA3">
                <w:rPr>
                  <w:rPrChange w:id="2208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aspects</w:delText>
              </w:r>
              <w:r w:rsidRPr="00906645" w:rsidDel="005A3FA3">
                <w:rPr>
                  <w:spacing w:val="14"/>
                  <w:rPrChange w:id="2209" w:author="Helene Marsh" w:date="2022-04-30T11:58:00Z">
                    <w:rPr>
                      <w:rFonts w:ascii="Arial Narrow" w:hAnsi="Arial Narrow"/>
                      <w:i/>
                      <w:spacing w:val="14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5A3FA3">
                <w:rPr>
                  <w:rPrChange w:id="2210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of</w:delText>
              </w:r>
              <w:r w:rsidRPr="00906645" w:rsidDel="005A3FA3">
                <w:rPr>
                  <w:spacing w:val="1"/>
                  <w:rPrChange w:id="2211" w:author="Helene Marsh" w:date="2022-04-30T11:58:00Z">
                    <w:rPr>
                      <w:rFonts w:ascii="Arial Narrow" w:hAnsi="Arial Narrow"/>
                      <w:i/>
                      <w:spacing w:val="1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5A3FA3">
                <w:rPr>
                  <w:w w:val="105"/>
                  <w:rPrChange w:id="2212" w:author="Helene Marsh" w:date="2022-04-30T11:58:00Z">
                    <w:rPr>
                      <w:rFonts w:ascii="Arial Narrow" w:hAnsi="Arial Narrow"/>
                      <w:i/>
                      <w:w w:val="105"/>
                      <w:sz w:val="20"/>
                      <w:szCs w:val="20"/>
                    </w:rPr>
                  </w:rPrChange>
                </w:rPr>
                <w:delText>dugongs</w:delText>
              </w:r>
            </w:del>
            <w:ins w:id="2213" w:author="Helene Marsh [2]" w:date="2022-04-25T12:09:00Z">
              <w:del w:id="2214" w:author="Mélanie Hamel" w:date="2022-04-28T12:42:00Z">
                <w:r w:rsidR="00C70DEF" w:rsidRPr="00906645" w:rsidDel="005A3FA3">
                  <w:rPr>
                    <w:w w:val="105"/>
                    <w:rPrChange w:id="2215" w:author="Helene Marsh" w:date="2022-04-30T11:58:00Z">
                      <w:rPr>
                        <w:rFonts w:ascii="Arial Narrow" w:hAnsi="Arial Narrow"/>
                        <w:i/>
                        <w:w w:val="105"/>
                        <w:sz w:val="20"/>
                        <w:szCs w:val="20"/>
                      </w:rPr>
                    </w:rPrChange>
                  </w:rPr>
                  <w:delText xml:space="preserve">, taking advantage of collaborations where appropriate </w:delText>
                </w:r>
              </w:del>
            </w:ins>
          </w:p>
          <w:p w14:paraId="72AC8820" w14:textId="77777777" w:rsidR="007B0FC9" w:rsidRPr="00906645" w:rsidRDefault="007B0FC9">
            <w:pPr>
              <w:pStyle w:val="ListParagraph"/>
              <w:numPr>
                <w:ilvl w:val="0"/>
                <w:numId w:val="19"/>
              </w:numPr>
              <w:tabs>
                <w:tab w:val="left" w:pos="464"/>
              </w:tabs>
              <w:spacing w:before="0"/>
              <w:rPr>
                <w:w w:val="105"/>
                <w:rPrChange w:id="221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pPrChange w:id="2217" w:author="Helene Marsh" w:date="2022-04-30T14:35:00Z">
                <w:pPr>
                  <w:pStyle w:val="TableParagraph"/>
                  <w:ind w:left="340" w:hanging="340"/>
                </w:pPr>
              </w:pPrChange>
            </w:pPr>
          </w:p>
        </w:tc>
      </w:tr>
      <w:tr w:rsidR="007B0FC9" w:rsidRPr="00906645" w14:paraId="092C305B" w14:textId="5FEF34E0" w:rsidTr="009E1175">
        <w:trPr>
          <w:trHeight w:val="864"/>
        </w:trPr>
        <w:tc>
          <w:tcPr>
            <w:tcW w:w="1708" w:type="dxa"/>
          </w:tcPr>
          <w:p w14:paraId="564ADB9D" w14:textId="3A7A8FC6" w:rsidR="007B0FC9" w:rsidRPr="00906645" w:rsidRDefault="007B0FC9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2218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21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lastRenderedPageBreak/>
              <w:t>2.3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2220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22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 xml:space="preserve">Collect and </w:t>
            </w:r>
            <w:r w:rsidR="00A975D7" w:rsidRPr="00906645">
              <w:rPr>
                <w:rFonts w:ascii="Arial" w:hAnsi="Arial" w:cs="Arial"/>
                <w:w w:val="105"/>
                <w:sz w:val="20"/>
                <w:szCs w:val="20"/>
                <w:rPrChange w:id="222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analys</w:t>
            </w:r>
            <w:r w:rsidR="000C4B7E" w:rsidRPr="00906645">
              <w:rPr>
                <w:rFonts w:ascii="Arial" w:hAnsi="Arial" w:cs="Arial"/>
                <w:w w:val="105"/>
                <w:sz w:val="20"/>
                <w:szCs w:val="20"/>
                <w:rPrChange w:id="222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e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22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 xml:space="preserve"> data that suppor</w:t>
            </w:r>
            <w:del w:id="2225" w:author="Helene Marsh" w:date="2022-04-30T14:40:00Z">
              <w:r w:rsidRPr="00906645" w:rsidDel="00204400">
                <w:rPr>
                  <w:rFonts w:ascii="Arial" w:hAnsi="Arial" w:cs="Arial"/>
                  <w:w w:val="105"/>
                  <w:sz w:val="20"/>
                  <w:szCs w:val="20"/>
                  <w:rPrChange w:id="2226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t</w:delText>
              </w:r>
            </w:del>
            <w:ins w:id="2227" w:author="Helene Marsh" w:date="2022-04-30T14:40:00Z">
              <w:r w:rsidR="00204400">
                <w:rPr>
                  <w:rFonts w:ascii="Arial" w:hAnsi="Arial" w:cs="Arial"/>
                  <w:w w:val="105"/>
                  <w:sz w:val="20"/>
                  <w:szCs w:val="20"/>
                </w:rPr>
                <w:t>t</w:t>
              </w:r>
            </w:ins>
            <w:del w:id="2228" w:author="Helene Marsh" w:date="2022-04-30T14:40:00Z">
              <w:r w:rsidRPr="00906645" w:rsidDel="00204400">
                <w:rPr>
                  <w:rFonts w:ascii="Arial" w:hAnsi="Arial" w:cs="Arial"/>
                  <w:w w:val="105"/>
                  <w:sz w:val="20"/>
                  <w:szCs w:val="20"/>
                  <w:rPrChange w:id="2229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s</w:delText>
              </w:r>
            </w:del>
            <w:r w:rsidRPr="00906645">
              <w:rPr>
                <w:rFonts w:ascii="Arial" w:hAnsi="Arial" w:cs="Arial"/>
                <w:w w:val="105"/>
                <w:sz w:val="20"/>
                <w:szCs w:val="20"/>
                <w:rPrChange w:id="223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 xml:space="preserve"> the</w:t>
            </w:r>
            <w:r w:rsidRPr="00906645">
              <w:rPr>
                <w:rFonts w:ascii="Arial" w:hAnsi="Arial" w:cs="Arial"/>
                <w:spacing w:val="-45"/>
                <w:w w:val="105"/>
                <w:sz w:val="20"/>
                <w:szCs w:val="20"/>
                <w:rPrChange w:id="2231" w:author="Helene Marsh" w:date="2022-04-30T11:58:00Z">
                  <w:rPr>
                    <w:rFonts w:ascii="Arial Narrow" w:hAnsi="Arial Narrow"/>
                    <w:spacing w:val="-4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23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identification of sources of mortality, the</w:t>
            </w:r>
            <w:r w:rsidRPr="00906645">
              <w:rPr>
                <w:rFonts w:ascii="Arial" w:hAnsi="Arial" w:cs="Arial"/>
                <w:spacing w:val="-45"/>
                <w:w w:val="105"/>
                <w:sz w:val="20"/>
                <w:szCs w:val="20"/>
                <w:rPrChange w:id="2233" w:author="Helene Marsh" w:date="2022-04-30T11:58:00Z">
                  <w:rPr>
                    <w:rFonts w:ascii="Arial Narrow" w:hAnsi="Arial Narrow"/>
                    <w:spacing w:val="-4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ins w:id="2234" w:author="Helene Marsh [2]" w:date="2022-04-25T12:11:00Z">
              <w:r w:rsidR="00C70DEF" w:rsidRPr="00906645">
                <w:rPr>
                  <w:rFonts w:ascii="Arial" w:hAnsi="Arial" w:cs="Arial"/>
                  <w:spacing w:val="-45"/>
                  <w:w w:val="105"/>
                  <w:sz w:val="20"/>
                  <w:szCs w:val="20"/>
                  <w:rPrChange w:id="2235" w:author="Helene Marsh" w:date="2022-04-30T11:58:00Z">
                    <w:rPr>
                      <w:rFonts w:ascii="Arial Narrow" w:hAnsi="Arial Narrow"/>
                      <w:spacing w:val="-45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</w:ins>
            <w:ins w:id="2236" w:author="Helene Marsh [2]" w:date="2022-04-27T14:47:00Z">
              <w:r w:rsidR="00C9320B" w:rsidRPr="00906645">
                <w:rPr>
                  <w:rFonts w:ascii="Arial" w:hAnsi="Arial" w:cs="Arial"/>
                  <w:spacing w:val="-45"/>
                  <w:w w:val="105"/>
                  <w:sz w:val="20"/>
                  <w:szCs w:val="20"/>
                  <w:rPrChange w:id="2237" w:author="Helene Marsh" w:date="2022-04-30T11:58:00Z">
                    <w:rPr>
                      <w:rFonts w:ascii="Arial Narrow" w:hAnsi="Arial Narrow"/>
                      <w:spacing w:val="-45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</w:ins>
            <w:ins w:id="2238" w:author="Helene Marsh [2]" w:date="2022-04-27T14:50:00Z">
              <w:r w:rsidR="00C9320B" w:rsidRPr="00906645">
                <w:rPr>
                  <w:rFonts w:ascii="Arial" w:hAnsi="Arial" w:cs="Arial"/>
                  <w:spacing w:val="-45"/>
                  <w:w w:val="105"/>
                  <w:sz w:val="20"/>
                  <w:szCs w:val="20"/>
                  <w:rPrChange w:id="2239" w:author="Helene Marsh" w:date="2022-04-30T11:58:00Z">
                    <w:rPr>
                      <w:rFonts w:ascii="Arial Narrow" w:hAnsi="Arial Narrow"/>
                      <w:spacing w:val="-45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</w:ins>
            <w:r w:rsidRPr="00906645">
              <w:rPr>
                <w:rFonts w:ascii="Arial" w:hAnsi="Arial" w:cs="Arial"/>
                <w:w w:val="105"/>
                <w:sz w:val="20"/>
                <w:szCs w:val="20"/>
                <w:rPrChange w:id="224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mitigation</w:t>
            </w:r>
            <w:r w:rsidRPr="00906645">
              <w:rPr>
                <w:rFonts w:ascii="Arial" w:hAnsi="Arial" w:cs="Arial"/>
                <w:spacing w:val="-2"/>
                <w:w w:val="105"/>
                <w:sz w:val="20"/>
                <w:szCs w:val="20"/>
                <w:rPrChange w:id="2241" w:author="Helene Marsh" w:date="2022-04-30T11:58:00Z">
                  <w:rPr>
                    <w:rFonts w:ascii="Arial Narrow" w:hAnsi="Arial Narrow"/>
                    <w:spacing w:val="-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24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of</w:t>
            </w:r>
            <w:r w:rsidRPr="00906645">
              <w:rPr>
                <w:rFonts w:ascii="Arial" w:hAnsi="Arial" w:cs="Arial"/>
                <w:spacing w:val="-2"/>
                <w:w w:val="105"/>
                <w:sz w:val="20"/>
                <w:szCs w:val="20"/>
                <w:rPrChange w:id="2243" w:author="Helene Marsh" w:date="2022-04-30T11:58:00Z">
                  <w:rPr>
                    <w:rFonts w:ascii="Arial Narrow" w:hAnsi="Arial Narrow"/>
                    <w:spacing w:val="-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24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threats</w:t>
            </w:r>
            <w:r w:rsidRPr="00906645">
              <w:rPr>
                <w:rFonts w:ascii="Arial" w:hAnsi="Arial" w:cs="Arial"/>
                <w:spacing w:val="-5"/>
                <w:w w:val="105"/>
                <w:sz w:val="20"/>
                <w:szCs w:val="20"/>
                <w:rPrChange w:id="2245" w:author="Helene Marsh" w:date="2022-04-30T11:58:00Z">
                  <w:rPr>
                    <w:rFonts w:ascii="Arial Narrow" w:hAnsi="Arial Narrow"/>
                    <w:spacing w:val="-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24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4"/>
                <w:w w:val="105"/>
                <w:sz w:val="20"/>
                <w:szCs w:val="20"/>
                <w:rPrChange w:id="2247" w:author="Helene Marsh" w:date="2022-04-30T11:58:00Z">
                  <w:rPr>
                    <w:rFonts w:ascii="Arial Narrow" w:hAnsi="Arial Narrow"/>
                    <w:spacing w:val="-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24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improved</w:t>
            </w:r>
          </w:p>
          <w:p w14:paraId="10D7F14D" w14:textId="77777777" w:rsidR="007B0FC9" w:rsidRPr="00906645" w:rsidRDefault="007B0FC9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2249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25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approaches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2251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25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to</w:t>
            </w:r>
            <w:r w:rsidRPr="00906645">
              <w:rPr>
                <w:rFonts w:ascii="Arial" w:hAnsi="Arial" w:cs="Arial"/>
                <w:spacing w:val="-11"/>
                <w:w w:val="105"/>
                <w:sz w:val="20"/>
                <w:szCs w:val="20"/>
                <w:rPrChange w:id="2253" w:author="Helene Marsh" w:date="2022-04-30T11:58:00Z">
                  <w:rPr>
                    <w:rFonts w:ascii="Arial Narrow" w:hAnsi="Arial Narrow"/>
                    <w:spacing w:val="-1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25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conservation</w:t>
            </w:r>
            <w:r w:rsidRPr="00906645">
              <w:rPr>
                <w:rFonts w:ascii="Arial" w:hAnsi="Arial" w:cs="Arial"/>
                <w:spacing w:val="-4"/>
                <w:w w:val="105"/>
                <w:sz w:val="20"/>
                <w:szCs w:val="20"/>
                <w:rPrChange w:id="2255" w:author="Helene Marsh" w:date="2022-04-30T11:58:00Z">
                  <w:rPr>
                    <w:rFonts w:ascii="Arial Narrow" w:hAnsi="Arial Narrow"/>
                    <w:spacing w:val="-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25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practices</w:t>
            </w:r>
          </w:p>
        </w:tc>
        <w:tc>
          <w:tcPr>
            <w:tcW w:w="1418" w:type="dxa"/>
          </w:tcPr>
          <w:p w14:paraId="6AAAC7FE" w14:textId="77777777" w:rsidR="007B0FC9" w:rsidRPr="00906645" w:rsidRDefault="007B0FC9" w:rsidP="00A975D7">
            <w:pPr>
              <w:pStyle w:val="TableParagraph"/>
              <w:ind w:left="0"/>
              <w:rPr>
                <w:ins w:id="2257" w:author="Helene Marsh" w:date="2022-04-30T11:38:00Z"/>
                <w:rFonts w:ascii="Arial" w:hAnsi="Arial" w:cs="Arial"/>
                <w:w w:val="105"/>
                <w:sz w:val="20"/>
                <w:szCs w:val="20"/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25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High</w:t>
            </w:r>
          </w:p>
          <w:p w14:paraId="4750D397" w14:textId="41D9AFF6" w:rsidR="004D071D" w:rsidRPr="00906645" w:rsidRDefault="004D071D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2259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</w:p>
        </w:tc>
        <w:tc>
          <w:tcPr>
            <w:tcW w:w="850" w:type="dxa"/>
          </w:tcPr>
          <w:p w14:paraId="02D21FAD" w14:textId="77777777" w:rsidR="007B0FC9" w:rsidRPr="00906645" w:rsidRDefault="007B0FC9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2260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26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Ongoing</w:t>
            </w:r>
          </w:p>
        </w:tc>
        <w:tc>
          <w:tcPr>
            <w:tcW w:w="1559" w:type="dxa"/>
          </w:tcPr>
          <w:p w14:paraId="5215DED4" w14:textId="1B85109A" w:rsidR="007B0FC9" w:rsidRPr="00906645" w:rsidRDefault="007B0FC9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2262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26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Relevant government agencies,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2264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2265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>intergovernmental</w:t>
            </w:r>
            <w:r w:rsidRPr="00906645">
              <w:rPr>
                <w:rFonts w:ascii="Arial" w:hAnsi="Arial" w:cs="Arial"/>
                <w:spacing w:val="-10"/>
                <w:w w:val="105"/>
                <w:sz w:val="20"/>
                <w:szCs w:val="20"/>
                <w:rPrChange w:id="2266" w:author="Helene Marsh" w:date="2022-04-30T11:58:00Z">
                  <w:rPr>
                    <w:rFonts w:ascii="Arial Narrow" w:hAnsi="Arial Narrow"/>
                    <w:spacing w:val="-10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26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2268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26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non-governmental</w:t>
            </w:r>
            <w:r w:rsidRPr="00906645">
              <w:rPr>
                <w:rFonts w:ascii="Arial" w:hAnsi="Arial" w:cs="Arial"/>
                <w:spacing w:val="-44"/>
                <w:w w:val="105"/>
                <w:sz w:val="20"/>
                <w:szCs w:val="20"/>
                <w:rPrChange w:id="2270" w:author="Helene Marsh" w:date="2022-04-30T11:58:00Z">
                  <w:rPr>
                    <w:rFonts w:ascii="Arial Narrow" w:hAnsi="Arial Narrow"/>
                    <w:spacing w:val="-4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27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organizations,</w:t>
            </w:r>
            <w:r w:rsidRPr="00906645">
              <w:rPr>
                <w:rFonts w:ascii="Arial" w:hAnsi="Arial" w:cs="Arial"/>
                <w:spacing w:val="-4"/>
                <w:w w:val="105"/>
                <w:sz w:val="20"/>
                <w:szCs w:val="20"/>
                <w:rPrChange w:id="2272" w:author="Helene Marsh" w:date="2022-04-30T11:58:00Z">
                  <w:rPr>
                    <w:rFonts w:ascii="Arial Narrow" w:hAnsi="Arial Narrow"/>
                    <w:spacing w:val="-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27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universities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2274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27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5"/>
                <w:w w:val="105"/>
                <w:sz w:val="20"/>
                <w:szCs w:val="20"/>
                <w:rPrChange w:id="2276" w:author="Helene Marsh" w:date="2022-04-30T11:58:00Z">
                  <w:rPr>
                    <w:rFonts w:ascii="Arial Narrow" w:hAnsi="Arial Narrow"/>
                    <w:spacing w:val="-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27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research</w:t>
            </w:r>
          </w:p>
          <w:p w14:paraId="2C124096" w14:textId="5DBB0F5A" w:rsidR="007B0FC9" w:rsidRPr="00906645" w:rsidRDefault="007B0FC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2278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27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institutions,</w:t>
            </w:r>
            <w:r w:rsidRPr="00906645">
              <w:rPr>
                <w:rFonts w:ascii="Arial" w:hAnsi="Arial" w:cs="Arial"/>
                <w:spacing w:val="-5"/>
                <w:w w:val="105"/>
                <w:sz w:val="20"/>
                <w:szCs w:val="20"/>
                <w:rPrChange w:id="2280" w:author="Helene Marsh" w:date="2022-04-30T11:58:00Z">
                  <w:rPr>
                    <w:rFonts w:ascii="Arial Narrow" w:hAnsi="Arial Narrow"/>
                    <w:spacing w:val="-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del w:id="2281" w:author="Helene Marsh [2]" w:date="2022-04-27T14:30:00Z">
              <w:r w:rsidRPr="00906645" w:rsidDel="00E916BF">
                <w:rPr>
                  <w:rFonts w:ascii="Arial" w:hAnsi="Arial" w:cs="Arial"/>
                  <w:w w:val="105"/>
                  <w:sz w:val="20"/>
                  <w:szCs w:val="20"/>
                  <w:rPrChange w:id="2282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scientists</w:delText>
              </w:r>
              <w:r w:rsidRPr="00906645" w:rsidDel="00E916BF">
                <w:rPr>
                  <w:rFonts w:ascii="Arial" w:hAnsi="Arial" w:cs="Arial"/>
                  <w:spacing w:val="-7"/>
                  <w:w w:val="105"/>
                  <w:sz w:val="20"/>
                  <w:szCs w:val="20"/>
                  <w:rPrChange w:id="2283" w:author="Helene Marsh" w:date="2022-04-30T11:58:00Z">
                    <w:rPr>
                      <w:rFonts w:ascii="Arial Narrow" w:hAnsi="Arial Narrow"/>
                      <w:spacing w:val="-7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del w:id="2284" w:author="Helene Marsh" w:date="2022-05-01T10:27:00Z">
              <w:r w:rsidRPr="00906645" w:rsidDel="000E5ADC">
                <w:rPr>
                  <w:rFonts w:ascii="Arial" w:hAnsi="Arial" w:cs="Arial"/>
                  <w:w w:val="105"/>
                  <w:sz w:val="20"/>
                  <w:szCs w:val="20"/>
                  <w:rPrChange w:id="2285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and</w:delText>
              </w:r>
            </w:del>
            <w:r w:rsidRPr="00906645">
              <w:rPr>
                <w:rFonts w:ascii="Arial" w:hAnsi="Arial" w:cs="Arial"/>
                <w:spacing w:val="-9"/>
                <w:w w:val="105"/>
                <w:sz w:val="20"/>
                <w:szCs w:val="20"/>
                <w:rPrChange w:id="2286" w:author="Helene Marsh" w:date="2022-04-30T11:58:00Z">
                  <w:rPr>
                    <w:rFonts w:ascii="Arial Narrow" w:hAnsi="Arial Narrow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28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researchers</w:t>
            </w:r>
            <w:ins w:id="2288" w:author="Helene Marsh" w:date="2022-05-01T10:27:00Z">
              <w:r w:rsidR="000E5ADC">
                <w:rPr>
                  <w:rFonts w:ascii="Arial" w:hAnsi="Arial" w:cs="Arial"/>
                  <w:w w:val="105"/>
                  <w:sz w:val="20"/>
                  <w:szCs w:val="20"/>
                </w:rPr>
                <w:t xml:space="preserve"> and local </w:t>
              </w:r>
              <w:r w:rsidR="000E5ADC">
                <w:rPr>
                  <w:rFonts w:ascii="Arial" w:hAnsi="Arial" w:cs="Arial"/>
                  <w:w w:val="105"/>
                  <w:sz w:val="20"/>
                  <w:szCs w:val="20"/>
                </w:rPr>
                <w:lastRenderedPageBreak/>
                <w:t>communities</w:t>
              </w:r>
            </w:ins>
          </w:p>
        </w:tc>
        <w:tc>
          <w:tcPr>
            <w:tcW w:w="1418" w:type="dxa"/>
          </w:tcPr>
          <w:p w14:paraId="5344959B" w14:textId="006030EF" w:rsidR="007B0FC9" w:rsidRPr="00906645" w:rsidRDefault="004D071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2289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ins w:id="2290" w:author="Helene Marsh" w:date="2022-04-30T11:39:00Z">
              <w:r w:rsidRPr="00906645">
                <w:rPr>
                  <w:rFonts w:ascii="Arial" w:hAnsi="Arial" w:cs="Arial"/>
                  <w:w w:val="105"/>
                  <w:sz w:val="20"/>
                  <w:szCs w:val="20"/>
                </w:rPr>
                <w:lastRenderedPageBreak/>
                <w:t>Data</w:t>
              </w:r>
              <w:r w:rsidRPr="00906645">
                <w:rPr>
                  <w:rFonts w:ascii="Arial" w:hAnsi="Arial" w:cs="Arial"/>
                  <w:spacing w:val="-4"/>
                  <w:w w:val="105"/>
                  <w:sz w:val="20"/>
                  <w:szCs w:val="20"/>
                </w:rPr>
                <w:t xml:space="preserve"> </w:t>
              </w:r>
              <w:r w:rsidRPr="00906645">
                <w:rPr>
                  <w:rFonts w:ascii="Arial" w:hAnsi="Arial" w:cs="Arial"/>
                  <w:w w:val="105"/>
                  <w:sz w:val="20"/>
                  <w:szCs w:val="20"/>
                </w:rPr>
                <w:t>are</w:t>
              </w:r>
              <w:r w:rsidRPr="00906645">
                <w:rPr>
                  <w:rFonts w:ascii="Arial" w:hAnsi="Arial" w:cs="Arial"/>
                  <w:spacing w:val="-4"/>
                  <w:w w:val="105"/>
                  <w:sz w:val="20"/>
                  <w:szCs w:val="20"/>
                </w:rPr>
                <w:t xml:space="preserve"> </w:t>
              </w:r>
              <w:r w:rsidRPr="00906645">
                <w:rPr>
                  <w:rFonts w:ascii="Arial" w:hAnsi="Arial" w:cs="Arial"/>
                  <w:w w:val="105"/>
                  <w:sz w:val="20"/>
                  <w:szCs w:val="20"/>
                </w:rPr>
                <w:t xml:space="preserve">collected, </w:t>
              </w:r>
              <w:r w:rsidRPr="00906645">
                <w:rPr>
                  <w:rFonts w:ascii="Arial" w:hAnsi="Arial" w:cs="Arial"/>
                  <w:spacing w:val="-6"/>
                  <w:w w:val="105"/>
                  <w:sz w:val="20"/>
                  <w:szCs w:val="20"/>
                </w:rPr>
                <w:t xml:space="preserve"> </w:t>
              </w:r>
              <w:r w:rsidRPr="00906645">
                <w:rPr>
                  <w:rFonts w:ascii="Arial" w:hAnsi="Arial" w:cs="Arial"/>
                  <w:w w:val="105"/>
                  <w:sz w:val="20"/>
                  <w:szCs w:val="20"/>
                </w:rPr>
                <w:t xml:space="preserve">analysed, used </w:t>
              </w:r>
              <w:r w:rsidRPr="00906645">
                <w:rPr>
                  <w:rFonts w:ascii="Arial" w:hAnsi="Arial" w:cs="Arial"/>
                  <w:spacing w:val="-7"/>
                  <w:w w:val="105"/>
                  <w:sz w:val="20"/>
                  <w:szCs w:val="20"/>
                </w:rPr>
                <w:t xml:space="preserve"> </w:t>
              </w:r>
              <w:r w:rsidRPr="00906645">
                <w:rPr>
                  <w:rFonts w:ascii="Arial" w:hAnsi="Arial" w:cs="Arial"/>
                  <w:w w:val="105"/>
                  <w:sz w:val="20"/>
                  <w:szCs w:val="20"/>
                </w:rPr>
                <w:t>to</w:t>
              </w:r>
              <w:r w:rsidRPr="00906645">
                <w:rPr>
                  <w:rFonts w:ascii="Arial" w:hAnsi="Arial" w:cs="Arial"/>
                  <w:spacing w:val="-8"/>
                  <w:w w:val="105"/>
                  <w:sz w:val="20"/>
                  <w:szCs w:val="20"/>
                </w:rPr>
                <w:t xml:space="preserve"> inform </w:t>
              </w:r>
              <w:r w:rsidRPr="00906645">
                <w:rPr>
                  <w:rFonts w:ascii="Arial" w:hAnsi="Arial" w:cs="Arial"/>
                  <w:spacing w:val="-44"/>
                  <w:w w:val="105"/>
                  <w:sz w:val="20"/>
                  <w:szCs w:val="20"/>
                </w:rPr>
                <w:t>i</w:t>
              </w:r>
              <w:r w:rsidRPr="00906645">
                <w:rPr>
                  <w:rFonts w:ascii="Arial" w:hAnsi="Arial" w:cs="Arial"/>
                  <w:w w:val="105"/>
                  <w:sz w:val="20"/>
                  <w:szCs w:val="20"/>
                </w:rPr>
                <w:t>conservation and management  practices and are accessible to all stakeholders</w:t>
              </w:r>
              <w:r w:rsidRPr="00906645" w:rsidDel="004D071D">
                <w:rPr>
                  <w:rFonts w:ascii="Arial" w:hAnsi="Arial" w:cs="Arial"/>
                  <w:w w:val="105"/>
                  <w:sz w:val="20"/>
                  <w:szCs w:val="20"/>
                </w:rPr>
                <w:t xml:space="preserve"> </w:t>
              </w:r>
            </w:ins>
            <w:del w:id="2291" w:author="Helene Marsh" w:date="2022-04-30T11:38:00Z">
              <w:r w:rsidR="007B0FC9" w:rsidRPr="00906645" w:rsidDel="004D071D">
                <w:rPr>
                  <w:rFonts w:ascii="Arial" w:hAnsi="Arial" w:cs="Arial"/>
                  <w:w w:val="105"/>
                  <w:sz w:val="20"/>
                  <w:szCs w:val="20"/>
                  <w:rPrChange w:id="2292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Data</w:delText>
              </w:r>
              <w:r w:rsidR="007B0FC9" w:rsidRPr="00906645" w:rsidDel="004D071D">
                <w:rPr>
                  <w:rFonts w:ascii="Arial" w:hAnsi="Arial" w:cs="Arial"/>
                  <w:spacing w:val="-4"/>
                  <w:w w:val="105"/>
                  <w:sz w:val="20"/>
                  <w:szCs w:val="20"/>
                  <w:rPrChange w:id="2293" w:author="Helene Marsh" w:date="2022-04-30T11:58:00Z">
                    <w:rPr>
                      <w:rFonts w:ascii="Arial Narrow" w:hAnsi="Arial Narrow"/>
                      <w:spacing w:val="-4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="007B0FC9" w:rsidRPr="00906645" w:rsidDel="004D071D">
                <w:rPr>
                  <w:rFonts w:ascii="Arial" w:hAnsi="Arial" w:cs="Arial"/>
                  <w:w w:val="105"/>
                  <w:sz w:val="20"/>
                  <w:szCs w:val="20"/>
                  <w:rPrChange w:id="2294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are</w:delText>
              </w:r>
              <w:r w:rsidR="007B0FC9" w:rsidRPr="00906645" w:rsidDel="004D071D">
                <w:rPr>
                  <w:rFonts w:ascii="Arial" w:hAnsi="Arial" w:cs="Arial"/>
                  <w:spacing w:val="-4"/>
                  <w:w w:val="105"/>
                  <w:sz w:val="20"/>
                  <w:szCs w:val="20"/>
                  <w:rPrChange w:id="2295" w:author="Helene Marsh" w:date="2022-04-30T11:58:00Z">
                    <w:rPr>
                      <w:rFonts w:ascii="Arial Narrow" w:hAnsi="Arial Narrow"/>
                      <w:spacing w:val="-4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="007B0FC9" w:rsidRPr="00906645" w:rsidDel="004D071D">
                <w:rPr>
                  <w:rFonts w:ascii="Arial" w:hAnsi="Arial" w:cs="Arial"/>
                  <w:w w:val="105"/>
                  <w:sz w:val="20"/>
                  <w:szCs w:val="20"/>
                  <w:rPrChange w:id="2296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collected</w:delText>
              </w:r>
            </w:del>
            <w:del w:id="2297" w:author="Helene Marsh" w:date="2022-04-30T11:37:00Z">
              <w:r w:rsidR="007B0FC9" w:rsidRPr="00906645" w:rsidDel="004D071D">
                <w:rPr>
                  <w:rFonts w:ascii="Arial" w:hAnsi="Arial" w:cs="Arial"/>
                  <w:spacing w:val="-6"/>
                  <w:w w:val="105"/>
                  <w:sz w:val="20"/>
                  <w:szCs w:val="20"/>
                  <w:rPrChange w:id="2298" w:author="Helene Marsh" w:date="2022-04-30T11:58:00Z">
                    <w:rPr>
                      <w:rFonts w:ascii="Arial Narrow" w:hAnsi="Arial Narrow"/>
                      <w:spacing w:val="-6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="007B0FC9" w:rsidRPr="00906645" w:rsidDel="004D071D">
                <w:rPr>
                  <w:rFonts w:ascii="Arial" w:hAnsi="Arial" w:cs="Arial"/>
                  <w:w w:val="105"/>
                  <w:sz w:val="20"/>
                  <w:szCs w:val="20"/>
                  <w:rPrChange w:id="2299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and</w:delText>
              </w:r>
            </w:del>
            <w:del w:id="2300" w:author="Helene Marsh" w:date="2022-04-30T11:38:00Z">
              <w:r w:rsidR="007B0FC9" w:rsidRPr="00906645" w:rsidDel="004D071D">
                <w:rPr>
                  <w:rFonts w:ascii="Arial" w:hAnsi="Arial" w:cs="Arial"/>
                  <w:spacing w:val="-6"/>
                  <w:w w:val="105"/>
                  <w:sz w:val="20"/>
                  <w:szCs w:val="20"/>
                  <w:rPrChange w:id="2301" w:author="Helene Marsh" w:date="2022-04-30T11:58:00Z">
                    <w:rPr>
                      <w:rFonts w:ascii="Arial Narrow" w:hAnsi="Arial Narrow"/>
                      <w:spacing w:val="-6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="000C4B7E" w:rsidRPr="00906645" w:rsidDel="004D071D">
                <w:rPr>
                  <w:rFonts w:ascii="Arial" w:hAnsi="Arial" w:cs="Arial"/>
                  <w:w w:val="105"/>
                  <w:sz w:val="20"/>
                  <w:szCs w:val="20"/>
                  <w:rPrChange w:id="2302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lastRenderedPageBreak/>
                <w:delText>analysed</w:delText>
              </w:r>
              <w:r w:rsidR="007B0FC9" w:rsidRPr="00906645" w:rsidDel="004D071D">
                <w:rPr>
                  <w:rFonts w:ascii="Arial" w:hAnsi="Arial" w:cs="Arial"/>
                  <w:spacing w:val="-7"/>
                  <w:w w:val="105"/>
                  <w:sz w:val="20"/>
                  <w:szCs w:val="20"/>
                  <w:rPrChange w:id="2303" w:author="Helene Marsh" w:date="2022-04-30T11:58:00Z">
                    <w:rPr>
                      <w:rFonts w:ascii="Arial Narrow" w:hAnsi="Arial Narrow"/>
                      <w:spacing w:val="-7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="007B0FC9" w:rsidRPr="00906645" w:rsidDel="004D071D">
                <w:rPr>
                  <w:rFonts w:ascii="Arial" w:hAnsi="Arial" w:cs="Arial"/>
                  <w:w w:val="105"/>
                  <w:sz w:val="20"/>
                  <w:szCs w:val="20"/>
                  <w:rPrChange w:id="2304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to</w:delText>
              </w:r>
              <w:r w:rsidR="007B0FC9" w:rsidRPr="00906645" w:rsidDel="004D071D">
                <w:rPr>
                  <w:rFonts w:ascii="Arial" w:hAnsi="Arial" w:cs="Arial"/>
                  <w:spacing w:val="-8"/>
                  <w:w w:val="105"/>
                  <w:sz w:val="20"/>
                  <w:szCs w:val="20"/>
                  <w:rPrChange w:id="2305" w:author="Helene Marsh" w:date="2022-04-30T11:58:00Z">
                    <w:rPr>
                      <w:rFonts w:ascii="Arial Narrow" w:hAnsi="Arial Narrow"/>
                      <w:spacing w:val="-8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del w:id="2306" w:author="Helene Marsh" w:date="2022-04-30T11:37:00Z">
              <w:r w:rsidR="007B0FC9" w:rsidRPr="00906645" w:rsidDel="004D071D">
                <w:rPr>
                  <w:rFonts w:ascii="Arial" w:hAnsi="Arial" w:cs="Arial"/>
                  <w:w w:val="105"/>
                  <w:sz w:val="20"/>
                  <w:szCs w:val="20"/>
                  <w:rPrChange w:id="2307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improve</w:delText>
              </w:r>
              <w:r w:rsidR="007B0FC9" w:rsidRPr="00906645" w:rsidDel="004D071D">
                <w:rPr>
                  <w:rFonts w:ascii="Arial" w:hAnsi="Arial" w:cs="Arial"/>
                  <w:spacing w:val="-44"/>
                  <w:w w:val="105"/>
                  <w:sz w:val="20"/>
                  <w:szCs w:val="20"/>
                  <w:rPrChange w:id="2308" w:author="Helene Marsh" w:date="2022-04-30T11:58:00Z">
                    <w:rPr>
                      <w:rFonts w:ascii="Arial Narrow" w:hAnsi="Arial Narrow"/>
                      <w:spacing w:val="-44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del w:id="2309" w:author="Helene Marsh" w:date="2022-04-30T11:38:00Z">
              <w:r w:rsidR="007B0FC9" w:rsidRPr="00906645" w:rsidDel="004D071D">
                <w:rPr>
                  <w:rFonts w:ascii="Arial" w:hAnsi="Arial" w:cs="Arial"/>
                  <w:w w:val="105"/>
                  <w:sz w:val="20"/>
                  <w:szCs w:val="20"/>
                  <w:rPrChange w:id="2310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 xml:space="preserve">conservation practices and are </w:delText>
              </w:r>
            </w:del>
            <w:del w:id="2311" w:author="Helene Marsh" w:date="2022-04-30T11:37:00Z">
              <w:r w:rsidR="007B0FC9" w:rsidRPr="00906645" w:rsidDel="004D071D">
                <w:rPr>
                  <w:rFonts w:ascii="Arial" w:hAnsi="Arial" w:cs="Arial"/>
                  <w:w w:val="105"/>
                  <w:sz w:val="20"/>
                  <w:szCs w:val="20"/>
                  <w:rPrChange w:id="2312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reported in</w:delText>
              </w:r>
              <w:r w:rsidR="007B0FC9" w:rsidRPr="00906645" w:rsidDel="004D071D">
                <w:rPr>
                  <w:rFonts w:ascii="Arial" w:hAnsi="Arial" w:cs="Arial"/>
                  <w:spacing w:val="1"/>
                  <w:w w:val="105"/>
                  <w:sz w:val="20"/>
                  <w:szCs w:val="20"/>
                  <w:rPrChange w:id="2313" w:author="Helene Marsh" w:date="2022-04-30T11:58:00Z">
                    <w:rPr>
                      <w:rFonts w:ascii="Arial Narrow" w:hAnsi="Arial Narrow"/>
                      <w:spacing w:val="1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="007B0FC9" w:rsidRPr="00906645" w:rsidDel="004D071D">
                <w:rPr>
                  <w:rFonts w:ascii="Arial" w:hAnsi="Arial" w:cs="Arial"/>
                  <w:w w:val="105"/>
                  <w:sz w:val="20"/>
                  <w:szCs w:val="20"/>
                  <w:rPrChange w:id="2314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national</w:delText>
              </w:r>
              <w:r w:rsidR="007B0FC9" w:rsidRPr="00906645" w:rsidDel="004D071D">
                <w:rPr>
                  <w:rFonts w:ascii="Arial" w:hAnsi="Arial" w:cs="Arial"/>
                  <w:spacing w:val="-2"/>
                  <w:w w:val="105"/>
                  <w:sz w:val="20"/>
                  <w:szCs w:val="20"/>
                  <w:rPrChange w:id="2315" w:author="Helene Marsh" w:date="2022-04-30T11:58:00Z">
                    <w:rPr>
                      <w:rFonts w:ascii="Arial Narrow" w:hAnsi="Arial Narrow"/>
                      <w:spacing w:val="-2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="007B0FC9" w:rsidRPr="00906645" w:rsidDel="004D071D">
                <w:rPr>
                  <w:rFonts w:ascii="Arial" w:hAnsi="Arial" w:cs="Arial"/>
                  <w:w w:val="105"/>
                  <w:sz w:val="20"/>
                  <w:szCs w:val="20"/>
                  <w:rPrChange w:id="2316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reports</w:delText>
              </w:r>
            </w:del>
          </w:p>
        </w:tc>
        <w:tc>
          <w:tcPr>
            <w:tcW w:w="6804" w:type="dxa"/>
            <w:shd w:val="clear" w:color="auto" w:fill="auto"/>
          </w:tcPr>
          <w:p w14:paraId="671F9A34" w14:textId="4F64F0E7" w:rsidR="005A3FA3" w:rsidRPr="00906645" w:rsidRDefault="005A3FA3" w:rsidP="005A3FA3">
            <w:pPr>
              <w:pStyle w:val="ListParagraph"/>
              <w:numPr>
                <w:ilvl w:val="0"/>
                <w:numId w:val="18"/>
              </w:numPr>
              <w:tabs>
                <w:tab w:val="left" w:pos="464"/>
              </w:tabs>
              <w:spacing w:before="0"/>
              <w:ind w:left="340" w:hanging="340"/>
              <w:rPr>
                <w:ins w:id="2317" w:author="Mélanie Hamel" w:date="2022-04-28T12:44:00Z"/>
                <w:rFonts w:ascii="Arial" w:hAnsi="Arial" w:cs="Arial"/>
                <w:i/>
                <w:sz w:val="20"/>
                <w:szCs w:val="20"/>
                <w:rPrChange w:id="2318" w:author="Helene Marsh" w:date="2022-04-30T11:58:00Z">
                  <w:rPr>
                    <w:ins w:id="2319" w:author="Mélanie Hamel" w:date="2022-04-28T12:44:00Z"/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ins w:id="2320" w:author="Mélanie Hamel" w:date="2022-04-28T12:44:00Z"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2321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lastRenderedPageBreak/>
                <w:t xml:space="preserve">Identify and quantify </w:t>
              </w:r>
            </w:ins>
            <w:ins w:id="2322" w:author="Mélanie Hamel" w:date="2022-04-28T12:45:00Z"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2323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sources of mortality</w:t>
              </w:r>
            </w:ins>
            <w:ins w:id="2324" w:author="Mélanie Hamel" w:date="2022-04-28T12:44:00Z"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2325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 xml:space="preserve"> to dugong populations</w:t>
              </w:r>
            </w:ins>
            <w:ins w:id="2326" w:author="Mélanie Hamel" w:date="2022-04-28T12:45:00Z">
              <w:r w:rsidR="00B10A5F" w:rsidRPr="00906645">
                <w:rPr>
                  <w:rFonts w:ascii="Arial" w:hAnsi="Arial" w:cs="Arial"/>
                  <w:i/>
                  <w:sz w:val="20"/>
                  <w:szCs w:val="20"/>
                  <w:rPrChange w:id="2327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 xml:space="preserve"> using</w:t>
              </w:r>
              <w:r w:rsidR="00B10A5F" w:rsidRPr="00906645">
                <w:rPr>
                  <w:rFonts w:ascii="Arial" w:hAnsi="Arial" w:cs="Arial"/>
                  <w:i/>
                  <w:spacing w:val="9"/>
                  <w:sz w:val="20"/>
                  <w:szCs w:val="20"/>
                  <w:rPrChange w:id="2328" w:author="Helene Marsh" w:date="2022-04-30T11:58:00Z">
                    <w:rPr>
                      <w:rFonts w:ascii="Arial Narrow" w:hAnsi="Arial Narrow"/>
                      <w:i/>
                      <w:spacing w:val="9"/>
                      <w:sz w:val="20"/>
                      <w:szCs w:val="20"/>
                    </w:rPr>
                  </w:rPrChange>
                </w:rPr>
                <w:t xml:space="preserve"> </w:t>
              </w:r>
              <w:r w:rsidR="00B10A5F" w:rsidRPr="00906645">
                <w:rPr>
                  <w:rFonts w:ascii="Arial" w:hAnsi="Arial" w:cs="Arial"/>
                  <w:i/>
                  <w:sz w:val="20"/>
                  <w:szCs w:val="20"/>
                  <w:rPrChange w:id="2329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local</w:t>
              </w:r>
              <w:r w:rsidR="00B10A5F" w:rsidRPr="00906645">
                <w:rPr>
                  <w:rFonts w:ascii="Arial" w:hAnsi="Arial" w:cs="Arial"/>
                  <w:i/>
                  <w:spacing w:val="12"/>
                  <w:sz w:val="20"/>
                  <w:szCs w:val="20"/>
                  <w:rPrChange w:id="2330" w:author="Helene Marsh" w:date="2022-04-30T11:58:00Z">
                    <w:rPr>
                      <w:rFonts w:ascii="Arial Narrow" w:hAnsi="Arial Narrow"/>
                      <w:i/>
                      <w:spacing w:val="12"/>
                      <w:sz w:val="20"/>
                      <w:szCs w:val="20"/>
                    </w:rPr>
                  </w:rPrChange>
                </w:rPr>
                <w:t xml:space="preserve"> </w:t>
              </w:r>
              <w:r w:rsidR="00B10A5F" w:rsidRPr="00906645">
                <w:rPr>
                  <w:rFonts w:ascii="Arial" w:hAnsi="Arial" w:cs="Arial"/>
                  <w:i/>
                  <w:sz w:val="20"/>
                  <w:szCs w:val="20"/>
                  <w:rPrChange w:id="2331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information</w:t>
              </w:r>
              <w:r w:rsidR="00B10A5F" w:rsidRPr="00906645">
                <w:rPr>
                  <w:rFonts w:ascii="Arial" w:hAnsi="Arial" w:cs="Arial"/>
                  <w:i/>
                  <w:spacing w:val="16"/>
                  <w:sz w:val="20"/>
                  <w:szCs w:val="20"/>
                  <w:rPrChange w:id="2332" w:author="Helene Marsh" w:date="2022-04-30T11:58:00Z">
                    <w:rPr>
                      <w:rFonts w:ascii="Arial Narrow" w:hAnsi="Arial Narrow"/>
                      <w:i/>
                      <w:spacing w:val="16"/>
                      <w:sz w:val="20"/>
                      <w:szCs w:val="20"/>
                    </w:rPr>
                  </w:rPrChange>
                </w:rPr>
                <w:t xml:space="preserve"> </w:t>
              </w:r>
              <w:r w:rsidR="00B10A5F" w:rsidRPr="00906645">
                <w:rPr>
                  <w:rFonts w:ascii="Arial" w:hAnsi="Arial" w:cs="Arial"/>
                  <w:i/>
                  <w:sz w:val="20"/>
                  <w:szCs w:val="20"/>
                  <w:rPrChange w:id="2333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where</w:t>
              </w:r>
              <w:r w:rsidR="00B10A5F" w:rsidRPr="00906645">
                <w:rPr>
                  <w:rFonts w:ascii="Arial" w:hAnsi="Arial" w:cs="Arial"/>
                  <w:i/>
                  <w:spacing w:val="17"/>
                  <w:sz w:val="20"/>
                  <w:szCs w:val="20"/>
                  <w:rPrChange w:id="2334" w:author="Helene Marsh" w:date="2022-04-30T11:58:00Z">
                    <w:rPr>
                      <w:rFonts w:ascii="Arial Narrow" w:hAnsi="Arial Narrow"/>
                      <w:i/>
                      <w:spacing w:val="17"/>
                      <w:sz w:val="20"/>
                      <w:szCs w:val="20"/>
                    </w:rPr>
                  </w:rPrChange>
                </w:rPr>
                <w:t xml:space="preserve"> </w:t>
              </w:r>
              <w:r w:rsidR="00B10A5F" w:rsidRPr="00906645">
                <w:rPr>
                  <w:rFonts w:ascii="Arial" w:hAnsi="Arial" w:cs="Arial"/>
                  <w:i/>
                  <w:sz w:val="20"/>
                  <w:szCs w:val="20"/>
                  <w:rPrChange w:id="2335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appropriate</w:t>
              </w:r>
            </w:ins>
          </w:p>
          <w:p w14:paraId="16CC6CD7" w14:textId="34C0E50B" w:rsidR="005A3FA3" w:rsidRPr="00906645" w:rsidRDefault="005A3FA3" w:rsidP="005A3FA3">
            <w:pPr>
              <w:pStyle w:val="ListParagraph"/>
              <w:numPr>
                <w:ilvl w:val="0"/>
                <w:numId w:val="18"/>
              </w:numPr>
              <w:tabs>
                <w:tab w:val="left" w:pos="464"/>
              </w:tabs>
              <w:spacing w:before="0"/>
              <w:ind w:left="340" w:hanging="340"/>
              <w:rPr>
                <w:ins w:id="2336" w:author="Mélanie Hamel" w:date="2022-04-28T12:44:00Z"/>
                <w:rFonts w:ascii="Arial" w:hAnsi="Arial" w:cs="Arial"/>
                <w:i/>
                <w:sz w:val="20"/>
                <w:szCs w:val="20"/>
                <w:rPrChange w:id="2337" w:author="Helene Marsh" w:date="2022-04-30T11:58:00Z">
                  <w:rPr>
                    <w:ins w:id="2338" w:author="Mélanie Hamel" w:date="2022-04-28T12:44:00Z"/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ins w:id="2339" w:author="Mélanie Hamel" w:date="2022-04-28T12:44:00Z"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2340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Identify</w:t>
              </w:r>
              <w:r w:rsidRPr="00906645">
                <w:rPr>
                  <w:rFonts w:ascii="Arial" w:hAnsi="Arial" w:cs="Arial"/>
                  <w:i/>
                  <w:spacing w:val="17"/>
                  <w:sz w:val="20"/>
                  <w:szCs w:val="20"/>
                  <w:rPrChange w:id="2341" w:author="Helene Marsh" w:date="2022-04-30T11:58:00Z">
                    <w:rPr>
                      <w:rFonts w:ascii="Arial Narrow" w:hAnsi="Arial Narrow"/>
                      <w:i/>
                      <w:spacing w:val="17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2342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population</w:t>
              </w:r>
              <w:r w:rsidRPr="00906645">
                <w:rPr>
                  <w:rFonts w:ascii="Arial" w:hAnsi="Arial" w:cs="Arial"/>
                  <w:i/>
                  <w:spacing w:val="12"/>
                  <w:sz w:val="20"/>
                  <w:szCs w:val="20"/>
                  <w:rPrChange w:id="2343" w:author="Helene Marsh" w:date="2022-04-30T11:58:00Z">
                    <w:rPr>
                      <w:rFonts w:ascii="Arial Narrow" w:hAnsi="Arial Narrow"/>
                      <w:i/>
                      <w:spacing w:val="12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2344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trends</w:t>
              </w:r>
              <w:r w:rsidRPr="00906645">
                <w:rPr>
                  <w:rFonts w:ascii="Arial" w:hAnsi="Arial" w:cs="Arial"/>
                  <w:i/>
                  <w:spacing w:val="17"/>
                  <w:sz w:val="20"/>
                  <w:szCs w:val="20"/>
                  <w:rPrChange w:id="2345" w:author="Helene Marsh" w:date="2022-04-30T11:58:00Z">
                    <w:rPr>
                      <w:rFonts w:ascii="Arial Narrow" w:hAnsi="Arial Narrow"/>
                      <w:i/>
                      <w:spacing w:val="17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2346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using</w:t>
              </w:r>
              <w:r w:rsidRPr="00906645">
                <w:rPr>
                  <w:rFonts w:ascii="Arial" w:hAnsi="Arial" w:cs="Arial"/>
                  <w:i/>
                  <w:spacing w:val="9"/>
                  <w:sz w:val="20"/>
                  <w:szCs w:val="20"/>
                  <w:rPrChange w:id="2347" w:author="Helene Marsh" w:date="2022-04-30T11:58:00Z">
                    <w:rPr>
                      <w:rFonts w:ascii="Arial Narrow" w:hAnsi="Arial Narrow"/>
                      <w:i/>
                      <w:spacing w:val="9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2348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local</w:t>
              </w:r>
              <w:r w:rsidRPr="00906645">
                <w:rPr>
                  <w:rFonts w:ascii="Arial" w:hAnsi="Arial" w:cs="Arial"/>
                  <w:i/>
                  <w:spacing w:val="12"/>
                  <w:sz w:val="20"/>
                  <w:szCs w:val="20"/>
                  <w:rPrChange w:id="2349" w:author="Helene Marsh" w:date="2022-04-30T11:58:00Z">
                    <w:rPr>
                      <w:rFonts w:ascii="Arial Narrow" w:hAnsi="Arial Narrow"/>
                      <w:i/>
                      <w:spacing w:val="12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2350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information</w:t>
              </w:r>
              <w:r w:rsidRPr="00906645">
                <w:rPr>
                  <w:rFonts w:ascii="Arial" w:hAnsi="Arial" w:cs="Arial"/>
                  <w:i/>
                  <w:spacing w:val="16"/>
                  <w:sz w:val="20"/>
                  <w:szCs w:val="20"/>
                  <w:rPrChange w:id="2351" w:author="Helene Marsh" w:date="2022-04-30T11:58:00Z">
                    <w:rPr>
                      <w:rFonts w:ascii="Arial Narrow" w:hAnsi="Arial Narrow"/>
                      <w:i/>
                      <w:spacing w:val="16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2352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where</w:t>
              </w:r>
              <w:r w:rsidRPr="00906645">
                <w:rPr>
                  <w:rFonts w:ascii="Arial" w:hAnsi="Arial" w:cs="Arial"/>
                  <w:i/>
                  <w:spacing w:val="17"/>
                  <w:sz w:val="20"/>
                  <w:szCs w:val="20"/>
                  <w:rPrChange w:id="2353" w:author="Helene Marsh" w:date="2022-04-30T11:58:00Z">
                    <w:rPr>
                      <w:rFonts w:ascii="Arial Narrow" w:hAnsi="Arial Narrow"/>
                      <w:i/>
                      <w:spacing w:val="17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2354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appropriate</w:t>
              </w:r>
            </w:ins>
          </w:p>
          <w:p w14:paraId="089066F4" w14:textId="32D55575" w:rsidR="00BE1E4B" w:rsidRPr="00906645" w:rsidRDefault="00BE1E4B" w:rsidP="00A975D7">
            <w:pPr>
              <w:pStyle w:val="ListParagraph"/>
              <w:numPr>
                <w:ilvl w:val="0"/>
                <w:numId w:val="18"/>
              </w:numPr>
              <w:tabs>
                <w:tab w:val="left" w:pos="464"/>
              </w:tabs>
              <w:spacing w:before="0"/>
              <w:ind w:left="340" w:hanging="340"/>
              <w:rPr>
                <w:ins w:id="2355" w:author="Mélanie Hamel" w:date="2022-04-28T12:46:00Z"/>
                <w:rFonts w:ascii="Arial" w:hAnsi="Arial" w:cs="Arial"/>
                <w:i/>
                <w:sz w:val="20"/>
                <w:szCs w:val="20"/>
                <w:rPrChange w:id="2356" w:author="Helene Marsh" w:date="2022-04-30T11:58:00Z">
                  <w:rPr>
                    <w:ins w:id="2357" w:author="Mélanie Hamel" w:date="2022-04-28T12:46:00Z"/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235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Identify</w:t>
            </w:r>
            <w:r w:rsidRPr="00906645">
              <w:rPr>
                <w:rFonts w:ascii="Arial" w:hAnsi="Arial" w:cs="Arial"/>
                <w:i/>
                <w:spacing w:val="16"/>
                <w:sz w:val="20"/>
                <w:szCs w:val="20"/>
                <w:rPrChange w:id="2359" w:author="Helene Marsh" w:date="2022-04-30T11:58:00Z">
                  <w:rPr>
                    <w:rFonts w:ascii="Arial Narrow" w:hAnsi="Arial Narrow"/>
                    <w:i/>
                    <w:spacing w:val="1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36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12"/>
                <w:sz w:val="20"/>
                <w:szCs w:val="20"/>
                <w:rPrChange w:id="2361" w:author="Helene Marsh" w:date="2022-04-30T11:58:00Z">
                  <w:rPr>
                    <w:rFonts w:ascii="Arial Narrow" w:hAnsi="Arial Narrow"/>
                    <w:i/>
                    <w:spacing w:val="12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36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prioritise</w:t>
            </w:r>
            <w:r w:rsidRPr="00906645">
              <w:rPr>
                <w:rFonts w:ascii="Arial" w:hAnsi="Arial" w:cs="Arial"/>
                <w:i/>
                <w:spacing w:val="12"/>
                <w:sz w:val="20"/>
                <w:szCs w:val="20"/>
                <w:rPrChange w:id="2363" w:author="Helene Marsh" w:date="2022-04-30T11:58:00Z">
                  <w:rPr>
                    <w:rFonts w:ascii="Arial Narrow" w:hAnsi="Arial Narrow"/>
                    <w:i/>
                    <w:spacing w:val="12"/>
                    <w:sz w:val="20"/>
                    <w:szCs w:val="20"/>
                  </w:rPr>
                </w:rPrChange>
              </w:rPr>
              <w:t xml:space="preserve"> </w:t>
            </w:r>
            <w:ins w:id="2364" w:author="Helene Marsh [2]" w:date="2022-04-25T12:09:00Z">
              <w:r w:rsidR="00C70DEF" w:rsidRPr="00906645">
                <w:rPr>
                  <w:rFonts w:ascii="Arial" w:hAnsi="Arial" w:cs="Arial"/>
                  <w:i/>
                  <w:spacing w:val="12"/>
                  <w:sz w:val="20"/>
                  <w:szCs w:val="20"/>
                  <w:rPrChange w:id="2365" w:author="Helene Marsh" w:date="2022-04-30T11:58:00Z">
                    <w:rPr>
                      <w:rFonts w:ascii="Arial Narrow" w:hAnsi="Arial Narrow"/>
                      <w:i/>
                      <w:spacing w:val="12"/>
                      <w:sz w:val="20"/>
                      <w:szCs w:val="20"/>
                    </w:rPr>
                  </w:rPrChange>
                </w:rPr>
                <w:t xml:space="preserve">dugongs </w:t>
              </w:r>
            </w:ins>
            <w:r w:rsidRPr="00906645">
              <w:rPr>
                <w:rFonts w:ascii="Arial" w:hAnsi="Arial" w:cs="Arial"/>
                <w:i/>
                <w:sz w:val="20"/>
                <w:szCs w:val="20"/>
                <w:rPrChange w:id="236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populations</w:t>
            </w:r>
            <w:r w:rsidRPr="00906645">
              <w:rPr>
                <w:rFonts w:ascii="Arial" w:hAnsi="Arial" w:cs="Arial"/>
                <w:i/>
                <w:spacing w:val="17"/>
                <w:sz w:val="20"/>
                <w:szCs w:val="20"/>
                <w:rPrChange w:id="2367" w:author="Helene Marsh" w:date="2022-04-30T11:58:00Z">
                  <w:rPr>
                    <w:rFonts w:ascii="Arial Narrow" w:hAnsi="Arial Narrow"/>
                    <w:i/>
                    <w:spacing w:val="1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36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for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2369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37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conservation</w:t>
            </w:r>
            <w:r w:rsidRPr="00906645">
              <w:rPr>
                <w:rFonts w:ascii="Arial" w:hAnsi="Arial" w:cs="Arial"/>
                <w:i/>
                <w:spacing w:val="18"/>
                <w:sz w:val="20"/>
                <w:szCs w:val="20"/>
                <w:rPrChange w:id="2371" w:author="Helene Marsh" w:date="2022-04-30T11:58:00Z">
                  <w:rPr>
                    <w:rFonts w:ascii="Arial Narrow" w:hAnsi="Arial Narrow"/>
                    <w:i/>
                    <w:spacing w:val="1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37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actions</w:t>
            </w:r>
          </w:p>
          <w:p w14:paraId="3D3C4691" w14:textId="170267B8" w:rsidR="00B10A5F" w:rsidRPr="00906645" w:rsidRDefault="00B10A5F" w:rsidP="00A975D7">
            <w:pPr>
              <w:pStyle w:val="ListParagraph"/>
              <w:numPr>
                <w:ilvl w:val="0"/>
                <w:numId w:val="18"/>
              </w:numPr>
              <w:tabs>
                <w:tab w:val="left" w:pos="464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237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ins w:id="2374" w:author="Mélanie Hamel" w:date="2022-04-28T12:46:00Z"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2375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 xml:space="preserve">Develop indicators to measure the effectiveness of management actions at meeting </w:t>
              </w:r>
            </w:ins>
            <w:ins w:id="2376" w:author="Mélanie Hamel" w:date="2022-04-28T12:47:00Z"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2377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management</w:t>
              </w:r>
            </w:ins>
            <w:ins w:id="2378" w:author="Mélanie Hamel" w:date="2022-04-28T12:46:00Z"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2379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 xml:space="preserve"> objectives</w:t>
              </w:r>
            </w:ins>
          </w:p>
          <w:p w14:paraId="26CA4CCC" w14:textId="49C146F8" w:rsidR="00BE1E4B" w:rsidRPr="00906645" w:rsidDel="005A3FA3" w:rsidRDefault="00BE1E4B" w:rsidP="00A975D7">
            <w:pPr>
              <w:pStyle w:val="ListParagraph"/>
              <w:numPr>
                <w:ilvl w:val="0"/>
                <w:numId w:val="18"/>
              </w:numPr>
              <w:tabs>
                <w:tab w:val="left" w:pos="464"/>
              </w:tabs>
              <w:spacing w:before="0"/>
              <w:ind w:left="340" w:hanging="340"/>
              <w:rPr>
                <w:del w:id="2380" w:author="Mélanie Hamel" w:date="2022-04-28T12:44:00Z"/>
                <w:rFonts w:ascii="Arial" w:hAnsi="Arial" w:cs="Arial"/>
                <w:i/>
                <w:sz w:val="20"/>
                <w:szCs w:val="20"/>
                <w:rPrChange w:id="2381" w:author="Helene Marsh" w:date="2022-04-30T11:58:00Z">
                  <w:rPr>
                    <w:del w:id="2382" w:author="Mélanie Hamel" w:date="2022-04-28T12:44:00Z"/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del w:id="2383" w:author="Mélanie Hamel" w:date="2022-04-28T12:44:00Z">
              <w:r w:rsidRPr="00906645" w:rsidDel="005A3FA3">
                <w:rPr>
                  <w:rFonts w:ascii="Arial" w:hAnsi="Arial" w:cs="Arial"/>
                  <w:i/>
                  <w:sz w:val="20"/>
                  <w:szCs w:val="20"/>
                  <w:rPrChange w:id="2384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Identify</w:delText>
              </w:r>
              <w:r w:rsidRPr="00906645" w:rsidDel="005A3FA3">
                <w:rPr>
                  <w:rFonts w:ascii="Arial" w:hAnsi="Arial" w:cs="Arial"/>
                  <w:i/>
                  <w:spacing w:val="17"/>
                  <w:sz w:val="20"/>
                  <w:szCs w:val="20"/>
                  <w:rPrChange w:id="2385" w:author="Helene Marsh" w:date="2022-04-30T11:58:00Z">
                    <w:rPr>
                      <w:rFonts w:ascii="Arial Narrow" w:hAnsi="Arial Narrow"/>
                      <w:i/>
                      <w:spacing w:val="17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5A3FA3">
                <w:rPr>
                  <w:rFonts w:ascii="Arial" w:hAnsi="Arial" w:cs="Arial"/>
                  <w:i/>
                  <w:sz w:val="20"/>
                  <w:szCs w:val="20"/>
                  <w:rPrChange w:id="2386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population</w:delText>
              </w:r>
              <w:r w:rsidRPr="00906645" w:rsidDel="005A3FA3">
                <w:rPr>
                  <w:rFonts w:ascii="Arial" w:hAnsi="Arial" w:cs="Arial"/>
                  <w:i/>
                  <w:spacing w:val="12"/>
                  <w:sz w:val="20"/>
                  <w:szCs w:val="20"/>
                  <w:rPrChange w:id="2387" w:author="Helene Marsh" w:date="2022-04-30T11:58:00Z">
                    <w:rPr>
                      <w:rFonts w:ascii="Arial Narrow" w:hAnsi="Arial Narrow"/>
                      <w:i/>
                      <w:spacing w:val="12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5A3FA3">
                <w:rPr>
                  <w:rFonts w:ascii="Arial" w:hAnsi="Arial" w:cs="Arial"/>
                  <w:i/>
                  <w:sz w:val="20"/>
                  <w:szCs w:val="20"/>
                  <w:rPrChange w:id="2388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trends</w:delText>
              </w:r>
              <w:r w:rsidRPr="00906645" w:rsidDel="005A3FA3">
                <w:rPr>
                  <w:rFonts w:ascii="Arial" w:hAnsi="Arial" w:cs="Arial"/>
                  <w:i/>
                  <w:spacing w:val="17"/>
                  <w:sz w:val="20"/>
                  <w:szCs w:val="20"/>
                  <w:rPrChange w:id="2389" w:author="Helene Marsh" w:date="2022-04-30T11:58:00Z">
                    <w:rPr>
                      <w:rFonts w:ascii="Arial Narrow" w:hAnsi="Arial Narrow"/>
                      <w:i/>
                      <w:spacing w:val="17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5A3FA3">
                <w:rPr>
                  <w:rFonts w:ascii="Arial" w:hAnsi="Arial" w:cs="Arial"/>
                  <w:i/>
                  <w:sz w:val="20"/>
                  <w:szCs w:val="20"/>
                  <w:rPrChange w:id="2390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using</w:delText>
              </w:r>
              <w:r w:rsidRPr="00906645" w:rsidDel="005A3FA3">
                <w:rPr>
                  <w:rFonts w:ascii="Arial" w:hAnsi="Arial" w:cs="Arial"/>
                  <w:i/>
                  <w:spacing w:val="9"/>
                  <w:sz w:val="20"/>
                  <w:szCs w:val="20"/>
                  <w:rPrChange w:id="2391" w:author="Helene Marsh" w:date="2022-04-30T11:58:00Z">
                    <w:rPr>
                      <w:rFonts w:ascii="Arial Narrow" w:hAnsi="Arial Narrow"/>
                      <w:i/>
                      <w:spacing w:val="9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5A3FA3">
                <w:rPr>
                  <w:rFonts w:ascii="Arial" w:hAnsi="Arial" w:cs="Arial"/>
                  <w:i/>
                  <w:sz w:val="20"/>
                  <w:szCs w:val="20"/>
                  <w:rPrChange w:id="2392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local</w:delText>
              </w:r>
              <w:r w:rsidRPr="00906645" w:rsidDel="005A3FA3">
                <w:rPr>
                  <w:rFonts w:ascii="Arial" w:hAnsi="Arial" w:cs="Arial"/>
                  <w:i/>
                  <w:spacing w:val="12"/>
                  <w:sz w:val="20"/>
                  <w:szCs w:val="20"/>
                  <w:rPrChange w:id="2393" w:author="Helene Marsh" w:date="2022-04-30T11:58:00Z">
                    <w:rPr>
                      <w:rFonts w:ascii="Arial Narrow" w:hAnsi="Arial Narrow"/>
                      <w:i/>
                      <w:spacing w:val="12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5A3FA3">
                <w:rPr>
                  <w:rFonts w:ascii="Arial" w:hAnsi="Arial" w:cs="Arial"/>
                  <w:i/>
                  <w:sz w:val="20"/>
                  <w:szCs w:val="20"/>
                  <w:rPrChange w:id="2394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information</w:delText>
              </w:r>
              <w:r w:rsidRPr="00906645" w:rsidDel="005A3FA3">
                <w:rPr>
                  <w:rFonts w:ascii="Arial" w:hAnsi="Arial" w:cs="Arial"/>
                  <w:i/>
                  <w:spacing w:val="16"/>
                  <w:sz w:val="20"/>
                  <w:szCs w:val="20"/>
                  <w:rPrChange w:id="2395" w:author="Helene Marsh" w:date="2022-04-30T11:58:00Z">
                    <w:rPr>
                      <w:rFonts w:ascii="Arial Narrow" w:hAnsi="Arial Narrow"/>
                      <w:i/>
                      <w:spacing w:val="16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5A3FA3">
                <w:rPr>
                  <w:rFonts w:ascii="Arial" w:hAnsi="Arial" w:cs="Arial"/>
                  <w:i/>
                  <w:sz w:val="20"/>
                  <w:szCs w:val="20"/>
                  <w:rPrChange w:id="2396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where</w:delText>
              </w:r>
              <w:r w:rsidRPr="00906645" w:rsidDel="005A3FA3">
                <w:rPr>
                  <w:rFonts w:ascii="Arial" w:hAnsi="Arial" w:cs="Arial"/>
                  <w:i/>
                  <w:spacing w:val="17"/>
                  <w:sz w:val="20"/>
                  <w:szCs w:val="20"/>
                  <w:rPrChange w:id="2397" w:author="Helene Marsh" w:date="2022-04-30T11:58:00Z">
                    <w:rPr>
                      <w:rFonts w:ascii="Arial Narrow" w:hAnsi="Arial Narrow"/>
                      <w:i/>
                      <w:spacing w:val="17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5A3FA3">
                <w:rPr>
                  <w:rFonts w:ascii="Arial" w:hAnsi="Arial" w:cs="Arial"/>
                  <w:i/>
                  <w:sz w:val="20"/>
                  <w:szCs w:val="20"/>
                  <w:rPrChange w:id="2398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appropriate</w:delText>
              </w:r>
            </w:del>
          </w:p>
          <w:p w14:paraId="111BB029" w14:textId="77777777" w:rsidR="00BE1E4B" w:rsidRPr="00906645" w:rsidRDefault="00BE1E4B" w:rsidP="00A975D7">
            <w:pPr>
              <w:pStyle w:val="ListParagraph"/>
              <w:numPr>
                <w:ilvl w:val="0"/>
                <w:numId w:val="18"/>
              </w:numPr>
              <w:tabs>
                <w:tab w:val="left" w:pos="464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239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240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Use</w:t>
            </w:r>
            <w:r w:rsidRPr="00906645">
              <w:rPr>
                <w:rFonts w:ascii="Arial" w:hAnsi="Arial" w:cs="Arial"/>
                <w:i/>
                <w:spacing w:val="14"/>
                <w:sz w:val="20"/>
                <w:szCs w:val="20"/>
                <w:rPrChange w:id="2401" w:author="Helene Marsh" w:date="2022-04-30T11:58:00Z">
                  <w:rPr>
                    <w:rFonts w:ascii="Arial Narrow" w:hAnsi="Arial Narrow"/>
                    <w:i/>
                    <w:spacing w:val="14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40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research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2403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40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results</w:t>
            </w:r>
            <w:r w:rsidRPr="00906645">
              <w:rPr>
                <w:rFonts w:ascii="Arial" w:hAnsi="Arial" w:cs="Arial"/>
                <w:i/>
                <w:spacing w:val="12"/>
                <w:sz w:val="20"/>
                <w:szCs w:val="20"/>
                <w:rPrChange w:id="2405" w:author="Helene Marsh" w:date="2022-04-30T11:58:00Z">
                  <w:rPr>
                    <w:rFonts w:ascii="Arial Narrow" w:hAnsi="Arial Narrow"/>
                    <w:i/>
                    <w:spacing w:val="12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40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to</w:t>
            </w:r>
            <w:r w:rsidRPr="00906645">
              <w:rPr>
                <w:rFonts w:ascii="Arial" w:hAnsi="Arial" w:cs="Arial"/>
                <w:i/>
                <w:spacing w:val="13"/>
                <w:sz w:val="20"/>
                <w:szCs w:val="20"/>
                <w:rPrChange w:id="2407" w:author="Helene Marsh" w:date="2022-04-30T11:58:00Z">
                  <w:rPr>
                    <w:rFonts w:ascii="Arial Narrow" w:hAnsi="Arial Narrow"/>
                    <w:i/>
                    <w:spacing w:val="13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40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improve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2409" w:author="Helene Marsh" w:date="2022-04-30T11:58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41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management,</w:t>
            </w:r>
            <w:r w:rsidRPr="00906645">
              <w:rPr>
                <w:rFonts w:ascii="Arial" w:hAnsi="Arial" w:cs="Arial"/>
                <w:i/>
                <w:spacing w:val="15"/>
                <w:sz w:val="20"/>
                <w:szCs w:val="20"/>
                <w:rPrChange w:id="2411" w:author="Helene Marsh" w:date="2022-04-30T11:58:00Z">
                  <w:rPr>
                    <w:rFonts w:ascii="Arial Narrow" w:hAnsi="Arial Narrow"/>
                    <w:i/>
                    <w:spacing w:val="1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41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mitigate</w:t>
            </w:r>
            <w:r w:rsidRPr="00906645">
              <w:rPr>
                <w:rFonts w:ascii="Arial" w:hAnsi="Arial" w:cs="Arial"/>
                <w:i/>
                <w:spacing w:val="14"/>
                <w:sz w:val="20"/>
                <w:szCs w:val="20"/>
                <w:rPrChange w:id="2413" w:author="Helene Marsh" w:date="2022-04-30T11:58:00Z">
                  <w:rPr>
                    <w:rFonts w:ascii="Arial Narrow" w:hAnsi="Arial Narrow"/>
                    <w:i/>
                    <w:spacing w:val="14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41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threats</w:t>
            </w:r>
            <w:r w:rsidRPr="00906645">
              <w:rPr>
                <w:rFonts w:ascii="Arial" w:hAnsi="Arial" w:cs="Arial"/>
                <w:i/>
                <w:spacing w:val="12"/>
                <w:sz w:val="20"/>
                <w:szCs w:val="20"/>
                <w:rPrChange w:id="2415" w:author="Helene Marsh" w:date="2022-04-30T11:58:00Z">
                  <w:rPr>
                    <w:rFonts w:ascii="Arial Narrow" w:hAnsi="Arial Narrow"/>
                    <w:i/>
                    <w:spacing w:val="12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41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13"/>
                <w:sz w:val="20"/>
                <w:szCs w:val="20"/>
                <w:rPrChange w:id="2417" w:author="Helene Marsh" w:date="2022-04-30T11:58:00Z">
                  <w:rPr>
                    <w:rFonts w:ascii="Arial Narrow" w:hAnsi="Arial Narrow"/>
                    <w:i/>
                    <w:spacing w:val="13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41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assess</w:t>
            </w:r>
            <w:r w:rsidRPr="00906645">
              <w:rPr>
                <w:rFonts w:ascii="Arial" w:hAnsi="Arial" w:cs="Arial"/>
                <w:i/>
                <w:spacing w:val="12"/>
                <w:sz w:val="20"/>
                <w:szCs w:val="20"/>
                <w:rPrChange w:id="2419" w:author="Helene Marsh" w:date="2022-04-30T11:58:00Z">
                  <w:rPr>
                    <w:rFonts w:ascii="Arial Narrow" w:hAnsi="Arial Narrow"/>
                    <w:i/>
                    <w:spacing w:val="12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42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the</w:t>
            </w:r>
            <w:r w:rsidRPr="00906645">
              <w:rPr>
                <w:rFonts w:ascii="Arial" w:hAnsi="Arial" w:cs="Arial"/>
                <w:i/>
                <w:spacing w:val="14"/>
                <w:sz w:val="20"/>
                <w:szCs w:val="20"/>
                <w:rPrChange w:id="2421" w:author="Helene Marsh" w:date="2022-04-30T11:58:00Z">
                  <w:rPr>
                    <w:rFonts w:ascii="Arial Narrow" w:hAnsi="Arial Narrow"/>
                    <w:i/>
                    <w:spacing w:val="14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42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efficacy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2423" w:author="Helene Marsh" w:date="2022-04-30T11:58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42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of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2425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42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conservation</w:t>
            </w:r>
            <w:r w:rsidRPr="00906645">
              <w:rPr>
                <w:rFonts w:ascii="Arial" w:hAnsi="Arial" w:cs="Arial"/>
                <w:i/>
                <w:spacing w:val="15"/>
                <w:sz w:val="20"/>
                <w:szCs w:val="20"/>
                <w:rPrChange w:id="2427" w:author="Helene Marsh" w:date="2022-04-30T11:58:00Z">
                  <w:rPr>
                    <w:rFonts w:ascii="Arial Narrow" w:hAnsi="Arial Narrow"/>
                    <w:i/>
                    <w:spacing w:val="1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42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activities</w:t>
            </w:r>
            <w:r w:rsidRPr="00906645">
              <w:rPr>
                <w:rFonts w:ascii="Arial" w:hAnsi="Arial" w:cs="Arial"/>
                <w:i/>
                <w:spacing w:val="14"/>
                <w:sz w:val="20"/>
                <w:szCs w:val="20"/>
                <w:rPrChange w:id="2429" w:author="Helene Marsh" w:date="2022-04-30T11:58:00Z">
                  <w:rPr>
                    <w:rFonts w:ascii="Arial Narrow" w:hAnsi="Arial Narrow"/>
                    <w:i/>
                    <w:spacing w:val="14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43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(e.g.,</w:t>
            </w:r>
            <w:r w:rsidRPr="00906645">
              <w:rPr>
                <w:rFonts w:ascii="Arial" w:hAnsi="Arial" w:cs="Arial"/>
                <w:i/>
                <w:spacing w:val="15"/>
                <w:sz w:val="20"/>
                <w:szCs w:val="20"/>
                <w:rPrChange w:id="2431" w:author="Helene Marsh" w:date="2022-04-30T11:58:00Z">
                  <w:rPr>
                    <w:rFonts w:ascii="Arial Narrow" w:hAnsi="Arial Narrow"/>
                    <w:i/>
                    <w:spacing w:val="1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43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habitat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2433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43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loss,</w:t>
            </w:r>
            <w:r w:rsidRPr="00906645">
              <w:rPr>
                <w:rFonts w:ascii="Arial" w:hAnsi="Arial" w:cs="Arial"/>
                <w:i/>
                <w:spacing w:val="12"/>
                <w:sz w:val="20"/>
                <w:szCs w:val="20"/>
                <w:rPrChange w:id="2435" w:author="Helene Marsh" w:date="2022-04-30T11:58:00Z">
                  <w:rPr>
                    <w:rFonts w:ascii="Arial Narrow" w:hAnsi="Arial Narrow"/>
                    <w:i/>
                    <w:spacing w:val="12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43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etc.)</w:t>
            </w:r>
          </w:p>
          <w:p w14:paraId="6E41BF9A" w14:textId="77777777" w:rsidR="00BE1E4B" w:rsidRPr="00906645" w:rsidRDefault="00BE1E4B" w:rsidP="00A975D7">
            <w:pPr>
              <w:pStyle w:val="ListParagraph"/>
              <w:numPr>
                <w:ilvl w:val="0"/>
                <w:numId w:val="18"/>
              </w:numPr>
              <w:tabs>
                <w:tab w:val="left" w:pos="464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243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243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Involve</w:t>
            </w:r>
            <w:r w:rsidRPr="00906645">
              <w:rPr>
                <w:rFonts w:ascii="Arial" w:hAnsi="Arial" w:cs="Arial"/>
                <w:i/>
                <w:spacing w:val="15"/>
                <w:sz w:val="20"/>
                <w:szCs w:val="20"/>
                <w:rPrChange w:id="2439" w:author="Helene Marsh" w:date="2022-04-30T11:58:00Z">
                  <w:rPr>
                    <w:rFonts w:ascii="Arial Narrow" w:hAnsi="Arial Narrow"/>
                    <w:i/>
                    <w:spacing w:val="1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44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local</w:t>
            </w:r>
            <w:r w:rsidRPr="00906645">
              <w:rPr>
                <w:rFonts w:ascii="Arial" w:hAnsi="Arial" w:cs="Arial"/>
                <w:i/>
                <w:spacing w:val="15"/>
                <w:sz w:val="20"/>
                <w:szCs w:val="20"/>
                <w:rPrChange w:id="2441" w:author="Helene Marsh" w:date="2022-04-30T11:58:00Z">
                  <w:rPr>
                    <w:rFonts w:ascii="Arial Narrow" w:hAnsi="Arial Narrow"/>
                    <w:i/>
                    <w:spacing w:val="1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44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communities</w:t>
            </w:r>
            <w:r w:rsidRPr="00906645">
              <w:rPr>
                <w:rFonts w:ascii="Arial" w:hAnsi="Arial" w:cs="Arial"/>
                <w:i/>
                <w:spacing w:val="15"/>
                <w:sz w:val="20"/>
                <w:szCs w:val="20"/>
                <w:rPrChange w:id="2443" w:author="Helene Marsh" w:date="2022-04-30T11:58:00Z">
                  <w:rPr>
                    <w:rFonts w:ascii="Arial Narrow" w:hAnsi="Arial Narrow"/>
                    <w:i/>
                    <w:spacing w:val="1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44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in</w:t>
            </w:r>
            <w:r w:rsidRPr="00906645">
              <w:rPr>
                <w:rFonts w:ascii="Arial" w:hAnsi="Arial" w:cs="Arial"/>
                <w:i/>
                <w:spacing w:val="15"/>
                <w:sz w:val="20"/>
                <w:szCs w:val="20"/>
                <w:rPrChange w:id="2445" w:author="Helene Marsh" w:date="2022-04-30T11:58:00Z">
                  <w:rPr>
                    <w:rFonts w:ascii="Arial Narrow" w:hAnsi="Arial Narrow"/>
                    <w:i/>
                    <w:spacing w:val="1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44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research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2447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44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15"/>
                <w:sz w:val="20"/>
                <w:szCs w:val="20"/>
                <w:rPrChange w:id="2449" w:author="Helene Marsh" w:date="2022-04-30T11:58:00Z">
                  <w:rPr>
                    <w:rFonts w:ascii="Arial Narrow" w:hAnsi="Arial Narrow"/>
                    <w:i/>
                    <w:spacing w:val="1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45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monitoring</w:t>
            </w:r>
            <w:r w:rsidRPr="00906645">
              <w:rPr>
                <w:rFonts w:ascii="Arial" w:hAnsi="Arial" w:cs="Arial"/>
                <w:i/>
                <w:spacing w:val="17"/>
                <w:sz w:val="20"/>
                <w:szCs w:val="20"/>
                <w:rPrChange w:id="2451" w:author="Helene Marsh" w:date="2022-04-30T11:58:00Z">
                  <w:rPr>
                    <w:rFonts w:ascii="Arial Narrow" w:hAnsi="Arial Narrow"/>
                    <w:i/>
                    <w:spacing w:val="1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45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programmes</w:t>
            </w:r>
            <w:r w:rsidRPr="00906645">
              <w:rPr>
                <w:rFonts w:ascii="Arial" w:hAnsi="Arial" w:cs="Arial"/>
                <w:i/>
                <w:spacing w:val="13"/>
                <w:sz w:val="20"/>
                <w:szCs w:val="20"/>
                <w:rPrChange w:id="2453" w:author="Helene Marsh" w:date="2022-04-30T11:58:00Z">
                  <w:rPr>
                    <w:rFonts w:ascii="Arial Narrow" w:hAnsi="Arial Narrow"/>
                    <w:i/>
                    <w:spacing w:val="13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45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with</w:t>
            </w:r>
            <w:r w:rsidRPr="00906645">
              <w:rPr>
                <w:rFonts w:ascii="Arial" w:hAnsi="Arial" w:cs="Arial"/>
                <w:i/>
                <w:spacing w:val="8"/>
                <w:sz w:val="20"/>
                <w:szCs w:val="20"/>
                <w:rPrChange w:id="2455" w:author="Helene Marsh" w:date="2022-04-30T11:58:00Z">
                  <w:rPr>
                    <w:rFonts w:ascii="Arial Narrow" w:hAnsi="Arial Narrow"/>
                    <w:i/>
                    <w:spacing w:val="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45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training</w:t>
            </w:r>
            <w:r w:rsidRPr="00906645">
              <w:rPr>
                <w:rFonts w:ascii="Arial" w:hAnsi="Arial" w:cs="Arial"/>
                <w:i/>
                <w:spacing w:val="15"/>
                <w:sz w:val="20"/>
                <w:szCs w:val="20"/>
                <w:rPrChange w:id="2457" w:author="Helene Marsh" w:date="2022-04-30T11:58:00Z">
                  <w:rPr>
                    <w:rFonts w:ascii="Arial Narrow" w:hAnsi="Arial Narrow"/>
                    <w:i/>
                    <w:spacing w:val="1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45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as</w:t>
            </w:r>
            <w:r w:rsidRPr="00906645">
              <w:rPr>
                <w:rFonts w:ascii="Arial" w:hAnsi="Arial" w:cs="Arial"/>
                <w:i/>
                <w:spacing w:val="13"/>
                <w:sz w:val="20"/>
                <w:szCs w:val="20"/>
                <w:rPrChange w:id="2459" w:author="Helene Marsh" w:date="2022-04-30T11:58:00Z">
                  <w:rPr>
                    <w:rFonts w:ascii="Arial Narrow" w:hAnsi="Arial Narrow"/>
                    <w:i/>
                    <w:spacing w:val="13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46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required</w:t>
            </w:r>
          </w:p>
          <w:p w14:paraId="6B606550" w14:textId="57F776C6" w:rsidR="00BE1E4B" w:rsidRPr="00906645" w:rsidDel="00C70DEF" w:rsidRDefault="00BE1E4B">
            <w:pPr>
              <w:pStyle w:val="ListParagraph"/>
              <w:numPr>
                <w:ilvl w:val="0"/>
                <w:numId w:val="18"/>
              </w:numPr>
              <w:tabs>
                <w:tab w:val="left" w:pos="464"/>
              </w:tabs>
              <w:spacing w:before="0"/>
              <w:ind w:left="340" w:hanging="340"/>
              <w:rPr>
                <w:del w:id="2461" w:author="Helene Marsh [2]" w:date="2022-04-25T12:07:00Z"/>
                <w:rFonts w:ascii="Arial" w:hAnsi="Arial" w:cs="Arial"/>
                <w:i/>
                <w:sz w:val="20"/>
                <w:szCs w:val="20"/>
                <w:rPrChange w:id="2462" w:author="Helene Marsh" w:date="2022-04-30T11:58:00Z">
                  <w:rPr>
                    <w:del w:id="2463" w:author="Helene Marsh [2]" w:date="2022-04-25T12:07:00Z"/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pPrChange w:id="2464" w:author="Helene Marsh [2]" w:date="2022-04-25T12:07:00Z">
                <w:pPr>
                  <w:pStyle w:val="TableParagraph"/>
                  <w:ind w:left="340" w:hanging="340"/>
                </w:pPr>
              </w:pPrChange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246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Develop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2466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46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15"/>
                <w:sz w:val="20"/>
                <w:szCs w:val="20"/>
                <w:rPrChange w:id="2468" w:author="Helene Marsh" w:date="2022-04-30T11:58:00Z">
                  <w:rPr>
                    <w:rFonts w:ascii="Arial Narrow" w:hAnsi="Arial Narrow"/>
                    <w:i/>
                    <w:spacing w:val="1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46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harmonise</w:t>
            </w:r>
            <w:r w:rsidRPr="00906645">
              <w:rPr>
                <w:rFonts w:ascii="Arial" w:hAnsi="Arial" w:cs="Arial"/>
                <w:i/>
                <w:spacing w:val="12"/>
                <w:sz w:val="20"/>
                <w:szCs w:val="20"/>
                <w:rPrChange w:id="2470" w:author="Helene Marsh" w:date="2022-04-30T11:58:00Z">
                  <w:rPr>
                    <w:rFonts w:ascii="Arial Narrow" w:hAnsi="Arial Narrow"/>
                    <w:i/>
                    <w:spacing w:val="12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47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data</w:t>
            </w:r>
            <w:r w:rsidRPr="00906645">
              <w:rPr>
                <w:rFonts w:ascii="Arial" w:hAnsi="Arial" w:cs="Arial"/>
                <w:i/>
                <w:spacing w:val="14"/>
                <w:sz w:val="20"/>
                <w:szCs w:val="20"/>
                <w:rPrChange w:id="2472" w:author="Helene Marsh" w:date="2022-04-30T11:58:00Z">
                  <w:rPr>
                    <w:rFonts w:ascii="Arial Narrow" w:hAnsi="Arial Narrow"/>
                    <w:i/>
                    <w:spacing w:val="14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47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collection</w:t>
            </w:r>
            <w:ins w:id="2474" w:author="Helene Marsh" w:date="2022-04-30T14:45:00Z">
              <w:r w:rsidR="00C22C1F">
                <w:rPr>
                  <w:rFonts w:ascii="Arial" w:hAnsi="Arial" w:cs="Arial"/>
                  <w:i/>
                  <w:sz w:val="20"/>
                  <w:szCs w:val="20"/>
                </w:rPr>
                <w:t>,</w:t>
              </w:r>
            </w:ins>
            <w:r w:rsidRPr="00906645">
              <w:rPr>
                <w:rFonts w:ascii="Arial" w:hAnsi="Arial" w:cs="Arial"/>
                <w:i/>
                <w:spacing w:val="14"/>
                <w:sz w:val="20"/>
                <w:szCs w:val="20"/>
                <w:rPrChange w:id="2475" w:author="Helene Marsh" w:date="2022-04-30T11:58:00Z">
                  <w:rPr>
                    <w:rFonts w:ascii="Arial Narrow" w:hAnsi="Arial Narrow"/>
                    <w:i/>
                    <w:spacing w:val="14"/>
                    <w:sz w:val="20"/>
                    <w:szCs w:val="20"/>
                  </w:rPr>
                </w:rPrChange>
              </w:rPr>
              <w:t xml:space="preserve"> </w:t>
            </w:r>
            <w:del w:id="2476" w:author="Helene Marsh" w:date="2022-04-30T14:45:00Z">
              <w:r w:rsidRPr="00906645" w:rsidDel="00C22C1F">
                <w:rPr>
                  <w:rFonts w:ascii="Arial" w:hAnsi="Arial" w:cs="Arial"/>
                  <w:i/>
                  <w:sz w:val="20"/>
                  <w:szCs w:val="20"/>
                  <w:rPrChange w:id="2477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and</w:delText>
              </w:r>
              <w:r w:rsidRPr="00906645" w:rsidDel="00C22C1F">
                <w:rPr>
                  <w:rFonts w:ascii="Arial" w:hAnsi="Arial" w:cs="Arial"/>
                  <w:i/>
                  <w:spacing w:val="11"/>
                  <w:sz w:val="20"/>
                  <w:szCs w:val="20"/>
                  <w:rPrChange w:id="2478" w:author="Helene Marsh" w:date="2022-04-30T11:58:00Z">
                    <w:rPr>
                      <w:rFonts w:ascii="Arial Narrow" w:hAnsi="Arial Narrow"/>
                      <w:i/>
                      <w:spacing w:val="11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906645">
              <w:rPr>
                <w:rFonts w:ascii="Arial" w:hAnsi="Arial" w:cs="Arial"/>
                <w:i/>
                <w:sz w:val="20"/>
                <w:szCs w:val="20"/>
                <w:rPrChange w:id="247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analysis</w:t>
            </w:r>
            <w:r w:rsidRPr="00906645">
              <w:rPr>
                <w:rFonts w:ascii="Arial" w:hAnsi="Arial" w:cs="Arial"/>
                <w:i/>
                <w:spacing w:val="16"/>
                <w:sz w:val="20"/>
                <w:szCs w:val="20"/>
                <w:rPrChange w:id="2480" w:author="Helene Marsh" w:date="2022-04-30T11:58:00Z">
                  <w:rPr>
                    <w:rFonts w:ascii="Arial Narrow" w:hAnsi="Arial Narrow"/>
                    <w:i/>
                    <w:spacing w:val="16"/>
                    <w:sz w:val="20"/>
                    <w:szCs w:val="20"/>
                  </w:rPr>
                </w:rPrChange>
              </w:rPr>
              <w:t xml:space="preserve"> </w:t>
            </w:r>
            <w:ins w:id="2481" w:author="Helene Marsh" w:date="2022-04-30T14:45:00Z">
              <w:r w:rsidR="00C22C1F">
                <w:rPr>
                  <w:rFonts w:ascii="Arial" w:hAnsi="Arial" w:cs="Arial"/>
                  <w:i/>
                  <w:spacing w:val="16"/>
                  <w:sz w:val="20"/>
                  <w:szCs w:val="20"/>
                </w:rPr>
                <w:t xml:space="preserve">and storage </w:t>
              </w:r>
            </w:ins>
            <w:r w:rsidRPr="00906645">
              <w:rPr>
                <w:rFonts w:ascii="Arial" w:hAnsi="Arial" w:cs="Arial"/>
                <w:i/>
                <w:sz w:val="20"/>
                <w:szCs w:val="20"/>
                <w:rPrChange w:id="248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protocols</w:t>
            </w:r>
          </w:p>
          <w:p w14:paraId="2BF85F38" w14:textId="77777777" w:rsidR="00C70DEF" w:rsidRPr="00906645" w:rsidRDefault="00C70DEF" w:rsidP="00A975D7">
            <w:pPr>
              <w:pStyle w:val="ListParagraph"/>
              <w:numPr>
                <w:ilvl w:val="0"/>
                <w:numId w:val="18"/>
              </w:numPr>
              <w:tabs>
                <w:tab w:val="left" w:pos="464"/>
              </w:tabs>
              <w:spacing w:before="0"/>
              <w:ind w:left="340" w:hanging="340"/>
              <w:rPr>
                <w:ins w:id="2483" w:author="Helene Marsh [2]" w:date="2022-04-25T12:07:00Z"/>
                <w:rFonts w:ascii="Arial" w:hAnsi="Arial" w:cs="Arial"/>
                <w:i/>
                <w:sz w:val="20"/>
                <w:szCs w:val="20"/>
                <w:rPrChange w:id="2484" w:author="Helene Marsh" w:date="2022-04-30T11:58:00Z">
                  <w:rPr>
                    <w:ins w:id="2485" w:author="Helene Marsh [2]" w:date="2022-04-25T12:07:00Z"/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</w:p>
          <w:p w14:paraId="76CC5BF3" w14:textId="15B82DBE" w:rsidR="007B0FC9" w:rsidRPr="00906645" w:rsidRDefault="00BE1E4B">
            <w:pPr>
              <w:pStyle w:val="ListParagraph"/>
              <w:numPr>
                <w:ilvl w:val="0"/>
                <w:numId w:val="18"/>
              </w:numPr>
              <w:tabs>
                <w:tab w:val="left" w:pos="464"/>
              </w:tabs>
              <w:spacing w:before="0"/>
              <w:ind w:left="340" w:hanging="340"/>
              <w:rPr>
                <w:rFonts w:ascii="Arial" w:hAnsi="Arial" w:cs="Arial"/>
                <w:w w:val="105"/>
                <w:sz w:val="20"/>
                <w:szCs w:val="20"/>
                <w:rPrChange w:id="2486" w:author="Helene Marsh" w:date="2022-04-30T11:58:00Z">
                  <w:rPr>
                    <w:w w:val="105"/>
                  </w:rPr>
                </w:rPrChange>
              </w:rPr>
              <w:pPrChange w:id="2487" w:author="Helene Marsh [2]" w:date="2022-04-25T12:13:00Z">
                <w:pPr>
                  <w:pStyle w:val="TableParagraph"/>
                  <w:ind w:left="340" w:hanging="340"/>
                </w:pPr>
              </w:pPrChange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2488" w:author="Helene Marsh" w:date="2022-04-30T11:58:00Z">
                  <w:rPr/>
                </w:rPrChange>
              </w:rPr>
              <w:t>Where</w:t>
            </w:r>
            <w:del w:id="2489" w:author="Helene Marsh [2]" w:date="2022-04-25T12:07:00Z">
              <w:r w:rsidRPr="00906645" w:rsidDel="00C70DEF">
                <w:rPr>
                  <w:rFonts w:ascii="Arial" w:hAnsi="Arial" w:cs="Arial"/>
                  <w:i/>
                  <w:spacing w:val="11"/>
                  <w:sz w:val="20"/>
                  <w:szCs w:val="20"/>
                  <w:rPrChange w:id="2490" w:author="Helene Marsh" w:date="2022-04-30T11:58:00Z">
                    <w:rPr>
                      <w:spacing w:val="11"/>
                    </w:rPr>
                  </w:rPrChange>
                </w:rPr>
                <w:delText xml:space="preserve"> </w:delText>
              </w:r>
              <w:r w:rsidRPr="00906645" w:rsidDel="00C70DEF">
                <w:rPr>
                  <w:rFonts w:ascii="Arial" w:hAnsi="Arial" w:cs="Arial"/>
                  <w:i/>
                  <w:sz w:val="20"/>
                  <w:szCs w:val="20"/>
                  <w:rPrChange w:id="2491" w:author="Helene Marsh" w:date="2022-04-30T11:58:00Z">
                    <w:rPr/>
                  </w:rPrChange>
                </w:rPr>
                <w:delText>appropriate</w:delText>
              </w:r>
            </w:del>
            <w:ins w:id="2492" w:author="Helene Marsh [2]" w:date="2022-04-25T12:07:00Z">
              <w:r w:rsidR="00C70DEF" w:rsidRPr="00906645">
                <w:rPr>
                  <w:rFonts w:ascii="Arial" w:hAnsi="Arial" w:cs="Arial"/>
                  <w:i/>
                  <w:sz w:val="20"/>
                  <w:szCs w:val="20"/>
                  <w:rPrChange w:id="2493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 xml:space="preserve"> possible </w:t>
              </w:r>
            </w:ins>
            <w:r w:rsidRPr="00906645">
              <w:rPr>
                <w:rFonts w:ascii="Arial" w:hAnsi="Arial" w:cs="Arial"/>
                <w:i/>
                <w:sz w:val="20"/>
                <w:szCs w:val="20"/>
                <w:rPrChange w:id="2494" w:author="Helene Marsh" w:date="2022-04-30T11:58:00Z">
                  <w:rPr/>
                </w:rPrChange>
              </w:rPr>
              <w:t>,</w:t>
            </w:r>
            <w:r w:rsidRPr="00906645">
              <w:rPr>
                <w:rFonts w:ascii="Arial" w:hAnsi="Arial" w:cs="Arial"/>
                <w:i/>
                <w:spacing w:val="15"/>
                <w:sz w:val="20"/>
                <w:szCs w:val="20"/>
                <w:rPrChange w:id="2495" w:author="Helene Marsh" w:date="2022-04-30T11:58:00Z">
                  <w:rPr>
                    <w:spacing w:val="15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496" w:author="Helene Marsh" w:date="2022-04-30T11:58:00Z">
                  <w:rPr/>
                </w:rPrChange>
              </w:rPr>
              <w:t>develop</w:t>
            </w:r>
            <w:r w:rsidRPr="00906645">
              <w:rPr>
                <w:rFonts w:ascii="Arial" w:hAnsi="Arial" w:cs="Arial"/>
                <w:i/>
                <w:spacing w:val="17"/>
                <w:sz w:val="20"/>
                <w:szCs w:val="20"/>
                <w:rPrChange w:id="2497" w:author="Helene Marsh" w:date="2022-04-30T11:58:00Z">
                  <w:rPr>
                    <w:spacing w:val="17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498" w:author="Helene Marsh" w:date="2022-04-30T11:58:00Z">
                  <w:rPr/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2499" w:author="Helene Marsh" w:date="2022-04-30T11:58:00Z">
                  <w:rPr>
                    <w:spacing w:val="1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500" w:author="Helene Marsh" w:date="2022-04-30T11:58:00Z">
                  <w:rPr/>
                </w:rPrChange>
              </w:rPr>
              <w:t>harmonise</w:t>
            </w:r>
            <w:r w:rsidRPr="00906645">
              <w:rPr>
                <w:rFonts w:ascii="Arial" w:hAnsi="Arial" w:cs="Arial"/>
                <w:i/>
                <w:spacing w:val="12"/>
                <w:sz w:val="20"/>
                <w:szCs w:val="20"/>
                <w:rPrChange w:id="2501" w:author="Helene Marsh" w:date="2022-04-30T11:58:00Z">
                  <w:rPr>
                    <w:spacing w:val="12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502" w:author="Helene Marsh" w:date="2022-04-30T11:58:00Z">
                  <w:rPr/>
                </w:rPrChange>
              </w:rPr>
              <w:t>the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2503" w:author="Helene Marsh" w:date="2022-04-30T11:58:00Z">
                  <w:rPr>
                    <w:spacing w:val="11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504" w:author="Helene Marsh" w:date="2022-04-30T11:58:00Z">
                  <w:rPr/>
                </w:rPrChange>
              </w:rPr>
              <w:t>reporting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2505" w:author="Helene Marsh" w:date="2022-04-30T11:58:00Z">
                  <w:rPr>
                    <w:spacing w:val="11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506" w:author="Helene Marsh" w:date="2022-04-30T11:58:00Z">
                  <w:rPr/>
                </w:rPrChange>
              </w:rPr>
              <w:t>format</w:t>
            </w:r>
            <w:r w:rsidRPr="00906645">
              <w:rPr>
                <w:rFonts w:ascii="Arial" w:hAnsi="Arial" w:cs="Arial"/>
                <w:i/>
                <w:spacing w:val="14"/>
                <w:sz w:val="20"/>
                <w:szCs w:val="20"/>
                <w:rPrChange w:id="2507" w:author="Helene Marsh" w:date="2022-04-30T11:58:00Z">
                  <w:rPr>
                    <w:spacing w:val="14"/>
                  </w:rPr>
                </w:rPrChange>
              </w:rPr>
              <w:t xml:space="preserve"> </w:t>
            </w:r>
            <w:ins w:id="2508" w:author="Helene Marsh [2]" w:date="2022-04-25T12:08:00Z">
              <w:r w:rsidR="00C70DEF" w:rsidRPr="00906645">
                <w:rPr>
                  <w:rFonts w:ascii="Arial" w:hAnsi="Arial" w:cs="Arial"/>
                  <w:i/>
                  <w:spacing w:val="14"/>
                  <w:sz w:val="20"/>
                  <w:szCs w:val="20"/>
                  <w:rPrChange w:id="2509" w:author="Helene Marsh" w:date="2022-04-30T11:58:00Z">
                    <w:rPr>
                      <w:rFonts w:ascii="Arial Narrow" w:hAnsi="Arial Narrow"/>
                      <w:i/>
                      <w:spacing w:val="14"/>
                      <w:sz w:val="20"/>
                      <w:szCs w:val="20"/>
                    </w:rPr>
                  </w:rPrChange>
                </w:rPr>
                <w:t xml:space="preserve">to enhance </w:t>
              </w:r>
            </w:ins>
            <w:del w:id="2510" w:author="Helene Marsh [2]" w:date="2022-04-25T12:08:00Z">
              <w:r w:rsidRPr="00906645" w:rsidDel="00C70DEF">
                <w:rPr>
                  <w:rFonts w:ascii="Arial" w:hAnsi="Arial" w:cs="Arial"/>
                  <w:i/>
                  <w:sz w:val="20"/>
                  <w:szCs w:val="20"/>
                  <w:rPrChange w:id="2511" w:author="Helene Marsh" w:date="2022-04-30T11:58:00Z">
                    <w:rPr/>
                  </w:rPrChange>
                </w:rPr>
                <w:delText>that</w:delText>
              </w:r>
              <w:r w:rsidRPr="00906645" w:rsidDel="00C70DEF">
                <w:rPr>
                  <w:rFonts w:ascii="Arial" w:hAnsi="Arial" w:cs="Arial"/>
                  <w:i/>
                  <w:spacing w:val="10"/>
                  <w:sz w:val="20"/>
                  <w:szCs w:val="20"/>
                  <w:rPrChange w:id="2512" w:author="Helene Marsh" w:date="2022-04-30T11:58:00Z">
                    <w:rPr>
                      <w:spacing w:val="10"/>
                    </w:rPr>
                  </w:rPrChange>
                </w:rPr>
                <w:delText xml:space="preserve"> </w:delText>
              </w:r>
              <w:r w:rsidRPr="00906645" w:rsidDel="00C70DEF">
                <w:rPr>
                  <w:rFonts w:ascii="Arial" w:hAnsi="Arial" w:cs="Arial"/>
                  <w:i/>
                  <w:sz w:val="20"/>
                  <w:szCs w:val="20"/>
                  <w:rPrChange w:id="2513" w:author="Helene Marsh" w:date="2022-04-30T11:58:00Z">
                    <w:rPr/>
                  </w:rPrChange>
                </w:rPr>
                <w:delText>can</w:delText>
              </w:r>
              <w:r w:rsidRPr="00906645" w:rsidDel="00C70DEF">
                <w:rPr>
                  <w:rFonts w:ascii="Arial" w:hAnsi="Arial" w:cs="Arial"/>
                  <w:i/>
                  <w:spacing w:val="14"/>
                  <w:sz w:val="20"/>
                  <w:szCs w:val="20"/>
                  <w:rPrChange w:id="2514" w:author="Helene Marsh" w:date="2022-04-30T11:58:00Z">
                    <w:rPr>
                      <w:spacing w:val="14"/>
                    </w:rPr>
                  </w:rPrChange>
                </w:rPr>
                <w:delText xml:space="preserve"> </w:delText>
              </w:r>
              <w:r w:rsidRPr="00906645" w:rsidDel="00C70DEF">
                <w:rPr>
                  <w:rFonts w:ascii="Arial" w:hAnsi="Arial" w:cs="Arial"/>
                  <w:i/>
                  <w:sz w:val="20"/>
                  <w:szCs w:val="20"/>
                  <w:rPrChange w:id="2515" w:author="Helene Marsh" w:date="2022-04-30T11:58:00Z">
                    <w:rPr/>
                  </w:rPrChange>
                </w:rPr>
                <w:delText>be</w:delText>
              </w:r>
              <w:r w:rsidRPr="00906645" w:rsidDel="00C70DEF">
                <w:rPr>
                  <w:rFonts w:ascii="Arial" w:hAnsi="Arial" w:cs="Arial"/>
                  <w:i/>
                  <w:spacing w:val="16"/>
                  <w:sz w:val="20"/>
                  <w:szCs w:val="20"/>
                  <w:rPrChange w:id="2516" w:author="Helene Marsh" w:date="2022-04-30T11:58:00Z">
                    <w:rPr>
                      <w:spacing w:val="16"/>
                    </w:rPr>
                  </w:rPrChange>
                </w:rPr>
                <w:delText xml:space="preserve"> </w:delText>
              </w:r>
            </w:del>
            <w:del w:id="2517" w:author="Helene Marsh [2]" w:date="2022-04-25T12:13:00Z">
              <w:r w:rsidRPr="00906645" w:rsidDel="00C70DEF">
                <w:rPr>
                  <w:rFonts w:ascii="Arial" w:hAnsi="Arial" w:cs="Arial"/>
                  <w:i/>
                  <w:sz w:val="20"/>
                  <w:szCs w:val="20"/>
                  <w:rPrChange w:id="2518" w:author="Helene Marsh" w:date="2022-04-30T11:58:00Z">
                    <w:rPr/>
                  </w:rPrChange>
                </w:rPr>
                <w:delText>use</w:delText>
              </w:r>
            </w:del>
            <w:del w:id="2519" w:author="Helene Marsh [2]" w:date="2022-04-25T12:08:00Z">
              <w:r w:rsidRPr="00906645" w:rsidDel="00C70DEF">
                <w:rPr>
                  <w:rFonts w:ascii="Arial" w:hAnsi="Arial" w:cs="Arial"/>
                  <w:i/>
                  <w:sz w:val="20"/>
                  <w:szCs w:val="20"/>
                  <w:rPrChange w:id="2520" w:author="Helene Marsh" w:date="2022-04-30T11:58:00Z">
                    <w:rPr/>
                  </w:rPrChange>
                </w:rPr>
                <w:delText>d</w:delText>
              </w:r>
            </w:del>
            <w:del w:id="2521" w:author="Helene Marsh [2]" w:date="2022-04-25T12:13:00Z">
              <w:r w:rsidRPr="00906645" w:rsidDel="00C70DEF">
                <w:rPr>
                  <w:rFonts w:ascii="Arial" w:hAnsi="Arial" w:cs="Arial"/>
                  <w:i/>
                  <w:spacing w:val="8"/>
                  <w:sz w:val="20"/>
                  <w:szCs w:val="20"/>
                  <w:rPrChange w:id="2522" w:author="Helene Marsh" w:date="2022-04-30T11:58:00Z">
                    <w:rPr>
                      <w:spacing w:val="8"/>
                    </w:rPr>
                  </w:rPrChange>
                </w:rPr>
                <w:delText xml:space="preserve"> </w:delText>
              </w:r>
              <w:r w:rsidRPr="00906645" w:rsidDel="00C70DEF">
                <w:rPr>
                  <w:rFonts w:ascii="Arial" w:hAnsi="Arial" w:cs="Arial"/>
                  <w:i/>
                  <w:sz w:val="20"/>
                  <w:szCs w:val="20"/>
                  <w:rPrChange w:id="2523" w:author="Helene Marsh" w:date="2022-04-30T11:58:00Z">
                    <w:rPr/>
                  </w:rPrChange>
                </w:rPr>
                <w:delText>for</w:delText>
              </w:r>
              <w:r w:rsidRPr="00906645" w:rsidDel="00C70DEF">
                <w:rPr>
                  <w:rFonts w:ascii="Arial" w:hAnsi="Arial" w:cs="Arial"/>
                  <w:i/>
                  <w:spacing w:val="15"/>
                  <w:sz w:val="20"/>
                  <w:szCs w:val="20"/>
                  <w:rPrChange w:id="2524" w:author="Helene Marsh" w:date="2022-04-30T11:58:00Z">
                    <w:rPr>
                      <w:spacing w:val="15"/>
                    </w:rPr>
                  </w:rPrChange>
                </w:rPr>
                <w:delText xml:space="preserve"> </w:delText>
              </w:r>
              <w:r w:rsidRPr="00906645" w:rsidDel="00C70DEF">
                <w:rPr>
                  <w:rFonts w:ascii="Arial" w:hAnsi="Arial" w:cs="Arial"/>
                  <w:i/>
                  <w:sz w:val="20"/>
                  <w:szCs w:val="20"/>
                  <w:rPrChange w:id="2525" w:author="Helene Marsh" w:date="2022-04-30T11:58:00Z">
                    <w:rPr/>
                  </w:rPrChange>
                </w:rPr>
                <w:delText>informing</w:delText>
              </w:r>
              <w:r w:rsidRPr="00906645" w:rsidDel="00C70DEF">
                <w:rPr>
                  <w:rFonts w:ascii="Arial" w:hAnsi="Arial" w:cs="Arial"/>
                  <w:i/>
                  <w:spacing w:val="10"/>
                  <w:sz w:val="20"/>
                  <w:szCs w:val="20"/>
                  <w:rPrChange w:id="2526" w:author="Helene Marsh" w:date="2022-04-30T11:58:00Z">
                    <w:rPr>
                      <w:spacing w:val="10"/>
                    </w:rPr>
                  </w:rPrChange>
                </w:rPr>
                <w:delText xml:space="preserve"> </w:delText>
              </w:r>
            </w:del>
            <w:ins w:id="2527" w:author="Helene Marsh [2]" w:date="2022-04-25T12:13:00Z">
              <w:r w:rsidR="00C70DEF" w:rsidRPr="00906645">
                <w:rPr>
                  <w:rFonts w:ascii="Arial" w:hAnsi="Arial" w:cs="Arial"/>
                  <w:i/>
                  <w:spacing w:val="10"/>
                  <w:sz w:val="20"/>
                  <w:szCs w:val="20"/>
                  <w:rPrChange w:id="2528" w:author="Helene Marsh" w:date="2022-04-30T11:58:00Z">
                    <w:rPr>
                      <w:rFonts w:ascii="Arial Narrow" w:hAnsi="Arial Narrow"/>
                      <w:i/>
                      <w:spacing w:val="10"/>
                      <w:sz w:val="20"/>
                      <w:szCs w:val="20"/>
                    </w:rPr>
                  </w:rPrChange>
                </w:rPr>
                <w:t xml:space="preserve">evidence-based </w:t>
              </w:r>
            </w:ins>
            <w:r w:rsidRPr="00906645">
              <w:rPr>
                <w:rFonts w:ascii="Arial" w:hAnsi="Arial" w:cs="Arial"/>
                <w:i/>
                <w:sz w:val="20"/>
                <w:szCs w:val="20"/>
                <w:rPrChange w:id="2529" w:author="Helene Marsh" w:date="2022-04-30T11:58:00Z">
                  <w:rPr/>
                </w:rPrChange>
              </w:rPr>
              <w:t>decision-making</w:t>
            </w:r>
          </w:p>
        </w:tc>
      </w:tr>
    </w:tbl>
    <w:p w14:paraId="7F47CCC0" w14:textId="33E725D5" w:rsidR="007B0FC9" w:rsidRPr="00906645" w:rsidRDefault="007B0FC9" w:rsidP="00A975D7">
      <w:pPr>
        <w:pStyle w:val="BodyText"/>
        <w:ind w:firstLine="0"/>
        <w:rPr>
          <w:rFonts w:ascii="Arial" w:hAnsi="Arial" w:cs="Arial"/>
          <w:b/>
          <w:i w:val="0"/>
          <w:sz w:val="20"/>
          <w:szCs w:val="20"/>
          <w:rPrChange w:id="2530" w:author="Helene Marsh" w:date="2022-04-30T11:58:00Z">
            <w:rPr>
              <w:rFonts w:ascii="Arial Narrow" w:hAnsi="Arial Narrow"/>
              <w:b/>
              <w:i w:val="0"/>
              <w:sz w:val="20"/>
              <w:szCs w:val="20"/>
            </w:rPr>
          </w:rPrChange>
        </w:rPr>
      </w:pPr>
    </w:p>
    <w:p w14:paraId="6658CC4B" w14:textId="77777777" w:rsidR="009C6736" w:rsidRPr="00906645" w:rsidRDefault="009C6736" w:rsidP="00A975D7">
      <w:pPr>
        <w:widowControl/>
        <w:autoSpaceDE/>
        <w:autoSpaceDN/>
        <w:rPr>
          <w:rFonts w:ascii="Arial" w:hAnsi="Arial" w:cs="Arial"/>
          <w:b/>
          <w:spacing w:val="-1"/>
          <w:w w:val="105"/>
          <w:sz w:val="20"/>
          <w:szCs w:val="20"/>
          <w:rPrChange w:id="2531" w:author="Helene Marsh" w:date="2022-04-30T11:58:00Z">
            <w:rPr>
              <w:rFonts w:ascii="Arial Narrow" w:hAnsi="Arial Narrow"/>
              <w:b/>
              <w:spacing w:val="-1"/>
              <w:w w:val="105"/>
              <w:sz w:val="20"/>
              <w:szCs w:val="20"/>
            </w:rPr>
          </w:rPrChange>
        </w:rPr>
      </w:pPr>
      <w:r w:rsidRPr="00906645">
        <w:rPr>
          <w:rFonts w:ascii="Arial" w:hAnsi="Arial" w:cs="Arial"/>
          <w:b/>
          <w:spacing w:val="-1"/>
          <w:w w:val="105"/>
          <w:sz w:val="20"/>
          <w:szCs w:val="20"/>
          <w:rPrChange w:id="2532" w:author="Helene Marsh" w:date="2022-04-30T11:58:00Z">
            <w:rPr>
              <w:rFonts w:ascii="Arial Narrow" w:hAnsi="Arial Narrow"/>
              <w:b/>
              <w:spacing w:val="-1"/>
              <w:w w:val="105"/>
              <w:sz w:val="20"/>
              <w:szCs w:val="20"/>
            </w:rPr>
          </w:rPrChange>
        </w:rPr>
        <w:br w:type="page"/>
      </w:r>
    </w:p>
    <w:p w14:paraId="0086DCB6" w14:textId="184691EC" w:rsidR="007B0FC9" w:rsidRPr="00906645" w:rsidRDefault="007B0FC9" w:rsidP="00A975D7">
      <w:pPr>
        <w:rPr>
          <w:rFonts w:ascii="Arial" w:hAnsi="Arial" w:cs="Arial"/>
          <w:b/>
          <w:sz w:val="20"/>
          <w:szCs w:val="20"/>
          <w:rPrChange w:id="2533" w:author="Helene Marsh" w:date="2022-04-30T11:58:00Z">
            <w:rPr>
              <w:rFonts w:ascii="Arial Narrow" w:hAnsi="Arial Narrow"/>
              <w:b/>
              <w:sz w:val="20"/>
              <w:szCs w:val="20"/>
            </w:rPr>
          </w:rPrChange>
        </w:rPr>
      </w:pPr>
      <w:r w:rsidRPr="00906645">
        <w:rPr>
          <w:rFonts w:ascii="Arial" w:hAnsi="Arial" w:cs="Arial"/>
          <w:b/>
          <w:spacing w:val="-1"/>
          <w:w w:val="105"/>
          <w:sz w:val="20"/>
          <w:szCs w:val="20"/>
          <w:rPrChange w:id="2534" w:author="Helene Marsh" w:date="2022-04-30T11:58:00Z">
            <w:rPr>
              <w:rFonts w:ascii="Arial Narrow" w:hAnsi="Arial Narrow"/>
              <w:b/>
              <w:spacing w:val="-1"/>
              <w:w w:val="105"/>
              <w:sz w:val="20"/>
              <w:szCs w:val="20"/>
            </w:rPr>
          </w:rPrChange>
        </w:rPr>
        <w:lastRenderedPageBreak/>
        <w:t>Habitat</w:t>
      </w:r>
      <w:r w:rsidRPr="00906645">
        <w:rPr>
          <w:rFonts w:ascii="Arial" w:hAnsi="Arial" w:cs="Arial"/>
          <w:b/>
          <w:spacing w:val="-12"/>
          <w:w w:val="105"/>
          <w:sz w:val="20"/>
          <w:szCs w:val="20"/>
          <w:rPrChange w:id="2535" w:author="Helene Marsh" w:date="2022-04-30T11:58:00Z">
            <w:rPr>
              <w:rFonts w:ascii="Arial Narrow" w:hAnsi="Arial Narrow"/>
              <w:b/>
              <w:spacing w:val="-12"/>
              <w:w w:val="105"/>
              <w:sz w:val="20"/>
              <w:szCs w:val="20"/>
            </w:rPr>
          </w:rPrChange>
        </w:rPr>
        <w:t xml:space="preserve"> </w:t>
      </w:r>
      <w:r w:rsidRPr="00906645">
        <w:rPr>
          <w:rFonts w:ascii="Arial" w:hAnsi="Arial" w:cs="Arial"/>
          <w:b/>
          <w:spacing w:val="-1"/>
          <w:w w:val="105"/>
          <w:sz w:val="20"/>
          <w:szCs w:val="20"/>
          <w:rPrChange w:id="2536" w:author="Helene Marsh" w:date="2022-04-30T11:58:00Z">
            <w:rPr>
              <w:rFonts w:ascii="Arial Narrow" w:hAnsi="Arial Narrow"/>
              <w:b/>
              <w:spacing w:val="-1"/>
              <w:w w:val="105"/>
              <w:sz w:val="20"/>
              <w:szCs w:val="20"/>
            </w:rPr>
          </w:rPrChange>
        </w:rPr>
        <w:t>Aspects</w:t>
      </w:r>
    </w:p>
    <w:p w14:paraId="50CDE871" w14:textId="77777777" w:rsidR="007B0FC9" w:rsidRPr="00906645" w:rsidRDefault="007B0FC9" w:rsidP="00A975D7">
      <w:pPr>
        <w:pStyle w:val="BodyText"/>
        <w:ind w:firstLine="0"/>
        <w:rPr>
          <w:rFonts w:ascii="Arial" w:hAnsi="Arial" w:cs="Arial"/>
          <w:b/>
          <w:i w:val="0"/>
          <w:sz w:val="20"/>
          <w:szCs w:val="20"/>
          <w:rPrChange w:id="2537" w:author="Helene Marsh" w:date="2022-04-30T11:58:00Z">
            <w:rPr>
              <w:rFonts w:ascii="Arial Narrow" w:hAnsi="Arial Narrow"/>
              <w:b/>
              <w:i w:val="0"/>
              <w:sz w:val="20"/>
              <w:szCs w:val="20"/>
            </w:rPr>
          </w:rPrChange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8"/>
        <w:gridCol w:w="1418"/>
        <w:gridCol w:w="850"/>
        <w:gridCol w:w="1559"/>
        <w:gridCol w:w="1276"/>
        <w:gridCol w:w="6811"/>
        <w:tblGridChange w:id="2538">
          <w:tblGrid>
            <w:gridCol w:w="1708"/>
            <w:gridCol w:w="1418"/>
            <w:gridCol w:w="850"/>
            <w:gridCol w:w="1559"/>
            <w:gridCol w:w="1276"/>
            <w:gridCol w:w="6811"/>
          </w:tblGrid>
        </w:tblGridChange>
      </w:tblGrid>
      <w:tr w:rsidR="00201B11" w:rsidRPr="00906645" w14:paraId="6CDACC86" w14:textId="5745F08F" w:rsidTr="00755E23">
        <w:trPr>
          <w:trHeight w:val="532"/>
        </w:trPr>
        <w:tc>
          <w:tcPr>
            <w:tcW w:w="13622" w:type="dxa"/>
            <w:gridSpan w:val="6"/>
            <w:shd w:val="clear" w:color="auto" w:fill="E6E6E6"/>
          </w:tcPr>
          <w:p w14:paraId="0D3ED3F7" w14:textId="26076563" w:rsidR="00201B11" w:rsidRPr="00906645" w:rsidRDefault="00201B11" w:rsidP="00A975D7">
            <w:pPr>
              <w:pStyle w:val="TableParagraph"/>
              <w:ind w:left="0"/>
              <w:rPr>
                <w:rFonts w:ascii="Arial" w:hAnsi="Arial" w:cs="Arial"/>
                <w:b/>
                <w:i/>
                <w:sz w:val="20"/>
                <w:szCs w:val="20"/>
                <w:rPrChange w:id="2539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i/>
                <w:spacing w:val="-2"/>
                <w:w w:val="105"/>
                <w:sz w:val="20"/>
                <w:szCs w:val="20"/>
                <w:rPrChange w:id="2540" w:author="Helene Marsh" w:date="2022-04-30T11:58:00Z">
                  <w:rPr>
                    <w:rFonts w:ascii="Arial Narrow" w:hAnsi="Arial Narrow"/>
                    <w:b/>
                    <w:i/>
                    <w:spacing w:val="-2"/>
                    <w:w w:val="105"/>
                    <w:sz w:val="20"/>
                    <w:szCs w:val="20"/>
                  </w:rPr>
                </w:rPrChange>
              </w:rPr>
              <w:t>Objective</w:t>
            </w:r>
            <w:r w:rsidRPr="00906645">
              <w:rPr>
                <w:rFonts w:ascii="Arial" w:hAnsi="Arial" w:cs="Arial"/>
                <w:b/>
                <w:i/>
                <w:spacing w:val="-12"/>
                <w:w w:val="105"/>
                <w:sz w:val="20"/>
                <w:szCs w:val="20"/>
                <w:rPrChange w:id="2541" w:author="Helene Marsh" w:date="2022-04-30T11:58:00Z">
                  <w:rPr>
                    <w:rFonts w:ascii="Arial Narrow" w:hAnsi="Arial Narrow"/>
                    <w:b/>
                    <w:i/>
                    <w:spacing w:val="-1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pacing w:val="-1"/>
                <w:w w:val="105"/>
                <w:sz w:val="20"/>
                <w:szCs w:val="20"/>
                <w:rPrChange w:id="2542" w:author="Helene Marsh" w:date="2022-04-30T11:58:00Z">
                  <w:rPr>
                    <w:rFonts w:ascii="Arial Narrow" w:hAnsi="Arial Narrow"/>
                    <w:b/>
                    <w:i/>
                    <w:spacing w:val="-1"/>
                    <w:w w:val="105"/>
                    <w:sz w:val="20"/>
                    <w:szCs w:val="20"/>
                  </w:rPr>
                </w:rPrChange>
              </w:rPr>
              <w:t>3</w:t>
            </w:r>
            <w:r w:rsidRPr="00906645">
              <w:rPr>
                <w:rFonts w:ascii="Arial" w:hAnsi="Arial" w:cs="Arial"/>
                <w:b/>
                <w:i/>
                <w:spacing w:val="-11"/>
                <w:w w:val="105"/>
                <w:sz w:val="20"/>
                <w:szCs w:val="20"/>
                <w:rPrChange w:id="2543" w:author="Helene Marsh" w:date="2022-04-30T11:58:00Z">
                  <w:rPr>
                    <w:rFonts w:ascii="Arial Narrow" w:hAnsi="Arial Narrow"/>
                    <w:b/>
                    <w:i/>
                    <w:spacing w:val="-1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pacing w:val="-1"/>
                <w:w w:val="105"/>
                <w:sz w:val="20"/>
                <w:szCs w:val="20"/>
                <w:rPrChange w:id="2544" w:author="Helene Marsh" w:date="2022-04-30T11:58:00Z">
                  <w:rPr>
                    <w:rFonts w:ascii="Arial Narrow" w:hAnsi="Arial Narrow"/>
                    <w:b/>
                    <w:i/>
                    <w:spacing w:val="-1"/>
                    <w:w w:val="105"/>
                    <w:sz w:val="20"/>
                    <w:szCs w:val="20"/>
                  </w:rPr>
                </w:rPrChange>
              </w:rPr>
              <w:t>–</w:t>
            </w:r>
            <w:r w:rsidRPr="00906645">
              <w:rPr>
                <w:rFonts w:ascii="Arial" w:hAnsi="Arial" w:cs="Arial"/>
                <w:b/>
                <w:i/>
                <w:spacing w:val="-13"/>
                <w:w w:val="105"/>
                <w:sz w:val="20"/>
                <w:szCs w:val="20"/>
                <w:rPrChange w:id="2545" w:author="Helene Marsh" w:date="2022-04-30T11:58:00Z">
                  <w:rPr>
                    <w:rFonts w:ascii="Arial Narrow" w:hAnsi="Arial Narrow"/>
                    <w:b/>
                    <w:i/>
                    <w:spacing w:val="-1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pacing w:val="-1"/>
                <w:w w:val="105"/>
                <w:sz w:val="20"/>
                <w:szCs w:val="20"/>
                <w:rPrChange w:id="2546" w:author="Helene Marsh" w:date="2022-04-30T11:58:00Z">
                  <w:rPr>
                    <w:rFonts w:ascii="Arial Narrow" w:hAnsi="Arial Narrow"/>
                    <w:b/>
                    <w:i/>
                    <w:spacing w:val="-1"/>
                    <w:w w:val="105"/>
                    <w:sz w:val="20"/>
                    <w:szCs w:val="20"/>
                  </w:rPr>
                </w:rPrChange>
              </w:rPr>
              <w:t>Protect,</w:t>
            </w:r>
            <w:r w:rsidRPr="00906645">
              <w:rPr>
                <w:rFonts w:ascii="Arial" w:hAnsi="Arial" w:cs="Arial"/>
                <w:b/>
                <w:i/>
                <w:spacing w:val="-11"/>
                <w:w w:val="105"/>
                <w:sz w:val="20"/>
                <w:szCs w:val="20"/>
                <w:rPrChange w:id="2547" w:author="Helene Marsh" w:date="2022-04-30T11:58:00Z">
                  <w:rPr>
                    <w:rFonts w:ascii="Arial Narrow" w:hAnsi="Arial Narrow"/>
                    <w:b/>
                    <w:i/>
                    <w:spacing w:val="-1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pacing w:val="-1"/>
                <w:w w:val="105"/>
                <w:sz w:val="20"/>
                <w:szCs w:val="20"/>
                <w:rPrChange w:id="2548" w:author="Helene Marsh" w:date="2022-04-30T11:58:00Z">
                  <w:rPr>
                    <w:rFonts w:ascii="Arial Narrow" w:hAnsi="Arial Narrow"/>
                    <w:b/>
                    <w:i/>
                    <w:spacing w:val="-1"/>
                    <w:w w:val="105"/>
                    <w:sz w:val="20"/>
                    <w:szCs w:val="20"/>
                  </w:rPr>
                </w:rPrChange>
              </w:rPr>
              <w:t>conserve</w:t>
            </w:r>
            <w:r w:rsidRPr="00906645">
              <w:rPr>
                <w:rFonts w:ascii="Arial" w:hAnsi="Arial" w:cs="Arial"/>
                <w:b/>
                <w:i/>
                <w:spacing w:val="-9"/>
                <w:w w:val="105"/>
                <w:sz w:val="20"/>
                <w:szCs w:val="20"/>
                <w:rPrChange w:id="2549" w:author="Helene Marsh" w:date="2022-04-30T11:58:00Z">
                  <w:rPr>
                    <w:rFonts w:ascii="Arial Narrow" w:hAnsi="Arial Narrow"/>
                    <w:b/>
                    <w:i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pacing w:val="-1"/>
                <w:w w:val="105"/>
                <w:sz w:val="20"/>
                <w:szCs w:val="20"/>
                <w:rPrChange w:id="2550" w:author="Helene Marsh" w:date="2022-04-30T11:58:00Z">
                  <w:rPr>
                    <w:rFonts w:ascii="Arial Narrow" w:hAnsi="Arial Narrow"/>
                    <w:b/>
                    <w:i/>
                    <w:spacing w:val="-1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b/>
                <w:i/>
                <w:spacing w:val="-13"/>
                <w:w w:val="105"/>
                <w:sz w:val="20"/>
                <w:szCs w:val="20"/>
                <w:rPrChange w:id="2551" w:author="Helene Marsh" w:date="2022-04-30T11:58:00Z">
                  <w:rPr>
                    <w:rFonts w:ascii="Arial Narrow" w:hAnsi="Arial Narrow"/>
                    <w:b/>
                    <w:i/>
                    <w:spacing w:val="-1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pacing w:val="-1"/>
                <w:w w:val="105"/>
                <w:sz w:val="20"/>
                <w:szCs w:val="20"/>
                <w:rPrChange w:id="2552" w:author="Helene Marsh" w:date="2022-04-30T11:58:00Z">
                  <w:rPr>
                    <w:rFonts w:ascii="Arial Narrow" w:hAnsi="Arial Narrow"/>
                    <w:b/>
                    <w:i/>
                    <w:spacing w:val="-1"/>
                    <w:w w:val="105"/>
                    <w:sz w:val="20"/>
                    <w:szCs w:val="20"/>
                  </w:rPr>
                </w:rPrChange>
              </w:rPr>
              <w:t>manage</w:t>
            </w:r>
            <w:r w:rsidRPr="00906645">
              <w:rPr>
                <w:rFonts w:ascii="Arial" w:hAnsi="Arial" w:cs="Arial"/>
                <w:b/>
                <w:i/>
                <w:spacing w:val="-10"/>
                <w:w w:val="105"/>
                <w:sz w:val="20"/>
                <w:szCs w:val="20"/>
                <w:rPrChange w:id="2553" w:author="Helene Marsh" w:date="2022-04-30T11:58:00Z">
                  <w:rPr>
                    <w:rFonts w:ascii="Arial Narrow" w:hAnsi="Arial Narrow"/>
                    <w:b/>
                    <w:i/>
                    <w:spacing w:val="-10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pacing w:val="-1"/>
                <w:w w:val="105"/>
                <w:sz w:val="20"/>
                <w:szCs w:val="20"/>
                <w:rPrChange w:id="2554" w:author="Helene Marsh" w:date="2022-04-30T11:58:00Z">
                  <w:rPr>
                    <w:rFonts w:ascii="Arial Narrow" w:hAnsi="Arial Narrow"/>
                    <w:b/>
                    <w:i/>
                    <w:spacing w:val="-1"/>
                    <w:w w:val="105"/>
                    <w:sz w:val="20"/>
                    <w:szCs w:val="20"/>
                  </w:rPr>
                </w:rPrChange>
              </w:rPr>
              <w:t>habitats</w:t>
            </w:r>
            <w:r w:rsidRPr="00906645">
              <w:rPr>
                <w:rFonts w:ascii="Arial" w:hAnsi="Arial" w:cs="Arial"/>
                <w:b/>
                <w:i/>
                <w:spacing w:val="-9"/>
                <w:w w:val="105"/>
                <w:sz w:val="20"/>
                <w:szCs w:val="20"/>
                <w:rPrChange w:id="2555" w:author="Helene Marsh" w:date="2022-04-30T11:58:00Z">
                  <w:rPr>
                    <w:rFonts w:ascii="Arial Narrow" w:hAnsi="Arial Narrow"/>
                    <w:b/>
                    <w:i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pacing w:val="-1"/>
                <w:w w:val="105"/>
                <w:sz w:val="20"/>
                <w:szCs w:val="20"/>
                <w:rPrChange w:id="2556" w:author="Helene Marsh" w:date="2022-04-30T11:58:00Z">
                  <w:rPr>
                    <w:rFonts w:ascii="Arial Narrow" w:hAnsi="Arial Narrow"/>
                    <w:b/>
                    <w:i/>
                    <w:spacing w:val="-1"/>
                    <w:w w:val="105"/>
                    <w:sz w:val="20"/>
                    <w:szCs w:val="20"/>
                  </w:rPr>
                </w:rPrChange>
              </w:rPr>
              <w:t>for</w:t>
            </w:r>
            <w:r w:rsidRPr="00906645">
              <w:rPr>
                <w:rFonts w:ascii="Arial" w:hAnsi="Arial" w:cs="Arial"/>
                <w:b/>
                <w:i/>
                <w:spacing w:val="-9"/>
                <w:w w:val="105"/>
                <w:sz w:val="20"/>
                <w:szCs w:val="20"/>
                <w:rPrChange w:id="2557" w:author="Helene Marsh" w:date="2022-04-30T11:58:00Z">
                  <w:rPr>
                    <w:rFonts w:ascii="Arial Narrow" w:hAnsi="Arial Narrow"/>
                    <w:b/>
                    <w:i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pacing w:val="-1"/>
                <w:w w:val="105"/>
                <w:sz w:val="20"/>
                <w:szCs w:val="20"/>
                <w:rPrChange w:id="2558" w:author="Helene Marsh" w:date="2022-04-30T11:58:00Z">
                  <w:rPr>
                    <w:rFonts w:ascii="Arial Narrow" w:hAnsi="Arial Narrow"/>
                    <w:b/>
                    <w:i/>
                    <w:spacing w:val="-1"/>
                    <w:w w:val="105"/>
                    <w:sz w:val="20"/>
                    <w:szCs w:val="20"/>
                  </w:rPr>
                </w:rPrChange>
              </w:rPr>
              <w:t>dugong</w:t>
            </w:r>
            <w:ins w:id="2559" w:author="Helene Marsh [2]" w:date="2022-04-27T14:50:00Z">
              <w:r w:rsidR="00C9320B" w:rsidRPr="00906645">
                <w:rPr>
                  <w:rFonts w:ascii="Arial" w:hAnsi="Arial" w:cs="Arial"/>
                  <w:b/>
                  <w:i/>
                  <w:spacing w:val="-1"/>
                  <w:w w:val="105"/>
                  <w:sz w:val="20"/>
                  <w:szCs w:val="20"/>
                  <w:rPrChange w:id="2560" w:author="Helene Marsh" w:date="2022-04-30T11:58:00Z">
                    <w:rPr>
                      <w:rFonts w:ascii="Arial Narrow" w:hAnsi="Arial Narrow"/>
                      <w:b/>
                      <w:i/>
                      <w:spacing w:val="-1"/>
                      <w:w w:val="105"/>
                      <w:sz w:val="20"/>
                      <w:szCs w:val="20"/>
                    </w:rPr>
                  </w:rPrChange>
                </w:rPr>
                <w:t>s</w:t>
              </w:r>
            </w:ins>
          </w:p>
          <w:p w14:paraId="312A9443" w14:textId="3D053E96" w:rsidR="00201B11" w:rsidRPr="00906645" w:rsidRDefault="00201B11" w:rsidP="00A975D7">
            <w:pPr>
              <w:pStyle w:val="TableParagraph"/>
              <w:ind w:left="0"/>
              <w:rPr>
                <w:rFonts w:ascii="Arial" w:hAnsi="Arial" w:cs="Arial"/>
                <w:b/>
                <w:i/>
                <w:spacing w:val="-2"/>
                <w:w w:val="105"/>
                <w:sz w:val="20"/>
                <w:szCs w:val="20"/>
                <w:rPrChange w:id="2561" w:author="Helene Marsh" w:date="2022-04-30T11:58:00Z">
                  <w:rPr>
                    <w:rFonts w:ascii="Arial Narrow" w:hAnsi="Arial Narrow"/>
                    <w:b/>
                    <w:i/>
                    <w:spacing w:val="-2"/>
                    <w:w w:val="105"/>
                    <w:sz w:val="20"/>
                    <w:szCs w:val="20"/>
                  </w:rPr>
                </w:rPrChange>
              </w:rPr>
            </w:pPr>
          </w:p>
        </w:tc>
      </w:tr>
      <w:tr w:rsidR="006E4665" w:rsidRPr="00906645" w14:paraId="64C14BAB" w14:textId="77777777" w:rsidTr="00C70DEF">
        <w:tblPrEx>
          <w:tblW w:w="0" w:type="auto"/>
          <w:tblInd w:w="13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left w:w="0" w:type="dxa"/>
            <w:right w:w="0" w:type="dxa"/>
          </w:tblCellMar>
          <w:tblLook w:val="01E0" w:firstRow="1" w:lastRow="1" w:firstColumn="1" w:lastColumn="1" w:noHBand="0" w:noVBand="0"/>
          <w:tblPrExChange w:id="2562" w:author="Helene Marsh [2]" w:date="2022-04-25T12:13:00Z">
            <w:tblPrEx>
              <w:tblW w:w="0" w:type="auto"/>
              <w:tblInd w:w="13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544"/>
          <w:trPrChange w:id="2563" w:author="Helene Marsh [2]" w:date="2022-04-25T12:13:00Z">
            <w:trPr>
              <w:trHeight w:val="862"/>
            </w:trPr>
          </w:trPrChange>
        </w:trPr>
        <w:tc>
          <w:tcPr>
            <w:tcW w:w="1708" w:type="dxa"/>
            <w:tcPrChange w:id="2564" w:author="Helene Marsh [2]" w:date="2022-04-25T12:13:00Z">
              <w:tcPr>
                <w:tcW w:w="1708" w:type="dxa"/>
              </w:tcPr>
            </w:tcPrChange>
          </w:tcPr>
          <w:p w14:paraId="03B191CE" w14:textId="5EE61703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b/>
                <w:w w:val="105"/>
                <w:sz w:val="20"/>
                <w:szCs w:val="20"/>
                <w:rPrChange w:id="2565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w w:val="105"/>
                <w:sz w:val="20"/>
                <w:szCs w:val="20"/>
                <w:rPrChange w:id="2566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  <w:t>Action</w:t>
            </w:r>
          </w:p>
        </w:tc>
        <w:tc>
          <w:tcPr>
            <w:tcW w:w="1418" w:type="dxa"/>
            <w:tcPrChange w:id="2567" w:author="Helene Marsh [2]" w:date="2022-04-25T12:13:00Z">
              <w:tcPr>
                <w:tcW w:w="1418" w:type="dxa"/>
              </w:tcPr>
            </w:tcPrChange>
          </w:tcPr>
          <w:p w14:paraId="4E334FA5" w14:textId="3C0DA4DB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b/>
                <w:w w:val="105"/>
                <w:sz w:val="20"/>
                <w:szCs w:val="20"/>
                <w:rPrChange w:id="2568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w w:val="105"/>
                <w:sz w:val="20"/>
                <w:szCs w:val="20"/>
                <w:rPrChange w:id="2569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  <w:t>Priority Level</w:t>
            </w:r>
          </w:p>
        </w:tc>
        <w:tc>
          <w:tcPr>
            <w:tcW w:w="850" w:type="dxa"/>
            <w:tcPrChange w:id="2570" w:author="Helene Marsh [2]" w:date="2022-04-25T12:13:00Z">
              <w:tcPr>
                <w:tcW w:w="850" w:type="dxa"/>
              </w:tcPr>
            </w:tcPrChange>
          </w:tcPr>
          <w:p w14:paraId="2183558B" w14:textId="26BD87F8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b/>
                <w:w w:val="105"/>
                <w:sz w:val="20"/>
                <w:szCs w:val="20"/>
                <w:rPrChange w:id="2571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w w:val="105"/>
                <w:sz w:val="20"/>
                <w:szCs w:val="20"/>
                <w:rPrChange w:id="2572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  <w:t>Time-scale</w:t>
            </w:r>
          </w:p>
        </w:tc>
        <w:tc>
          <w:tcPr>
            <w:tcW w:w="1559" w:type="dxa"/>
            <w:tcPrChange w:id="2573" w:author="Helene Marsh [2]" w:date="2022-04-25T12:13:00Z">
              <w:tcPr>
                <w:tcW w:w="1559" w:type="dxa"/>
              </w:tcPr>
            </w:tcPrChange>
          </w:tcPr>
          <w:p w14:paraId="46757EDA" w14:textId="50160D6F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b/>
                <w:w w:val="105"/>
                <w:sz w:val="20"/>
                <w:szCs w:val="20"/>
                <w:rPrChange w:id="2574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w w:val="105"/>
                <w:sz w:val="20"/>
                <w:szCs w:val="20"/>
                <w:rPrChange w:id="2575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  <w:t xml:space="preserve">Organizations </w:t>
            </w:r>
          </w:p>
        </w:tc>
        <w:tc>
          <w:tcPr>
            <w:tcW w:w="1276" w:type="dxa"/>
            <w:tcPrChange w:id="2576" w:author="Helene Marsh [2]" w:date="2022-04-25T12:13:00Z">
              <w:tcPr>
                <w:tcW w:w="1276" w:type="dxa"/>
              </w:tcPr>
            </w:tcPrChange>
          </w:tcPr>
          <w:p w14:paraId="2490445E" w14:textId="790E3B14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b/>
                <w:w w:val="105"/>
                <w:sz w:val="20"/>
                <w:szCs w:val="20"/>
                <w:rPrChange w:id="2577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w w:val="105"/>
                <w:sz w:val="20"/>
                <w:szCs w:val="20"/>
                <w:rPrChange w:id="2578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  <w:t xml:space="preserve">Target </w:t>
            </w:r>
          </w:p>
        </w:tc>
        <w:tc>
          <w:tcPr>
            <w:tcW w:w="6811" w:type="dxa"/>
            <w:tcPrChange w:id="2579" w:author="Helene Marsh [2]" w:date="2022-04-25T12:13:00Z">
              <w:tcPr>
                <w:tcW w:w="6811" w:type="dxa"/>
              </w:tcPr>
            </w:tcPrChange>
          </w:tcPr>
          <w:p w14:paraId="4D9B9573" w14:textId="4C0FFF23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b/>
                <w:w w:val="105"/>
                <w:sz w:val="20"/>
                <w:szCs w:val="20"/>
                <w:rPrChange w:id="2580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w w:val="105"/>
                <w:sz w:val="20"/>
                <w:szCs w:val="20"/>
                <w:rPrChange w:id="2581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  <w:t xml:space="preserve">Examples of specific actions that may be applicable depending on national circumstances </w:t>
            </w:r>
          </w:p>
        </w:tc>
      </w:tr>
      <w:tr w:rsidR="006E4665" w:rsidRPr="00906645" w14:paraId="56B7F4C2" w14:textId="27ADC580" w:rsidTr="00755E23">
        <w:trPr>
          <w:trHeight w:val="862"/>
        </w:trPr>
        <w:tc>
          <w:tcPr>
            <w:tcW w:w="1708" w:type="dxa"/>
          </w:tcPr>
          <w:p w14:paraId="487F0BA3" w14:textId="24ECD4C1" w:rsidR="006E4665" w:rsidRPr="00906645" w:rsidRDefault="006E466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2582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58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3.1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2584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58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Identify and map areas of important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2586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58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dugong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2588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58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habitat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2590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del w:id="2591" w:author="Helene Marsh [2]" w:date="2022-04-25T13:24:00Z">
              <w:r w:rsidRPr="00906645" w:rsidDel="00BD4EC5">
                <w:rPr>
                  <w:rFonts w:ascii="Arial" w:hAnsi="Arial" w:cs="Arial"/>
                  <w:w w:val="105"/>
                  <w:sz w:val="20"/>
                  <w:szCs w:val="20"/>
                  <w:rPrChange w:id="2592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such</w:delText>
              </w:r>
              <w:r w:rsidRPr="00906645" w:rsidDel="00BD4EC5">
                <w:rPr>
                  <w:rFonts w:ascii="Arial" w:hAnsi="Arial" w:cs="Arial"/>
                  <w:spacing w:val="-5"/>
                  <w:w w:val="105"/>
                  <w:sz w:val="20"/>
                  <w:szCs w:val="20"/>
                  <w:rPrChange w:id="2593" w:author="Helene Marsh" w:date="2022-04-30T11:58:00Z">
                    <w:rPr>
                      <w:rFonts w:ascii="Arial Narrow" w:hAnsi="Arial Narrow"/>
                      <w:spacing w:val="-5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BD4EC5">
                <w:rPr>
                  <w:rFonts w:ascii="Arial" w:hAnsi="Arial" w:cs="Arial"/>
                  <w:w w:val="105"/>
                  <w:sz w:val="20"/>
                  <w:szCs w:val="20"/>
                  <w:rPrChange w:id="2594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as</w:delText>
              </w:r>
              <w:r w:rsidRPr="00906645" w:rsidDel="00BD4EC5">
                <w:rPr>
                  <w:rFonts w:ascii="Arial" w:hAnsi="Arial" w:cs="Arial"/>
                  <w:spacing w:val="-5"/>
                  <w:w w:val="105"/>
                  <w:sz w:val="20"/>
                  <w:szCs w:val="20"/>
                  <w:rPrChange w:id="2595" w:author="Helene Marsh" w:date="2022-04-30T11:58:00Z">
                    <w:rPr>
                      <w:rFonts w:ascii="Arial Narrow" w:hAnsi="Arial Narrow"/>
                      <w:spacing w:val="-5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BD4EC5">
                <w:rPr>
                  <w:rFonts w:ascii="Arial" w:hAnsi="Arial" w:cs="Arial"/>
                  <w:w w:val="105"/>
                  <w:sz w:val="20"/>
                  <w:szCs w:val="20"/>
                  <w:rPrChange w:id="2596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sea</w:delText>
              </w:r>
              <w:r w:rsidRPr="00906645" w:rsidDel="00BD4EC5">
                <w:rPr>
                  <w:rFonts w:ascii="Arial" w:hAnsi="Arial" w:cs="Arial"/>
                  <w:spacing w:val="-2"/>
                  <w:w w:val="105"/>
                  <w:sz w:val="20"/>
                  <w:szCs w:val="20"/>
                  <w:rPrChange w:id="2597" w:author="Helene Marsh" w:date="2022-04-30T11:58:00Z">
                    <w:rPr>
                      <w:rFonts w:ascii="Arial Narrow" w:hAnsi="Arial Narrow"/>
                      <w:spacing w:val="-2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BD4EC5">
                <w:rPr>
                  <w:rFonts w:ascii="Arial" w:hAnsi="Arial" w:cs="Arial"/>
                  <w:w w:val="105"/>
                  <w:sz w:val="20"/>
                  <w:szCs w:val="20"/>
                  <w:rPrChange w:id="2598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grass</w:delText>
              </w:r>
              <w:r w:rsidRPr="00906645" w:rsidDel="00BD4EC5">
                <w:rPr>
                  <w:rFonts w:ascii="Arial" w:hAnsi="Arial" w:cs="Arial"/>
                  <w:spacing w:val="-5"/>
                  <w:w w:val="105"/>
                  <w:sz w:val="20"/>
                  <w:szCs w:val="20"/>
                  <w:rPrChange w:id="2599" w:author="Helene Marsh" w:date="2022-04-30T11:58:00Z">
                    <w:rPr>
                      <w:rFonts w:ascii="Arial Narrow" w:hAnsi="Arial Narrow"/>
                      <w:spacing w:val="-5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BD4EC5">
                <w:rPr>
                  <w:rFonts w:ascii="Arial" w:hAnsi="Arial" w:cs="Arial"/>
                  <w:w w:val="105"/>
                  <w:sz w:val="20"/>
                  <w:szCs w:val="20"/>
                  <w:rPrChange w:id="2600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bed</w:delText>
              </w:r>
            </w:del>
            <w:ins w:id="2601" w:author="Helene Marsh" w:date="2022-04-30T14:47:00Z">
              <w:r w:rsidR="00C22C1F">
                <w:rPr>
                  <w:rFonts w:ascii="Arial" w:hAnsi="Arial" w:cs="Arial"/>
                  <w:w w:val="105"/>
                  <w:sz w:val="20"/>
                  <w:szCs w:val="20"/>
                </w:rPr>
                <w:t xml:space="preserve">, and </w:t>
              </w:r>
            </w:ins>
            <w:del w:id="2602" w:author="Helene Marsh [2]" w:date="2022-04-25T13:24:00Z">
              <w:r w:rsidRPr="00906645" w:rsidDel="00BD4EC5">
                <w:rPr>
                  <w:rFonts w:ascii="Arial" w:hAnsi="Arial" w:cs="Arial"/>
                  <w:w w:val="105"/>
                  <w:sz w:val="20"/>
                  <w:szCs w:val="20"/>
                  <w:rPrChange w:id="2603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s</w:delText>
              </w:r>
            </w:del>
            <w:ins w:id="2604" w:author="Mélanie Hamel" w:date="2022-04-28T15:24:00Z">
              <w:del w:id="2605" w:author="Helene Marsh" w:date="2022-04-30T14:47:00Z">
                <w:r w:rsidR="001575EA" w:rsidRPr="00906645" w:rsidDel="00C22C1F">
                  <w:rPr>
                    <w:rFonts w:ascii="Arial" w:hAnsi="Arial" w:cs="Arial"/>
                    <w:w w:val="105"/>
                    <w:sz w:val="20"/>
                    <w:szCs w:val="20"/>
                    <w:rPrChange w:id="2606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>,</w:delText>
                </w:r>
              </w:del>
            </w:ins>
            <w:ins w:id="2607" w:author="Mélanie Hamel" w:date="2022-04-28T15:23:00Z">
              <w:del w:id="2608" w:author="Helene Marsh" w:date="2022-04-30T14:47:00Z">
                <w:r w:rsidR="001575EA" w:rsidRPr="00906645" w:rsidDel="00C22C1F">
                  <w:rPr>
                    <w:rFonts w:ascii="Arial" w:hAnsi="Arial" w:cs="Arial"/>
                    <w:w w:val="105"/>
                    <w:sz w:val="20"/>
                    <w:szCs w:val="20"/>
                    <w:rPrChange w:id="2609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</w:del>
            </w:ins>
            <w:ins w:id="2610" w:author="Mélanie Hamel" w:date="2022-04-28T15:56:00Z">
              <w:r w:rsidR="00FC01FD" w:rsidRPr="00906645">
                <w:rPr>
                  <w:rFonts w:ascii="Arial" w:hAnsi="Arial" w:cs="Arial"/>
                  <w:w w:val="105"/>
                  <w:sz w:val="20"/>
                  <w:szCs w:val="20"/>
                  <w:rPrChange w:id="2611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identify</w:t>
              </w:r>
            </w:ins>
            <w:ins w:id="2612" w:author="Mélanie Hamel" w:date="2022-04-28T15:23:00Z">
              <w:r w:rsidR="001575EA" w:rsidRPr="00906645">
                <w:rPr>
                  <w:rFonts w:ascii="Arial" w:hAnsi="Arial" w:cs="Arial"/>
                  <w:w w:val="105"/>
                  <w:sz w:val="20"/>
                  <w:szCs w:val="20"/>
                  <w:rPrChange w:id="2613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 threats to </w:t>
              </w:r>
            </w:ins>
            <w:ins w:id="2614" w:author="Mélanie Hamel" w:date="2022-04-28T15:24:00Z">
              <w:r w:rsidR="001575EA" w:rsidRPr="00906645">
                <w:rPr>
                  <w:rFonts w:ascii="Arial" w:hAnsi="Arial" w:cs="Arial"/>
                  <w:w w:val="105"/>
                  <w:sz w:val="20"/>
                  <w:szCs w:val="20"/>
                  <w:rPrChange w:id="2615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those</w:t>
              </w:r>
            </w:ins>
            <w:ins w:id="2616" w:author="Mélanie Hamel" w:date="2022-04-28T15:23:00Z">
              <w:r w:rsidR="001575EA" w:rsidRPr="00906645">
                <w:rPr>
                  <w:rFonts w:ascii="Arial" w:hAnsi="Arial" w:cs="Arial"/>
                  <w:w w:val="105"/>
                  <w:sz w:val="20"/>
                  <w:szCs w:val="20"/>
                  <w:rPrChange w:id="2617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 habitats</w:t>
              </w:r>
            </w:ins>
            <w:ins w:id="2618" w:author="Mélanie Hamel" w:date="2022-04-28T15:25:00Z">
              <w:r w:rsidR="001575EA" w:rsidRPr="00906645">
                <w:rPr>
                  <w:rFonts w:ascii="Arial" w:hAnsi="Arial" w:cs="Arial"/>
                  <w:w w:val="105"/>
                  <w:sz w:val="20"/>
                  <w:szCs w:val="20"/>
                  <w:rPrChange w:id="2619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 (including climate change)</w:t>
              </w:r>
            </w:ins>
          </w:p>
        </w:tc>
        <w:tc>
          <w:tcPr>
            <w:tcW w:w="1418" w:type="dxa"/>
          </w:tcPr>
          <w:p w14:paraId="4CEE3E09" w14:textId="77777777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2620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62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High</w:t>
            </w:r>
          </w:p>
        </w:tc>
        <w:tc>
          <w:tcPr>
            <w:tcW w:w="850" w:type="dxa"/>
          </w:tcPr>
          <w:p w14:paraId="6ACEC698" w14:textId="3431B453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2622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62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Immed</w:t>
            </w:r>
            <w:ins w:id="2624" w:author="Helene Marsh" w:date="2022-04-30T11:39:00Z">
              <w:r w:rsidR="004D071D" w:rsidRPr="00906645">
                <w:rPr>
                  <w:rFonts w:ascii="Arial" w:hAnsi="Arial" w:cs="Arial"/>
                  <w:w w:val="105"/>
                  <w:sz w:val="20"/>
                  <w:szCs w:val="20"/>
                </w:rPr>
                <w:t>-</w:t>
              </w:r>
            </w:ins>
            <w:r w:rsidRPr="00906645">
              <w:rPr>
                <w:rFonts w:ascii="Arial" w:hAnsi="Arial" w:cs="Arial"/>
                <w:w w:val="105"/>
                <w:sz w:val="20"/>
                <w:szCs w:val="20"/>
                <w:rPrChange w:id="262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iate</w:t>
            </w:r>
          </w:p>
        </w:tc>
        <w:tc>
          <w:tcPr>
            <w:tcW w:w="1559" w:type="dxa"/>
          </w:tcPr>
          <w:p w14:paraId="19A5A191" w14:textId="0066FD7A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2626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62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Relevant government agencies,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2628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2629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>intergovern</w:t>
            </w:r>
            <w:del w:id="2630" w:author="Helene Marsh [2]" w:date="2022-04-25T13:23:00Z">
              <w:r w:rsidR="000C4B7E" w:rsidRPr="00906645" w:rsidDel="00BD4EC5">
                <w:rPr>
                  <w:rFonts w:ascii="Arial" w:hAnsi="Arial" w:cs="Arial"/>
                  <w:spacing w:val="-1"/>
                  <w:w w:val="105"/>
                  <w:sz w:val="20"/>
                  <w:szCs w:val="20"/>
                  <w:rPrChange w:id="2631" w:author="Helene Marsh" w:date="2022-04-30T11:58:00Z">
                    <w:rPr>
                      <w:rFonts w:ascii="Arial Narrow" w:hAnsi="Arial Narrow"/>
                      <w:spacing w:val="-1"/>
                      <w:w w:val="105"/>
                      <w:sz w:val="20"/>
                      <w:szCs w:val="20"/>
                    </w:rPr>
                  </w:rPrChange>
                </w:rPr>
                <w:delText>-</w:delText>
              </w:r>
            </w:del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2632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>ment</w:t>
            </w:r>
            <w:ins w:id="2633" w:author="Helene Marsh" w:date="2022-05-01T10:28:00Z">
              <w:r w:rsidR="000E5ADC">
                <w:rPr>
                  <w:rFonts w:ascii="Arial" w:hAnsi="Arial" w:cs="Arial"/>
                  <w:spacing w:val="-1"/>
                  <w:w w:val="105"/>
                  <w:sz w:val="20"/>
                  <w:szCs w:val="20"/>
                </w:rPr>
                <w:t>-</w:t>
              </w:r>
            </w:ins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2634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>al</w:t>
            </w:r>
            <w:r w:rsidRPr="00906645">
              <w:rPr>
                <w:rFonts w:ascii="Arial" w:hAnsi="Arial" w:cs="Arial"/>
                <w:spacing w:val="-11"/>
                <w:w w:val="105"/>
                <w:sz w:val="20"/>
                <w:szCs w:val="20"/>
                <w:rPrChange w:id="2635" w:author="Helene Marsh" w:date="2022-04-30T11:58:00Z">
                  <w:rPr>
                    <w:rFonts w:ascii="Arial Narrow" w:hAnsi="Arial Narrow"/>
                    <w:spacing w:val="-1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63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2637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63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non-governmental</w:t>
            </w:r>
            <w:r w:rsidRPr="00906645">
              <w:rPr>
                <w:rFonts w:ascii="Arial" w:hAnsi="Arial" w:cs="Arial"/>
                <w:spacing w:val="-44"/>
                <w:w w:val="105"/>
                <w:sz w:val="20"/>
                <w:szCs w:val="20"/>
                <w:rPrChange w:id="2639" w:author="Helene Marsh" w:date="2022-04-30T11:58:00Z">
                  <w:rPr>
                    <w:rFonts w:ascii="Arial Narrow" w:hAnsi="Arial Narrow"/>
                    <w:spacing w:val="-4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64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organizations,</w:t>
            </w:r>
            <w:r w:rsidRPr="00906645">
              <w:rPr>
                <w:rFonts w:ascii="Arial" w:hAnsi="Arial" w:cs="Arial"/>
                <w:spacing w:val="-4"/>
                <w:w w:val="105"/>
                <w:sz w:val="20"/>
                <w:szCs w:val="20"/>
                <w:rPrChange w:id="2641" w:author="Helene Marsh" w:date="2022-04-30T11:58:00Z">
                  <w:rPr>
                    <w:rFonts w:ascii="Arial Narrow" w:hAnsi="Arial Narrow"/>
                    <w:spacing w:val="-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64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universities</w:t>
            </w:r>
            <w:r w:rsidRPr="00906645">
              <w:rPr>
                <w:rFonts w:ascii="Arial" w:hAnsi="Arial" w:cs="Arial"/>
                <w:spacing w:val="-5"/>
                <w:w w:val="105"/>
                <w:sz w:val="20"/>
                <w:szCs w:val="20"/>
                <w:rPrChange w:id="2643" w:author="Helene Marsh" w:date="2022-04-30T11:58:00Z">
                  <w:rPr>
                    <w:rFonts w:ascii="Arial Narrow" w:hAnsi="Arial Narrow"/>
                    <w:spacing w:val="-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64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3"/>
                <w:w w:val="105"/>
                <w:sz w:val="20"/>
                <w:szCs w:val="20"/>
                <w:rPrChange w:id="2645" w:author="Helene Marsh" w:date="2022-04-30T11:58:00Z">
                  <w:rPr>
                    <w:rFonts w:ascii="Arial Narrow" w:hAnsi="Arial Narrow"/>
                    <w:spacing w:val="-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64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research</w:t>
            </w:r>
          </w:p>
          <w:p w14:paraId="02340455" w14:textId="4053465E" w:rsidR="006E4665" w:rsidRPr="00906645" w:rsidRDefault="006E466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2647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64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institutions,</w:t>
            </w:r>
            <w:r w:rsidRPr="00906645">
              <w:rPr>
                <w:rFonts w:ascii="Arial" w:hAnsi="Arial" w:cs="Arial"/>
                <w:spacing w:val="-5"/>
                <w:w w:val="105"/>
                <w:sz w:val="20"/>
                <w:szCs w:val="20"/>
                <w:rPrChange w:id="2649" w:author="Helene Marsh" w:date="2022-04-30T11:58:00Z">
                  <w:rPr>
                    <w:rFonts w:ascii="Arial Narrow" w:hAnsi="Arial Narrow"/>
                    <w:spacing w:val="-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del w:id="2650" w:author="Helene Marsh [2]" w:date="2022-04-27T14:30:00Z">
              <w:r w:rsidRPr="00906645" w:rsidDel="00E916BF">
                <w:rPr>
                  <w:rFonts w:ascii="Arial" w:hAnsi="Arial" w:cs="Arial"/>
                  <w:w w:val="105"/>
                  <w:sz w:val="20"/>
                  <w:szCs w:val="20"/>
                  <w:rPrChange w:id="2651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scientists</w:delText>
              </w:r>
              <w:r w:rsidRPr="00906645" w:rsidDel="00E916BF">
                <w:rPr>
                  <w:rFonts w:ascii="Arial" w:hAnsi="Arial" w:cs="Arial"/>
                  <w:spacing w:val="-7"/>
                  <w:w w:val="105"/>
                  <w:sz w:val="20"/>
                  <w:szCs w:val="20"/>
                  <w:rPrChange w:id="2652" w:author="Helene Marsh" w:date="2022-04-30T11:58:00Z">
                    <w:rPr>
                      <w:rFonts w:ascii="Arial Narrow" w:hAnsi="Arial Narrow"/>
                      <w:spacing w:val="-7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del w:id="2653" w:author="Helene Marsh" w:date="2022-04-30T11:39:00Z">
              <w:r w:rsidRPr="00906645" w:rsidDel="004D071D">
                <w:rPr>
                  <w:rFonts w:ascii="Arial" w:hAnsi="Arial" w:cs="Arial"/>
                  <w:w w:val="105"/>
                  <w:sz w:val="20"/>
                  <w:szCs w:val="20"/>
                  <w:rPrChange w:id="2654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and</w:delText>
              </w:r>
            </w:del>
            <w:r w:rsidRPr="00906645">
              <w:rPr>
                <w:rFonts w:ascii="Arial" w:hAnsi="Arial" w:cs="Arial"/>
                <w:spacing w:val="-9"/>
                <w:w w:val="105"/>
                <w:sz w:val="20"/>
                <w:szCs w:val="20"/>
                <w:rPrChange w:id="2655" w:author="Helene Marsh" w:date="2022-04-30T11:58:00Z">
                  <w:rPr>
                    <w:rFonts w:ascii="Arial Narrow" w:hAnsi="Arial Narrow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65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researchers</w:t>
            </w:r>
            <w:ins w:id="2657" w:author="Helene Marsh" w:date="2022-04-30T11:39:00Z">
              <w:r w:rsidR="004D071D" w:rsidRPr="00906645">
                <w:rPr>
                  <w:rFonts w:ascii="Arial" w:hAnsi="Arial" w:cs="Arial"/>
                  <w:w w:val="105"/>
                  <w:sz w:val="20"/>
                  <w:szCs w:val="20"/>
                </w:rPr>
                <w:t xml:space="preserve"> and local communities </w:t>
              </w:r>
            </w:ins>
          </w:p>
        </w:tc>
        <w:tc>
          <w:tcPr>
            <w:tcW w:w="1276" w:type="dxa"/>
          </w:tcPr>
          <w:p w14:paraId="2096DD63" w14:textId="249F9A92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2658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65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Important</w:t>
            </w:r>
            <w:r w:rsidRPr="00906645">
              <w:rPr>
                <w:rFonts w:ascii="Arial" w:hAnsi="Arial" w:cs="Arial"/>
                <w:spacing w:val="-8"/>
                <w:w w:val="105"/>
                <w:sz w:val="20"/>
                <w:szCs w:val="20"/>
                <w:rPrChange w:id="2660" w:author="Helene Marsh" w:date="2022-04-30T11:58:00Z">
                  <w:rPr>
                    <w:rFonts w:ascii="Arial Narrow" w:hAnsi="Arial Narrow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66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dugong</w:t>
            </w:r>
            <w:r w:rsidRPr="00906645">
              <w:rPr>
                <w:rFonts w:ascii="Arial" w:hAnsi="Arial" w:cs="Arial"/>
                <w:spacing w:val="-9"/>
                <w:w w:val="105"/>
                <w:sz w:val="20"/>
                <w:szCs w:val="20"/>
                <w:rPrChange w:id="2662" w:author="Helene Marsh" w:date="2022-04-30T11:58:00Z">
                  <w:rPr>
                    <w:rFonts w:ascii="Arial Narrow" w:hAnsi="Arial Narrow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66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habitat</w:t>
            </w:r>
            <w:r w:rsidRPr="00906645">
              <w:rPr>
                <w:rFonts w:ascii="Arial" w:hAnsi="Arial" w:cs="Arial"/>
                <w:spacing w:val="-8"/>
                <w:w w:val="105"/>
                <w:sz w:val="20"/>
                <w:szCs w:val="20"/>
                <w:rPrChange w:id="2664" w:author="Helene Marsh" w:date="2022-04-30T11:58:00Z">
                  <w:rPr>
                    <w:rFonts w:ascii="Arial Narrow" w:hAnsi="Arial Narrow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66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identified</w:t>
            </w:r>
            <w:r w:rsidRPr="00906645">
              <w:rPr>
                <w:rFonts w:ascii="Arial" w:hAnsi="Arial" w:cs="Arial"/>
                <w:spacing w:val="-10"/>
                <w:w w:val="105"/>
                <w:sz w:val="20"/>
                <w:szCs w:val="20"/>
                <w:rPrChange w:id="2666" w:author="Helene Marsh" w:date="2022-04-30T11:58:00Z">
                  <w:rPr>
                    <w:rFonts w:ascii="Arial Narrow" w:hAnsi="Arial Narrow"/>
                    <w:spacing w:val="-10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66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44"/>
                <w:w w:val="105"/>
                <w:sz w:val="20"/>
                <w:szCs w:val="20"/>
                <w:rPrChange w:id="2668" w:author="Helene Marsh" w:date="2022-04-30T11:58:00Z">
                  <w:rPr>
                    <w:rFonts w:ascii="Arial Narrow" w:hAnsi="Arial Narrow"/>
                    <w:spacing w:val="-4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66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mapped</w:t>
            </w:r>
            <w:ins w:id="2670" w:author="Mélanie Hamel" w:date="2022-04-28T16:02:00Z">
              <w:r w:rsidR="00F83BAB" w:rsidRPr="00906645">
                <w:rPr>
                  <w:rFonts w:ascii="Arial" w:hAnsi="Arial" w:cs="Arial"/>
                  <w:w w:val="105"/>
                  <w:sz w:val="20"/>
                  <w:szCs w:val="20"/>
                  <w:rPrChange w:id="2671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, </w:t>
              </w:r>
            </w:ins>
            <w:ins w:id="2672" w:author="Mélanie Hamel" w:date="2022-04-28T16:03:00Z">
              <w:r w:rsidR="00F83BAB" w:rsidRPr="00906645">
                <w:rPr>
                  <w:rFonts w:ascii="Arial" w:hAnsi="Arial" w:cs="Arial"/>
                  <w:w w:val="105"/>
                  <w:sz w:val="20"/>
                  <w:szCs w:val="20"/>
                  <w:rPrChange w:id="2673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threats and </w:t>
              </w:r>
            </w:ins>
            <w:ins w:id="2674" w:author="Mélanie Hamel" w:date="2022-04-28T16:02:00Z">
              <w:r w:rsidR="00F83BAB" w:rsidRPr="00906645">
                <w:rPr>
                  <w:rFonts w:ascii="Arial" w:hAnsi="Arial" w:cs="Arial"/>
                  <w:w w:val="105"/>
                  <w:sz w:val="20"/>
                  <w:szCs w:val="20"/>
                  <w:rPrChange w:id="2675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habitats</w:t>
              </w:r>
              <w:r w:rsidR="00F83BAB" w:rsidRPr="00906645">
                <w:rPr>
                  <w:rFonts w:ascii="Arial" w:hAnsi="Arial" w:cs="Arial"/>
                  <w:spacing w:val="-7"/>
                  <w:w w:val="105"/>
                  <w:sz w:val="20"/>
                  <w:szCs w:val="20"/>
                  <w:rPrChange w:id="2676" w:author="Helene Marsh" w:date="2022-04-30T11:58:00Z">
                    <w:rPr>
                      <w:rFonts w:ascii="Arial Narrow" w:hAnsi="Arial Narrow"/>
                      <w:spacing w:val="-7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  <w:r w:rsidR="00F83BAB" w:rsidRPr="00906645">
                <w:rPr>
                  <w:rFonts w:ascii="Arial" w:hAnsi="Arial" w:cs="Arial"/>
                  <w:w w:val="105"/>
                  <w:sz w:val="20"/>
                  <w:szCs w:val="20"/>
                  <w:rPrChange w:id="2677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at</w:t>
              </w:r>
              <w:r w:rsidR="00F83BAB" w:rsidRPr="00906645">
                <w:rPr>
                  <w:rFonts w:ascii="Arial" w:hAnsi="Arial" w:cs="Arial"/>
                  <w:spacing w:val="-3"/>
                  <w:w w:val="105"/>
                  <w:sz w:val="20"/>
                  <w:szCs w:val="20"/>
                  <w:rPrChange w:id="2678" w:author="Helene Marsh" w:date="2022-04-30T11:58:00Z">
                    <w:rPr>
                      <w:rFonts w:ascii="Arial Narrow" w:hAnsi="Arial Narrow"/>
                      <w:spacing w:val="-3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  <w:r w:rsidR="00F83BAB" w:rsidRPr="00906645">
                <w:rPr>
                  <w:rFonts w:ascii="Arial" w:hAnsi="Arial" w:cs="Arial"/>
                  <w:w w:val="105"/>
                  <w:sz w:val="20"/>
                  <w:szCs w:val="20"/>
                  <w:rPrChange w:id="2679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risk</w:t>
              </w:r>
              <w:r w:rsidR="00F83BAB" w:rsidRPr="00906645">
                <w:rPr>
                  <w:rFonts w:ascii="Arial" w:hAnsi="Arial" w:cs="Arial"/>
                  <w:spacing w:val="-8"/>
                  <w:w w:val="105"/>
                  <w:sz w:val="20"/>
                  <w:szCs w:val="20"/>
                  <w:rPrChange w:id="2680" w:author="Helene Marsh" w:date="2022-04-30T11:58:00Z">
                    <w:rPr>
                      <w:rFonts w:ascii="Arial Narrow" w:hAnsi="Arial Narrow"/>
                      <w:spacing w:val="-8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  <w:r w:rsidR="00F83BAB" w:rsidRPr="00906645">
                <w:rPr>
                  <w:rFonts w:ascii="Arial" w:hAnsi="Arial" w:cs="Arial"/>
                  <w:w w:val="105"/>
                  <w:sz w:val="20"/>
                  <w:szCs w:val="20"/>
                  <w:rPrChange w:id="2681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are</w:t>
              </w:r>
              <w:r w:rsidR="00F83BAB" w:rsidRPr="00906645">
                <w:rPr>
                  <w:rFonts w:ascii="Arial" w:hAnsi="Arial" w:cs="Arial"/>
                  <w:spacing w:val="-3"/>
                  <w:w w:val="105"/>
                  <w:sz w:val="20"/>
                  <w:szCs w:val="20"/>
                  <w:rPrChange w:id="2682" w:author="Helene Marsh" w:date="2022-04-30T11:58:00Z">
                    <w:rPr>
                      <w:rFonts w:ascii="Arial Narrow" w:hAnsi="Arial Narrow"/>
                      <w:spacing w:val="-3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  <w:r w:rsidR="00F83BAB" w:rsidRPr="00906645">
                <w:rPr>
                  <w:rFonts w:ascii="Arial" w:hAnsi="Arial" w:cs="Arial"/>
                  <w:w w:val="105"/>
                  <w:sz w:val="20"/>
                  <w:szCs w:val="20"/>
                  <w:rPrChange w:id="2683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assessed</w:t>
              </w:r>
            </w:ins>
            <w:ins w:id="2684" w:author="Helene Marsh" w:date="2022-04-30T11:40:00Z">
              <w:r w:rsidR="004D071D" w:rsidRPr="00906645">
                <w:rPr>
                  <w:rFonts w:ascii="Arial" w:hAnsi="Arial" w:cs="Arial"/>
                  <w:w w:val="105"/>
                  <w:sz w:val="20"/>
                  <w:szCs w:val="20"/>
                </w:rPr>
                <w:t xml:space="preserve"> using vulnerability assessments </w:t>
              </w:r>
            </w:ins>
          </w:p>
        </w:tc>
        <w:tc>
          <w:tcPr>
            <w:tcW w:w="6811" w:type="dxa"/>
          </w:tcPr>
          <w:p w14:paraId="75590FAD" w14:textId="0E7EC7F9" w:rsidR="001575EA" w:rsidRPr="00906645" w:rsidRDefault="006E4665" w:rsidP="001575EA">
            <w:pPr>
              <w:pStyle w:val="BodyText"/>
              <w:numPr>
                <w:ilvl w:val="0"/>
                <w:numId w:val="43"/>
              </w:numPr>
              <w:ind w:left="340" w:hanging="340"/>
              <w:rPr>
                <w:ins w:id="2685" w:author="Mélanie Hamel" w:date="2022-04-28T15:27:00Z"/>
                <w:rFonts w:ascii="Arial" w:hAnsi="Arial" w:cs="Arial"/>
                <w:sz w:val="20"/>
                <w:szCs w:val="20"/>
                <w:rPrChange w:id="2686" w:author="Helene Marsh" w:date="2022-04-30T11:58:00Z">
                  <w:rPr>
                    <w:ins w:id="2687" w:author="Mélanie Hamel" w:date="2022-04-28T15:27:00Z"/>
                    <w:rFonts w:ascii="Arial Narrow" w:hAnsi="Arial Narrow"/>
                    <w:spacing w:val="-2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sz w:val="20"/>
                <w:szCs w:val="20"/>
                <w:rPrChange w:id="2688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Identify</w:t>
            </w:r>
            <w:r w:rsidRPr="00906645">
              <w:rPr>
                <w:rFonts w:ascii="Arial" w:hAnsi="Arial" w:cs="Arial"/>
                <w:spacing w:val="9"/>
                <w:sz w:val="20"/>
                <w:szCs w:val="20"/>
                <w:rPrChange w:id="2689" w:author="Helene Marsh" w:date="2022-04-30T11:58:00Z">
                  <w:rPr>
                    <w:rFonts w:ascii="Arial Narrow" w:hAnsi="Arial Narrow"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2690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6"/>
                <w:sz w:val="20"/>
                <w:szCs w:val="20"/>
                <w:rPrChange w:id="2691" w:author="Helene Marsh" w:date="2022-04-30T11:58:00Z">
                  <w:rPr>
                    <w:rFonts w:ascii="Arial Narrow" w:hAnsi="Arial Narrow"/>
                    <w:spacing w:val="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2692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map</w:t>
            </w:r>
            <w:r w:rsidRPr="00906645">
              <w:rPr>
                <w:rFonts w:ascii="Arial" w:hAnsi="Arial" w:cs="Arial"/>
                <w:spacing w:val="9"/>
                <w:sz w:val="20"/>
                <w:szCs w:val="20"/>
                <w:rPrChange w:id="2693" w:author="Helene Marsh" w:date="2022-04-30T11:58:00Z">
                  <w:rPr>
                    <w:rFonts w:ascii="Arial Narrow" w:hAnsi="Arial Narrow"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2694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areas</w:t>
            </w:r>
            <w:r w:rsidRPr="00906645">
              <w:rPr>
                <w:rFonts w:ascii="Arial" w:hAnsi="Arial" w:cs="Arial"/>
                <w:spacing w:val="10"/>
                <w:sz w:val="20"/>
                <w:szCs w:val="20"/>
                <w:rPrChange w:id="2695" w:author="Helene Marsh" w:date="2022-04-30T11:58:00Z">
                  <w:rPr>
                    <w:rFonts w:ascii="Arial Narrow" w:hAnsi="Arial Narrow"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2696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of</w:t>
            </w:r>
            <w:r w:rsidRPr="00906645">
              <w:rPr>
                <w:rFonts w:ascii="Arial" w:hAnsi="Arial" w:cs="Arial"/>
                <w:spacing w:val="9"/>
                <w:sz w:val="20"/>
                <w:szCs w:val="20"/>
                <w:rPrChange w:id="2697" w:author="Helene Marsh" w:date="2022-04-30T11:58:00Z">
                  <w:rPr>
                    <w:rFonts w:ascii="Arial Narrow" w:hAnsi="Arial Narrow"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del w:id="2698" w:author="Helene Marsh [2]" w:date="2022-04-25T13:24:00Z">
              <w:r w:rsidRPr="00906645" w:rsidDel="00BD4EC5">
                <w:rPr>
                  <w:rFonts w:ascii="Arial" w:hAnsi="Arial" w:cs="Arial"/>
                  <w:sz w:val="20"/>
                  <w:szCs w:val="20"/>
                  <w:rPrChange w:id="2699" w:author="Helene Marsh" w:date="2022-04-30T11:58:00Z">
                    <w:rPr>
                      <w:rFonts w:ascii="Arial Narrow" w:hAnsi="Arial Narrow"/>
                      <w:sz w:val="20"/>
                      <w:szCs w:val="20"/>
                    </w:rPr>
                  </w:rPrChange>
                </w:rPr>
                <w:delText>critical</w:delText>
              </w:r>
              <w:r w:rsidRPr="00906645" w:rsidDel="00BD4EC5">
                <w:rPr>
                  <w:rFonts w:ascii="Arial" w:hAnsi="Arial" w:cs="Arial"/>
                  <w:spacing w:val="9"/>
                  <w:sz w:val="20"/>
                  <w:szCs w:val="20"/>
                  <w:rPrChange w:id="2700" w:author="Helene Marsh" w:date="2022-04-30T11:58:00Z">
                    <w:rPr>
                      <w:rFonts w:ascii="Arial Narrow" w:hAnsi="Arial Narrow"/>
                      <w:spacing w:val="9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ins w:id="2701" w:author="Helene Marsh [2]" w:date="2022-04-25T13:24:00Z">
              <w:r w:rsidR="00BD4EC5" w:rsidRPr="00906645">
                <w:rPr>
                  <w:rFonts w:ascii="Arial" w:hAnsi="Arial" w:cs="Arial"/>
                  <w:spacing w:val="9"/>
                  <w:sz w:val="20"/>
                  <w:szCs w:val="20"/>
                  <w:rPrChange w:id="2702" w:author="Helene Marsh" w:date="2022-04-30T11:58:00Z">
                    <w:rPr>
                      <w:rFonts w:ascii="Arial Narrow" w:hAnsi="Arial Narrow"/>
                      <w:spacing w:val="9"/>
                      <w:sz w:val="20"/>
                      <w:szCs w:val="20"/>
                    </w:rPr>
                  </w:rPrChange>
                </w:rPr>
                <w:t xml:space="preserve">important </w:t>
              </w:r>
            </w:ins>
            <w:ins w:id="2703" w:author="Helene Marsh [2]" w:date="2022-04-29T12:26:00Z">
              <w:r w:rsidR="00B851BD" w:rsidRPr="00906645">
                <w:rPr>
                  <w:rFonts w:ascii="Arial" w:hAnsi="Arial" w:cs="Arial"/>
                  <w:spacing w:val="9"/>
                  <w:sz w:val="20"/>
                  <w:szCs w:val="20"/>
                </w:rPr>
                <w:t xml:space="preserve">dugong </w:t>
              </w:r>
            </w:ins>
            <w:r w:rsidRPr="00906645">
              <w:rPr>
                <w:rFonts w:ascii="Arial" w:hAnsi="Arial" w:cs="Arial"/>
                <w:sz w:val="20"/>
                <w:szCs w:val="20"/>
                <w:rPrChange w:id="2704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habitat</w:t>
            </w:r>
            <w:r w:rsidRPr="00906645">
              <w:rPr>
                <w:rFonts w:ascii="Arial" w:hAnsi="Arial" w:cs="Arial"/>
                <w:spacing w:val="8"/>
                <w:sz w:val="20"/>
                <w:szCs w:val="20"/>
                <w:rPrChange w:id="2705" w:author="Helene Marsh" w:date="2022-04-30T11:58:00Z">
                  <w:rPr>
                    <w:rFonts w:ascii="Arial Narrow" w:hAnsi="Arial Narrow"/>
                    <w:spacing w:val="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2706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such</w:t>
            </w:r>
            <w:r w:rsidRPr="00906645">
              <w:rPr>
                <w:rFonts w:ascii="Arial" w:hAnsi="Arial" w:cs="Arial"/>
                <w:spacing w:val="9"/>
                <w:sz w:val="20"/>
                <w:szCs w:val="20"/>
                <w:rPrChange w:id="2707" w:author="Helene Marsh" w:date="2022-04-30T11:58:00Z">
                  <w:rPr>
                    <w:rFonts w:ascii="Arial Narrow" w:hAnsi="Arial Narrow"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2708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as</w:t>
            </w:r>
            <w:r w:rsidRPr="00906645">
              <w:rPr>
                <w:rFonts w:ascii="Arial" w:hAnsi="Arial" w:cs="Arial"/>
                <w:spacing w:val="5"/>
                <w:sz w:val="20"/>
                <w:szCs w:val="20"/>
                <w:rPrChange w:id="2709" w:author="Helene Marsh" w:date="2022-04-30T11:58:00Z">
                  <w:rPr>
                    <w:rFonts w:ascii="Arial Narrow" w:hAnsi="Arial Narrow"/>
                    <w:spacing w:val="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2710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seagrass</w:t>
            </w:r>
            <w:r w:rsidRPr="00906645">
              <w:rPr>
                <w:rFonts w:ascii="Arial" w:hAnsi="Arial" w:cs="Arial"/>
                <w:spacing w:val="7"/>
                <w:sz w:val="20"/>
                <w:szCs w:val="20"/>
                <w:rPrChange w:id="2711" w:author="Helene Marsh" w:date="2022-04-30T11:58:00Z">
                  <w:rPr>
                    <w:rFonts w:ascii="Arial Narrow" w:hAnsi="Arial Narrow"/>
                    <w:spacing w:val="7"/>
                    <w:sz w:val="20"/>
                    <w:szCs w:val="20"/>
                  </w:rPr>
                </w:rPrChange>
              </w:rPr>
              <w:t xml:space="preserve"> </w:t>
            </w:r>
            <w:ins w:id="2712" w:author="Helene Marsh [2]" w:date="2022-04-25T13:52:00Z">
              <w:r w:rsidR="0072483C" w:rsidRPr="00906645">
                <w:rPr>
                  <w:rFonts w:ascii="Arial" w:hAnsi="Arial" w:cs="Arial"/>
                  <w:spacing w:val="7"/>
                  <w:sz w:val="20"/>
                  <w:szCs w:val="20"/>
                  <w:rPrChange w:id="2713" w:author="Helene Marsh" w:date="2022-04-30T11:58:00Z">
                    <w:rPr>
                      <w:rFonts w:ascii="Arial Narrow" w:hAnsi="Arial Narrow"/>
                      <w:spacing w:val="7"/>
                      <w:sz w:val="20"/>
                      <w:szCs w:val="20"/>
                    </w:rPr>
                  </w:rPrChange>
                </w:rPr>
                <w:t>communities,</w:t>
              </w:r>
            </w:ins>
            <w:del w:id="2714" w:author="Helene Marsh [2]" w:date="2022-04-25T13:52:00Z">
              <w:r w:rsidRPr="00906645" w:rsidDel="0072483C">
                <w:rPr>
                  <w:rFonts w:ascii="Arial" w:hAnsi="Arial" w:cs="Arial"/>
                  <w:sz w:val="20"/>
                  <w:szCs w:val="20"/>
                  <w:rPrChange w:id="2715" w:author="Helene Marsh" w:date="2022-04-30T11:58:00Z">
                    <w:rPr>
                      <w:rFonts w:ascii="Arial Narrow" w:hAnsi="Arial Narrow"/>
                      <w:sz w:val="20"/>
                      <w:szCs w:val="20"/>
                    </w:rPr>
                  </w:rPrChange>
                </w:rPr>
                <w:delText>beds</w:delText>
              </w:r>
            </w:del>
            <w:del w:id="2716" w:author="Helene Marsh [2]" w:date="2022-04-25T13:24:00Z">
              <w:r w:rsidRPr="00906645" w:rsidDel="00BD4EC5">
                <w:rPr>
                  <w:rFonts w:ascii="Arial" w:hAnsi="Arial" w:cs="Arial"/>
                  <w:spacing w:val="8"/>
                  <w:sz w:val="20"/>
                  <w:szCs w:val="20"/>
                  <w:rPrChange w:id="2717" w:author="Helene Marsh" w:date="2022-04-30T11:58:00Z">
                    <w:rPr>
                      <w:rFonts w:ascii="Arial Narrow" w:hAnsi="Arial Narrow"/>
                      <w:spacing w:val="8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BD4EC5">
                <w:rPr>
                  <w:rFonts w:ascii="Arial" w:hAnsi="Arial" w:cs="Arial"/>
                  <w:sz w:val="20"/>
                  <w:szCs w:val="20"/>
                  <w:rPrChange w:id="2718" w:author="Helene Marsh" w:date="2022-04-30T11:58:00Z">
                    <w:rPr>
                      <w:rFonts w:ascii="Arial Narrow" w:hAnsi="Arial Narrow"/>
                      <w:sz w:val="20"/>
                      <w:szCs w:val="20"/>
                    </w:rPr>
                  </w:rPrChange>
                </w:rPr>
                <w:delText>and</w:delText>
              </w:r>
              <w:r w:rsidRPr="00906645" w:rsidDel="00BD4EC5">
                <w:rPr>
                  <w:rFonts w:ascii="Arial" w:hAnsi="Arial" w:cs="Arial"/>
                  <w:spacing w:val="6"/>
                  <w:sz w:val="20"/>
                  <w:szCs w:val="20"/>
                  <w:rPrChange w:id="2719" w:author="Helene Marsh" w:date="2022-04-30T11:58:00Z">
                    <w:rPr>
                      <w:rFonts w:ascii="Arial Narrow" w:hAnsi="Arial Narrow"/>
                      <w:spacing w:val="6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BD4EC5">
                <w:rPr>
                  <w:rFonts w:ascii="Arial" w:hAnsi="Arial" w:cs="Arial"/>
                  <w:sz w:val="20"/>
                  <w:szCs w:val="20"/>
                  <w:rPrChange w:id="2720" w:author="Helene Marsh" w:date="2022-04-30T11:58:00Z">
                    <w:rPr>
                      <w:rFonts w:ascii="Arial Narrow" w:hAnsi="Arial Narrow"/>
                      <w:sz w:val="20"/>
                      <w:szCs w:val="20"/>
                    </w:rPr>
                  </w:rPrChange>
                </w:rPr>
                <w:delText>migratory</w:delText>
              </w:r>
              <w:r w:rsidRPr="00906645" w:rsidDel="00BD4EC5">
                <w:rPr>
                  <w:rFonts w:ascii="Arial" w:hAnsi="Arial" w:cs="Arial"/>
                  <w:spacing w:val="6"/>
                  <w:sz w:val="20"/>
                  <w:szCs w:val="20"/>
                  <w:rPrChange w:id="2721" w:author="Helene Marsh" w:date="2022-04-30T11:58:00Z">
                    <w:rPr>
                      <w:rFonts w:ascii="Arial Narrow" w:hAnsi="Arial Narrow"/>
                      <w:spacing w:val="6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BD4EC5">
                <w:rPr>
                  <w:rFonts w:ascii="Arial" w:hAnsi="Arial" w:cs="Arial"/>
                  <w:sz w:val="20"/>
                  <w:szCs w:val="20"/>
                  <w:rPrChange w:id="2722" w:author="Helene Marsh" w:date="2022-04-30T11:58:00Z">
                    <w:rPr>
                      <w:rFonts w:ascii="Arial Narrow" w:hAnsi="Arial Narrow"/>
                      <w:sz w:val="20"/>
                      <w:szCs w:val="20"/>
                    </w:rPr>
                  </w:rPrChange>
                </w:rPr>
                <w:delText>corridors</w:delText>
              </w:r>
            </w:del>
            <w:del w:id="2723" w:author="Helene Marsh [2]" w:date="2022-04-25T13:53:00Z">
              <w:r w:rsidRPr="00906645" w:rsidDel="0072483C">
                <w:rPr>
                  <w:rFonts w:ascii="Arial" w:hAnsi="Arial" w:cs="Arial"/>
                  <w:sz w:val="20"/>
                  <w:szCs w:val="20"/>
                  <w:rPrChange w:id="2724" w:author="Helene Marsh" w:date="2022-04-30T11:58:00Z">
                    <w:rPr>
                      <w:rFonts w:ascii="Arial Narrow" w:hAnsi="Arial Narrow"/>
                      <w:sz w:val="20"/>
                      <w:szCs w:val="20"/>
                    </w:rPr>
                  </w:rPrChange>
                </w:rPr>
                <w:delText>,</w:delText>
              </w:r>
            </w:del>
            <w:r w:rsidRPr="00906645">
              <w:rPr>
                <w:rFonts w:ascii="Arial" w:hAnsi="Arial" w:cs="Arial"/>
                <w:spacing w:val="10"/>
                <w:sz w:val="20"/>
                <w:szCs w:val="20"/>
                <w:rPrChange w:id="2725" w:author="Helene Marsh" w:date="2022-04-30T11:58:00Z">
                  <w:rPr>
                    <w:rFonts w:ascii="Arial Narrow" w:hAnsi="Arial Narrow"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ins w:id="2726" w:author="Helene Marsh [2]" w:date="2022-04-25T13:26:00Z">
              <w:r w:rsidR="00BD4EC5" w:rsidRPr="00906645">
                <w:rPr>
                  <w:rFonts w:ascii="Arial" w:hAnsi="Arial" w:cs="Arial"/>
                  <w:spacing w:val="10"/>
                  <w:sz w:val="20"/>
                  <w:szCs w:val="20"/>
                  <w:rPrChange w:id="2727" w:author="Helene Marsh" w:date="2022-04-30T11:58:00Z">
                    <w:rPr>
                      <w:rFonts w:ascii="Arial Narrow" w:hAnsi="Arial Narrow"/>
                      <w:spacing w:val="10"/>
                      <w:sz w:val="20"/>
                      <w:szCs w:val="20"/>
                    </w:rPr>
                  </w:rPrChange>
                </w:rPr>
                <w:t xml:space="preserve">thermal refuges, </w:t>
              </w:r>
            </w:ins>
            <w:ins w:id="2728" w:author="Helene Marsh [2]" w:date="2022-04-25T13:27:00Z">
              <w:r w:rsidR="00BD4EC5" w:rsidRPr="00906645">
                <w:rPr>
                  <w:rFonts w:ascii="Arial" w:hAnsi="Arial" w:cs="Arial"/>
                  <w:spacing w:val="10"/>
                  <w:sz w:val="20"/>
                  <w:szCs w:val="20"/>
                  <w:rPrChange w:id="2729" w:author="Helene Marsh" w:date="2022-04-30T11:58:00Z">
                    <w:rPr>
                      <w:rFonts w:ascii="Arial Narrow" w:hAnsi="Arial Narrow"/>
                      <w:spacing w:val="10"/>
                      <w:sz w:val="20"/>
                      <w:szCs w:val="20"/>
                    </w:rPr>
                  </w:rPrChange>
                </w:rPr>
                <w:t xml:space="preserve">vocalization hotspots and migratory corridors </w:t>
              </w:r>
            </w:ins>
            <w:r w:rsidRPr="00906645">
              <w:rPr>
                <w:rFonts w:ascii="Arial" w:hAnsi="Arial" w:cs="Arial"/>
                <w:sz w:val="20"/>
                <w:szCs w:val="20"/>
                <w:rPrChange w:id="2730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using</w:t>
            </w:r>
            <w:r w:rsidRPr="00906645">
              <w:rPr>
                <w:rFonts w:ascii="Arial" w:hAnsi="Arial" w:cs="Arial"/>
                <w:spacing w:val="9"/>
                <w:sz w:val="20"/>
                <w:szCs w:val="20"/>
                <w:rPrChange w:id="2731" w:author="Helene Marsh" w:date="2022-04-30T11:58:00Z">
                  <w:rPr>
                    <w:rFonts w:ascii="Arial Narrow" w:hAnsi="Arial Narrow"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2732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rapid</w:t>
            </w:r>
            <w:r w:rsidRPr="00906645">
              <w:rPr>
                <w:rFonts w:ascii="Arial" w:hAnsi="Arial" w:cs="Arial"/>
                <w:spacing w:val="9"/>
                <w:sz w:val="20"/>
                <w:szCs w:val="20"/>
                <w:rPrChange w:id="2733" w:author="Helene Marsh" w:date="2022-04-30T11:58:00Z">
                  <w:rPr>
                    <w:rFonts w:ascii="Arial Narrow" w:hAnsi="Arial Narrow"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2734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assessment</w:t>
            </w:r>
            <w:r w:rsidRPr="00906645">
              <w:rPr>
                <w:rFonts w:ascii="Arial" w:hAnsi="Arial" w:cs="Arial"/>
                <w:spacing w:val="9"/>
                <w:sz w:val="20"/>
                <w:szCs w:val="20"/>
                <w:rPrChange w:id="2735" w:author="Helene Marsh" w:date="2022-04-30T11:58:00Z">
                  <w:rPr>
                    <w:rFonts w:ascii="Arial Narrow" w:hAnsi="Arial Narrow"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2736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techniques</w:t>
            </w:r>
            <w:ins w:id="2737" w:author="Helene Marsh [2]" w:date="2022-04-27T14:51:00Z">
              <w:r w:rsidR="0025298A" w:rsidRPr="00906645">
                <w:rPr>
                  <w:rFonts w:ascii="Arial" w:hAnsi="Arial" w:cs="Arial"/>
                  <w:spacing w:val="4"/>
                  <w:sz w:val="20"/>
                  <w:szCs w:val="20"/>
                  <w:rPrChange w:id="2738" w:author="Helene Marsh" w:date="2022-04-30T11:58:00Z">
                    <w:rPr>
                      <w:rFonts w:ascii="Arial Narrow" w:hAnsi="Arial Narrow"/>
                      <w:spacing w:val="4"/>
                      <w:sz w:val="20"/>
                      <w:szCs w:val="20"/>
                    </w:rPr>
                  </w:rPrChange>
                </w:rPr>
                <w:t xml:space="preserve">, citizen science and traditional knowledge </w:t>
              </w:r>
            </w:ins>
            <w:del w:id="2739" w:author="Helene Marsh [2]" w:date="2022-04-27T14:50:00Z">
              <w:r w:rsidRPr="00906645" w:rsidDel="0025298A">
                <w:rPr>
                  <w:rFonts w:ascii="Arial" w:hAnsi="Arial" w:cs="Arial"/>
                  <w:spacing w:val="4"/>
                  <w:sz w:val="20"/>
                  <w:szCs w:val="20"/>
                  <w:rPrChange w:id="2740" w:author="Helene Marsh" w:date="2022-04-30T11:58:00Z">
                    <w:rPr>
                      <w:rFonts w:ascii="Arial Narrow" w:hAnsi="Arial Narrow"/>
                      <w:spacing w:val="4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906645">
              <w:rPr>
                <w:rFonts w:ascii="Arial" w:hAnsi="Arial" w:cs="Arial"/>
                <w:sz w:val="20"/>
                <w:szCs w:val="20"/>
                <w:rPrChange w:id="2741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where</w:t>
            </w:r>
            <w:r w:rsidRPr="00906645">
              <w:rPr>
                <w:rFonts w:ascii="Arial" w:hAnsi="Arial" w:cs="Arial"/>
                <w:spacing w:val="10"/>
                <w:sz w:val="20"/>
                <w:szCs w:val="20"/>
                <w:rPrChange w:id="2742" w:author="Helene Marsh" w:date="2022-04-30T11:58:00Z">
                  <w:rPr>
                    <w:rFonts w:ascii="Arial Narrow" w:hAnsi="Arial Narrow"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pacing w:val="-2"/>
                <w:sz w:val="20"/>
                <w:szCs w:val="20"/>
                <w:rPrChange w:id="2743" w:author="Helene Marsh" w:date="2022-04-30T11:58:00Z">
                  <w:rPr>
                    <w:rFonts w:ascii="Arial Narrow" w:hAnsi="Arial Narrow"/>
                    <w:spacing w:val="-2"/>
                    <w:sz w:val="20"/>
                    <w:szCs w:val="20"/>
                  </w:rPr>
                </w:rPrChange>
              </w:rPr>
              <w:t>appropriate</w:t>
            </w:r>
          </w:p>
          <w:p w14:paraId="228C940B" w14:textId="5FF15D5C" w:rsidR="007D38FB" w:rsidRPr="00906645" w:rsidRDefault="001575EA" w:rsidP="007D38FB">
            <w:pPr>
              <w:pStyle w:val="BodyText"/>
              <w:numPr>
                <w:ilvl w:val="0"/>
                <w:numId w:val="43"/>
              </w:numPr>
              <w:ind w:left="340" w:hanging="340"/>
              <w:rPr>
                <w:rFonts w:ascii="Arial" w:hAnsi="Arial" w:cs="Arial"/>
                <w:sz w:val="20"/>
                <w:szCs w:val="20"/>
                <w:rPrChange w:id="2744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ins w:id="2745" w:author="Mélanie Hamel" w:date="2022-04-28T15:27:00Z">
              <w:r w:rsidRPr="00906645">
                <w:rPr>
                  <w:rFonts w:ascii="Arial" w:eastAsiaTheme="minorHAnsi" w:hAnsi="Arial" w:cs="Arial"/>
                  <w:sz w:val="20"/>
                  <w:szCs w:val="20"/>
                  <w:lang w:val="en-AU"/>
                  <w:rPrChange w:id="2746" w:author="Helene Marsh" w:date="2022-04-30T11:58:00Z">
                    <w:rPr>
                      <w:rFonts w:eastAsiaTheme="minorHAnsi"/>
                      <w:lang w:val="en-AU"/>
                    </w:rPr>
                  </w:rPrChange>
                </w:rPr>
                <w:t xml:space="preserve"> Establish baseline data collection and monitoring programmes, appropriate to </w:t>
              </w:r>
            </w:ins>
            <w:ins w:id="2747" w:author="Helene Marsh [2]" w:date="2022-04-29T12:26:00Z">
              <w:r w:rsidR="00B851BD" w:rsidRPr="00906645">
                <w:rPr>
                  <w:rFonts w:ascii="Arial" w:eastAsiaTheme="minorHAnsi" w:hAnsi="Arial" w:cs="Arial"/>
                  <w:sz w:val="20"/>
                  <w:szCs w:val="20"/>
                  <w:lang w:val="en-AU"/>
                </w:rPr>
                <w:t xml:space="preserve">the </w:t>
              </w:r>
            </w:ins>
            <w:ins w:id="2748" w:author="Mélanie Hamel" w:date="2022-04-28T15:27:00Z">
              <w:r w:rsidRPr="00906645">
                <w:rPr>
                  <w:rFonts w:ascii="Arial" w:eastAsiaTheme="minorHAnsi" w:hAnsi="Arial" w:cs="Arial"/>
                  <w:sz w:val="20"/>
                  <w:szCs w:val="20"/>
                  <w:lang w:val="en-AU"/>
                  <w:rPrChange w:id="2749" w:author="Helene Marsh" w:date="2022-04-30T11:58:00Z">
                    <w:rPr>
                      <w:rFonts w:eastAsiaTheme="minorHAnsi"/>
                      <w:lang w:val="en-AU"/>
                    </w:rPr>
                  </w:rPrChange>
                </w:rPr>
                <w:t>national dugong population size and distribution and human capacity, to gather information on the nature and magnitude of threats, including climate change.</w:t>
              </w:r>
            </w:ins>
          </w:p>
          <w:p w14:paraId="38FBFDBB" w14:textId="5E82241F" w:rsidR="0086675D" w:rsidRPr="00906645" w:rsidDel="00B851BD" w:rsidRDefault="0086675D">
            <w:pPr>
              <w:pStyle w:val="BodyText"/>
              <w:numPr>
                <w:ilvl w:val="0"/>
                <w:numId w:val="43"/>
              </w:numPr>
              <w:ind w:left="340" w:hanging="340"/>
              <w:rPr>
                <w:del w:id="2750" w:author="Helene Marsh [2]" w:date="2022-04-29T12:25:00Z"/>
                <w:rFonts w:ascii="Arial" w:hAnsi="Arial" w:cs="Arial"/>
                <w:sz w:val="20"/>
                <w:szCs w:val="20"/>
                <w:rPrChange w:id="2751" w:author="Helene Marsh" w:date="2022-04-30T11:58:00Z">
                  <w:rPr>
                    <w:del w:id="2752" w:author="Helene Marsh [2]" w:date="2022-04-29T12:25:00Z"/>
                    <w:rFonts w:ascii="Arial Narrow" w:hAnsi="Arial Narrow"/>
                    <w:sz w:val="20"/>
                    <w:szCs w:val="20"/>
                  </w:rPr>
                </w:rPrChange>
              </w:rPr>
              <w:pPrChange w:id="2753" w:author="Helene Marsh [2]" w:date="2022-04-29T12:25:00Z">
                <w:pPr>
                  <w:pStyle w:val="BodyText"/>
                  <w:ind w:left="340" w:hanging="340"/>
                </w:pPr>
              </w:pPrChange>
            </w:pPr>
            <w:ins w:id="2754" w:author="Mélanie Hamel" w:date="2022-04-28T15:06:00Z">
              <w:r w:rsidRPr="00906645">
                <w:rPr>
                  <w:rFonts w:ascii="Arial" w:eastAsiaTheme="minorHAnsi" w:hAnsi="Arial" w:cs="Arial"/>
                  <w:sz w:val="20"/>
                  <w:szCs w:val="20"/>
                  <w:lang w:val="en-AU"/>
                  <w:rPrChange w:id="2755" w:author="Helene Marsh" w:date="2022-04-30T11:58:00Z">
                    <w:rPr>
                      <w:rFonts w:ascii="Arial Narrow" w:eastAsiaTheme="minorHAnsi" w:hAnsi="Arial Narrow" w:cs="Times-Italic"/>
                      <w:sz w:val="20"/>
                      <w:szCs w:val="20"/>
                      <w:lang w:val="en-AU"/>
                    </w:rPr>
                  </w:rPrChange>
                </w:rPr>
                <w:t>Conduct socio-economic studies among communities that interact with important dugong habitats to determine the context for appropriate responses</w:t>
              </w:r>
            </w:ins>
          </w:p>
          <w:p w14:paraId="507E796B" w14:textId="7A21E43F" w:rsidR="006E4665" w:rsidRPr="00906645" w:rsidRDefault="006E4665">
            <w:pPr>
              <w:pStyle w:val="BodyText"/>
              <w:numPr>
                <w:ilvl w:val="0"/>
                <w:numId w:val="43"/>
              </w:numPr>
              <w:ind w:left="340" w:hanging="340"/>
              <w:rPr>
                <w:rFonts w:ascii="Arial" w:hAnsi="Arial" w:cs="Arial"/>
                <w:w w:val="105"/>
                <w:sz w:val="20"/>
                <w:szCs w:val="20"/>
                <w:rPrChange w:id="275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pPrChange w:id="2757" w:author="Helene Marsh [2]" w:date="2022-04-29T12:25:00Z">
                <w:pPr>
                  <w:pStyle w:val="TableParagraph"/>
                  <w:ind w:left="340" w:hanging="340"/>
                </w:pPr>
              </w:pPrChange>
            </w:pPr>
          </w:p>
        </w:tc>
      </w:tr>
      <w:tr w:rsidR="006E4665" w:rsidRPr="00906645" w14:paraId="66631DDF" w14:textId="4A29BBEC" w:rsidTr="00B851BD">
        <w:tblPrEx>
          <w:tblW w:w="0" w:type="auto"/>
          <w:tblInd w:w="13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left w:w="0" w:type="dxa"/>
            <w:right w:w="0" w:type="dxa"/>
          </w:tblCellMar>
          <w:tblLook w:val="01E0" w:firstRow="1" w:lastRow="1" w:firstColumn="1" w:lastColumn="1" w:noHBand="0" w:noVBand="0"/>
          <w:tblPrExChange w:id="2758" w:author="Helene Marsh [2]" w:date="2022-04-29T12:25:00Z">
            <w:tblPrEx>
              <w:tblW w:w="0" w:type="auto"/>
              <w:tblInd w:w="13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274"/>
          <w:trPrChange w:id="2759" w:author="Helene Marsh [2]" w:date="2022-04-29T12:25:00Z">
            <w:trPr>
              <w:trHeight w:val="1079"/>
            </w:trPr>
          </w:trPrChange>
        </w:trPr>
        <w:tc>
          <w:tcPr>
            <w:tcW w:w="1708" w:type="dxa"/>
            <w:tcPrChange w:id="2760" w:author="Helene Marsh [2]" w:date="2022-04-29T12:25:00Z">
              <w:tcPr>
                <w:tcW w:w="1708" w:type="dxa"/>
              </w:tcPr>
            </w:tcPrChange>
          </w:tcPr>
          <w:p w14:paraId="6A35A67E" w14:textId="2C582597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2761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76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3.2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2763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76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Establish necessary measures to protect</w:t>
            </w:r>
            <w:r w:rsidRPr="00906645">
              <w:rPr>
                <w:rFonts w:ascii="Arial" w:hAnsi="Arial" w:cs="Arial"/>
                <w:spacing w:val="-45"/>
                <w:w w:val="105"/>
                <w:sz w:val="20"/>
                <w:szCs w:val="20"/>
                <w:rPrChange w:id="2765" w:author="Helene Marsh" w:date="2022-04-30T11:58:00Z">
                  <w:rPr>
                    <w:rFonts w:ascii="Arial Narrow" w:hAnsi="Arial Narrow"/>
                    <w:spacing w:val="-4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ins w:id="2766" w:author="Helene Marsh [2]" w:date="2022-04-25T12:14:00Z">
              <w:r w:rsidR="00C70DEF" w:rsidRPr="00906645">
                <w:rPr>
                  <w:rFonts w:ascii="Arial" w:hAnsi="Arial" w:cs="Arial"/>
                  <w:spacing w:val="-45"/>
                  <w:w w:val="105"/>
                  <w:sz w:val="20"/>
                  <w:szCs w:val="20"/>
                  <w:rPrChange w:id="2767" w:author="Helene Marsh" w:date="2022-04-30T11:58:00Z">
                    <w:rPr>
                      <w:rFonts w:ascii="Arial Narrow" w:hAnsi="Arial Narrow"/>
                      <w:spacing w:val="-45"/>
                      <w:w w:val="105"/>
                      <w:sz w:val="20"/>
                      <w:szCs w:val="20"/>
                    </w:rPr>
                  </w:rPrChange>
                </w:rPr>
                <w:t xml:space="preserve">  </w:t>
              </w:r>
            </w:ins>
            <w:ins w:id="2768" w:author="Helene Marsh [2]" w:date="2022-04-25T13:53:00Z">
              <w:r w:rsidR="0072483C" w:rsidRPr="00906645">
                <w:rPr>
                  <w:rFonts w:ascii="Arial" w:hAnsi="Arial" w:cs="Arial"/>
                  <w:spacing w:val="-45"/>
                  <w:w w:val="105"/>
                  <w:sz w:val="20"/>
                  <w:szCs w:val="20"/>
                  <w:rPrChange w:id="2769" w:author="Helene Marsh" w:date="2022-04-30T11:58:00Z">
                    <w:rPr>
                      <w:rFonts w:ascii="Arial Narrow" w:hAnsi="Arial Narrow"/>
                      <w:spacing w:val="-45"/>
                      <w:w w:val="105"/>
                      <w:sz w:val="20"/>
                      <w:szCs w:val="20"/>
                    </w:rPr>
                  </w:rPrChange>
                </w:rPr>
                <w:t xml:space="preserve">   </w:t>
              </w:r>
            </w:ins>
            <w:ins w:id="2770" w:author="Helene Marsh [2]" w:date="2022-04-25T13:35:00Z">
              <w:r w:rsidR="00C06350" w:rsidRPr="00906645">
                <w:rPr>
                  <w:rFonts w:ascii="Arial" w:hAnsi="Arial" w:cs="Arial"/>
                  <w:spacing w:val="-45"/>
                  <w:w w:val="105"/>
                  <w:sz w:val="20"/>
                  <w:szCs w:val="20"/>
                  <w:rPrChange w:id="2771" w:author="Helene Marsh" w:date="2022-04-30T11:58:00Z">
                    <w:rPr>
                      <w:rFonts w:ascii="Arial Narrow" w:hAnsi="Arial Narrow"/>
                      <w:spacing w:val="-45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</w:ins>
            <w:r w:rsidRPr="00906645">
              <w:rPr>
                <w:rFonts w:ascii="Arial" w:hAnsi="Arial" w:cs="Arial"/>
                <w:w w:val="105"/>
                <w:sz w:val="20"/>
                <w:szCs w:val="20"/>
                <w:rPrChange w:id="277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4"/>
                <w:w w:val="105"/>
                <w:sz w:val="20"/>
                <w:szCs w:val="20"/>
                <w:rPrChange w:id="2773" w:author="Helene Marsh" w:date="2022-04-30T11:58:00Z">
                  <w:rPr>
                    <w:rFonts w:ascii="Arial Narrow" w:hAnsi="Arial Narrow"/>
                    <w:spacing w:val="-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77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conserve</w:t>
            </w:r>
            <w:r w:rsidRPr="00906645">
              <w:rPr>
                <w:rFonts w:ascii="Arial" w:hAnsi="Arial" w:cs="Arial"/>
                <w:spacing w:val="2"/>
                <w:w w:val="105"/>
                <w:sz w:val="20"/>
                <w:szCs w:val="20"/>
                <w:rPrChange w:id="2775" w:author="Helene Marsh" w:date="2022-04-30T11:58:00Z">
                  <w:rPr>
                    <w:rFonts w:ascii="Arial Narrow" w:hAnsi="Arial Narrow"/>
                    <w:spacing w:val="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77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dugong</w:t>
            </w:r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2777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77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habitats</w:t>
            </w:r>
            <w:ins w:id="2779" w:author="Helene Marsh [2]" w:date="2022-04-25T13:53:00Z">
              <w:r w:rsidR="0072483C" w:rsidRPr="00906645">
                <w:rPr>
                  <w:rFonts w:ascii="Arial" w:hAnsi="Arial" w:cs="Arial"/>
                  <w:w w:val="105"/>
                  <w:sz w:val="20"/>
                  <w:szCs w:val="20"/>
                  <w:rPrChange w:id="2780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</w:ins>
          </w:p>
        </w:tc>
        <w:tc>
          <w:tcPr>
            <w:tcW w:w="1418" w:type="dxa"/>
            <w:tcPrChange w:id="2781" w:author="Helene Marsh [2]" w:date="2022-04-29T12:25:00Z">
              <w:tcPr>
                <w:tcW w:w="1418" w:type="dxa"/>
              </w:tcPr>
            </w:tcPrChange>
          </w:tcPr>
          <w:p w14:paraId="27411ED2" w14:textId="3DD06704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2782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78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High</w:t>
            </w:r>
          </w:p>
        </w:tc>
        <w:tc>
          <w:tcPr>
            <w:tcW w:w="850" w:type="dxa"/>
            <w:tcPrChange w:id="2784" w:author="Helene Marsh [2]" w:date="2022-04-29T12:25:00Z">
              <w:tcPr>
                <w:tcW w:w="850" w:type="dxa"/>
              </w:tcPr>
            </w:tcPrChange>
          </w:tcPr>
          <w:p w14:paraId="0848191D" w14:textId="758D039C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2785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78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Ongoing</w:t>
            </w:r>
          </w:p>
        </w:tc>
        <w:tc>
          <w:tcPr>
            <w:tcW w:w="1559" w:type="dxa"/>
            <w:tcPrChange w:id="2787" w:author="Helene Marsh [2]" w:date="2022-04-29T12:25:00Z">
              <w:tcPr>
                <w:tcW w:w="1559" w:type="dxa"/>
              </w:tcPr>
            </w:tcPrChange>
          </w:tcPr>
          <w:p w14:paraId="50F81133" w14:textId="57DC36D5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2788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78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Relevant government agencies,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2790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2791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>intergovernment</w:t>
            </w:r>
            <w:ins w:id="2792" w:author="Helene Marsh" w:date="2022-05-01T10:28:00Z">
              <w:r w:rsidR="000E5ADC">
                <w:rPr>
                  <w:rFonts w:ascii="Arial" w:hAnsi="Arial" w:cs="Arial"/>
                  <w:spacing w:val="-1"/>
                  <w:w w:val="105"/>
                  <w:sz w:val="20"/>
                  <w:szCs w:val="20"/>
                </w:rPr>
                <w:t>-</w:t>
              </w:r>
            </w:ins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2793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 xml:space="preserve">al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79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 non-governmental</w:t>
            </w:r>
            <w:r w:rsidRPr="00906645">
              <w:rPr>
                <w:rFonts w:ascii="Arial" w:hAnsi="Arial" w:cs="Arial"/>
                <w:spacing w:val="-45"/>
                <w:w w:val="105"/>
                <w:sz w:val="20"/>
                <w:szCs w:val="20"/>
                <w:rPrChange w:id="2795" w:author="Helene Marsh" w:date="2022-04-30T11:58:00Z">
                  <w:rPr>
                    <w:rFonts w:ascii="Arial Narrow" w:hAnsi="Arial Narrow"/>
                    <w:spacing w:val="-4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79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organizations, universities and research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2797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79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institutions,</w:t>
            </w:r>
            <w:r w:rsidRPr="00906645">
              <w:rPr>
                <w:rFonts w:ascii="Arial" w:hAnsi="Arial" w:cs="Arial"/>
                <w:spacing w:val="-5"/>
                <w:w w:val="105"/>
                <w:sz w:val="20"/>
                <w:szCs w:val="20"/>
                <w:rPrChange w:id="2799" w:author="Helene Marsh" w:date="2022-04-30T11:58:00Z">
                  <w:rPr>
                    <w:rFonts w:ascii="Arial Narrow" w:hAnsi="Arial Narrow"/>
                    <w:spacing w:val="-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del w:id="2800" w:author="Mélanie Hamel" w:date="2022-04-28T16:03:00Z">
              <w:r w:rsidRPr="00906645" w:rsidDel="00F83BAB">
                <w:rPr>
                  <w:rFonts w:ascii="Arial" w:hAnsi="Arial" w:cs="Arial"/>
                  <w:w w:val="105"/>
                  <w:sz w:val="20"/>
                  <w:szCs w:val="20"/>
                  <w:rPrChange w:id="2801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scientists</w:delText>
              </w:r>
              <w:r w:rsidRPr="00906645" w:rsidDel="00F83BAB">
                <w:rPr>
                  <w:rFonts w:ascii="Arial" w:hAnsi="Arial" w:cs="Arial"/>
                  <w:spacing w:val="-7"/>
                  <w:w w:val="105"/>
                  <w:sz w:val="20"/>
                  <w:szCs w:val="20"/>
                  <w:rPrChange w:id="2802" w:author="Helene Marsh" w:date="2022-04-30T11:58:00Z">
                    <w:rPr>
                      <w:rFonts w:ascii="Arial Narrow" w:hAnsi="Arial Narrow"/>
                      <w:spacing w:val="-7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906645">
              <w:rPr>
                <w:rFonts w:ascii="Arial" w:hAnsi="Arial" w:cs="Arial"/>
                <w:w w:val="105"/>
                <w:sz w:val="20"/>
                <w:szCs w:val="20"/>
                <w:rPrChange w:id="280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8"/>
                <w:w w:val="105"/>
                <w:sz w:val="20"/>
                <w:szCs w:val="20"/>
                <w:rPrChange w:id="2804" w:author="Helene Marsh" w:date="2022-04-30T11:58:00Z">
                  <w:rPr>
                    <w:rFonts w:ascii="Arial Narrow" w:hAnsi="Arial Narrow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80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researchers</w:t>
            </w:r>
            <w:r w:rsidRPr="00906645">
              <w:rPr>
                <w:rFonts w:ascii="Arial" w:hAnsi="Arial" w:cs="Arial"/>
                <w:spacing w:val="-10"/>
                <w:w w:val="105"/>
                <w:sz w:val="20"/>
                <w:szCs w:val="20"/>
                <w:rPrChange w:id="2806" w:author="Helene Marsh" w:date="2022-04-30T11:58:00Z">
                  <w:rPr>
                    <w:rFonts w:ascii="Arial Narrow" w:hAnsi="Arial Narrow"/>
                    <w:spacing w:val="-10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80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</w:p>
          <w:p w14:paraId="57B8BD0C" w14:textId="3ABCBC35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2808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80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local</w:t>
            </w:r>
            <w:r w:rsidRPr="00906645">
              <w:rPr>
                <w:rFonts w:ascii="Arial" w:hAnsi="Arial" w:cs="Arial"/>
                <w:spacing w:val="-9"/>
                <w:w w:val="105"/>
                <w:sz w:val="20"/>
                <w:szCs w:val="20"/>
                <w:rPrChange w:id="2810" w:author="Helene Marsh" w:date="2022-04-30T11:58:00Z">
                  <w:rPr>
                    <w:rFonts w:ascii="Arial Narrow" w:hAnsi="Arial Narrow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81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communities</w:t>
            </w:r>
          </w:p>
        </w:tc>
        <w:tc>
          <w:tcPr>
            <w:tcW w:w="1276" w:type="dxa"/>
            <w:tcPrChange w:id="2812" w:author="Helene Marsh [2]" w:date="2022-04-29T12:25:00Z">
              <w:tcPr>
                <w:tcW w:w="1276" w:type="dxa"/>
              </w:tcPr>
            </w:tcPrChange>
          </w:tcPr>
          <w:p w14:paraId="6424B9F6" w14:textId="77777777" w:rsidR="004D071D" w:rsidRPr="00906645" w:rsidRDefault="006E4665">
            <w:pPr>
              <w:pStyle w:val="TableParagraph"/>
              <w:ind w:left="0"/>
              <w:rPr>
                <w:ins w:id="2813" w:author="Helene Marsh" w:date="2022-04-30T11:40:00Z"/>
                <w:rFonts w:ascii="Arial" w:hAnsi="Arial" w:cs="Arial"/>
                <w:spacing w:val="-3"/>
                <w:w w:val="105"/>
                <w:sz w:val="20"/>
                <w:szCs w:val="20"/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81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Measures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2815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81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to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2817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81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protect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2819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82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dugong</w:t>
            </w:r>
            <w:r w:rsidRPr="00906645">
              <w:rPr>
                <w:rFonts w:ascii="Arial" w:hAnsi="Arial" w:cs="Arial"/>
                <w:spacing w:val="-5"/>
                <w:w w:val="105"/>
                <w:sz w:val="20"/>
                <w:szCs w:val="20"/>
                <w:rPrChange w:id="2821" w:author="Helene Marsh" w:date="2022-04-30T11:58:00Z">
                  <w:rPr>
                    <w:rFonts w:ascii="Arial Narrow" w:hAnsi="Arial Narrow"/>
                    <w:spacing w:val="-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82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habitat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2823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ins w:id="2824" w:author="Mélanie Hamel" w:date="2022-04-28T16:02:00Z">
              <w:r w:rsidR="00F83BAB" w:rsidRPr="00906645">
                <w:rPr>
                  <w:rFonts w:ascii="Arial" w:hAnsi="Arial" w:cs="Arial"/>
                  <w:spacing w:val="-6"/>
                  <w:w w:val="105"/>
                  <w:sz w:val="20"/>
                  <w:szCs w:val="20"/>
                  <w:rPrChange w:id="2825" w:author="Helene Marsh" w:date="2022-04-30T11:58:00Z">
                    <w:rPr>
                      <w:rFonts w:ascii="Arial Narrow" w:hAnsi="Arial Narrow"/>
                      <w:spacing w:val="-6"/>
                      <w:w w:val="105"/>
                      <w:sz w:val="20"/>
                      <w:szCs w:val="20"/>
                    </w:rPr>
                  </w:rPrChange>
                </w:rPr>
                <w:t xml:space="preserve">from degradation </w:t>
              </w:r>
            </w:ins>
            <w:r w:rsidRPr="00906645">
              <w:rPr>
                <w:rFonts w:ascii="Arial" w:hAnsi="Arial" w:cs="Arial"/>
                <w:w w:val="105"/>
                <w:sz w:val="20"/>
                <w:szCs w:val="20"/>
                <w:rPrChange w:id="282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are</w:t>
            </w:r>
            <w:r w:rsidRPr="00906645">
              <w:rPr>
                <w:rFonts w:ascii="Arial" w:hAnsi="Arial" w:cs="Arial"/>
                <w:spacing w:val="-44"/>
                <w:w w:val="105"/>
                <w:sz w:val="20"/>
                <w:szCs w:val="20"/>
                <w:rPrChange w:id="2827" w:author="Helene Marsh" w:date="2022-04-30T11:58:00Z">
                  <w:rPr>
                    <w:rFonts w:ascii="Arial Narrow" w:hAnsi="Arial Narrow"/>
                    <w:spacing w:val="-4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282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developed</w:t>
            </w:r>
            <w:ins w:id="2829" w:author="Helene Marsh" w:date="2022-04-30T11:40:00Z">
              <w:r w:rsidR="004D071D" w:rsidRPr="00906645">
                <w:rPr>
                  <w:rFonts w:ascii="Arial" w:hAnsi="Arial" w:cs="Arial"/>
                  <w:spacing w:val="-3"/>
                  <w:w w:val="105"/>
                  <w:sz w:val="20"/>
                  <w:szCs w:val="20"/>
                </w:rPr>
                <w:t>,</w:t>
              </w:r>
            </w:ins>
          </w:p>
          <w:p w14:paraId="6539684C" w14:textId="3CFFB8C2" w:rsidR="006E4665" w:rsidRPr="00906645" w:rsidRDefault="006E466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2830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del w:id="2831" w:author="Helene Marsh" w:date="2022-04-30T11:40:00Z">
              <w:r w:rsidRPr="00906645" w:rsidDel="004D071D">
                <w:rPr>
                  <w:rFonts w:ascii="Arial" w:hAnsi="Arial" w:cs="Arial"/>
                  <w:spacing w:val="-3"/>
                  <w:w w:val="105"/>
                  <w:sz w:val="20"/>
                  <w:szCs w:val="20"/>
                  <w:rPrChange w:id="2832" w:author="Helene Marsh" w:date="2022-04-30T11:58:00Z">
                    <w:rPr>
                      <w:rFonts w:ascii="Arial Narrow" w:hAnsi="Arial Narrow"/>
                      <w:spacing w:val="-3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4D071D">
                <w:rPr>
                  <w:rFonts w:ascii="Arial" w:hAnsi="Arial" w:cs="Arial"/>
                  <w:w w:val="105"/>
                  <w:sz w:val="20"/>
                  <w:szCs w:val="20"/>
                  <w:rPrChange w:id="2833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and</w:delText>
              </w:r>
              <w:r w:rsidRPr="00906645" w:rsidDel="004D071D">
                <w:rPr>
                  <w:rFonts w:ascii="Arial" w:hAnsi="Arial" w:cs="Arial"/>
                  <w:spacing w:val="-3"/>
                  <w:w w:val="105"/>
                  <w:sz w:val="20"/>
                  <w:szCs w:val="20"/>
                  <w:rPrChange w:id="2834" w:author="Helene Marsh" w:date="2022-04-30T11:58:00Z">
                    <w:rPr>
                      <w:rFonts w:ascii="Arial Narrow" w:hAnsi="Arial Narrow"/>
                      <w:spacing w:val="-3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906645">
              <w:rPr>
                <w:rFonts w:ascii="Arial" w:hAnsi="Arial" w:cs="Arial"/>
                <w:w w:val="105"/>
                <w:sz w:val="20"/>
                <w:szCs w:val="20"/>
                <w:rPrChange w:id="283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implemented</w:t>
            </w:r>
            <w:ins w:id="2836" w:author="Helene Marsh" w:date="2022-04-30T11:41:00Z">
              <w:r w:rsidR="004D071D" w:rsidRPr="00906645">
                <w:rPr>
                  <w:rFonts w:ascii="Arial" w:hAnsi="Arial" w:cs="Arial"/>
                  <w:w w:val="105"/>
                  <w:sz w:val="20"/>
                  <w:szCs w:val="20"/>
                </w:rPr>
                <w:t xml:space="preserve">, and evaluated in an adaptive management cycle </w:t>
              </w:r>
            </w:ins>
          </w:p>
        </w:tc>
        <w:tc>
          <w:tcPr>
            <w:tcW w:w="6811" w:type="dxa"/>
            <w:tcPrChange w:id="2837" w:author="Helene Marsh [2]" w:date="2022-04-29T12:25:00Z">
              <w:tcPr>
                <w:tcW w:w="6811" w:type="dxa"/>
              </w:tcPr>
            </w:tcPrChange>
          </w:tcPr>
          <w:p w14:paraId="61EEDBEB" w14:textId="1AB156BB" w:rsidR="00F44EA8" w:rsidRPr="00906645" w:rsidRDefault="00F44EA8" w:rsidP="00A975D7">
            <w:pPr>
              <w:pStyle w:val="ListParagraph"/>
              <w:numPr>
                <w:ilvl w:val="0"/>
                <w:numId w:val="27"/>
              </w:numPr>
              <w:tabs>
                <w:tab w:val="left" w:pos="448"/>
              </w:tabs>
              <w:spacing w:before="0"/>
              <w:ind w:left="340" w:hanging="340"/>
              <w:rPr>
                <w:ins w:id="2838" w:author="Helene Marsh [2]" w:date="2022-04-29T12:15:00Z"/>
                <w:rFonts w:ascii="Arial" w:hAnsi="Arial" w:cs="Arial"/>
                <w:i/>
                <w:sz w:val="20"/>
                <w:szCs w:val="20"/>
                <w:rPrChange w:id="2839" w:author="Helene Marsh" w:date="2022-04-30T11:58:00Z">
                  <w:rPr>
                    <w:ins w:id="2840" w:author="Helene Marsh [2]" w:date="2022-04-29T12:15:00Z"/>
                    <w:rFonts w:ascii="Arial Narrow" w:eastAsiaTheme="minorHAnsi" w:hAnsi="Arial Narrow" w:cs="Times-Italic"/>
                    <w:i/>
                    <w:iCs/>
                    <w:sz w:val="20"/>
                    <w:szCs w:val="20"/>
                    <w:lang w:val="en-AU"/>
                  </w:rPr>
                </w:rPrChange>
              </w:rPr>
            </w:pPr>
            <w:ins w:id="2841" w:author="Helene Marsh [2]" w:date="2022-04-29T12:15:00Z">
              <w:r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2842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>Explicitly include dugon</w:t>
              </w:r>
              <w:r w:rsidR="00B851BD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</w:rPr>
                <w:t>g</w:t>
              </w:r>
            </w:ins>
            <w:ins w:id="2843" w:author="Helene Marsh [2]" w:date="2022-04-29T12:26:00Z">
              <w:r w:rsidR="00B851BD"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</w:rPr>
                <w:t>s</w:t>
              </w:r>
            </w:ins>
            <w:ins w:id="2844" w:author="Helene Marsh [2]" w:date="2022-04-29T12:15:00Z">
              <w:r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2845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 xml:space="preserve"> and seagrass in objectives when </w:t>
              </w:r>
            </w:ins>
            <w:ins w:id="2846" w:author="Helene Marsh" w:date="2022-04-30T14:54:00Z">
              <w:r w:rsidR="006E1A70">
                <w:rPr>
                  <w:rFonts w:ascii="Arial" w:eastAsiaTheme="minorHAnsi" w:hAnsi="Arial" w:cs="Arial"/>
                  <w:iCs/>
                  <w:sz w:val="20"/>
                  <w:szCs w:val="20"/>
                </w:rPr>
                <w:t xml:space="preserve">establishing </w:t>
              </w:r>
            </w:ins>
            <w:ins w:id="2847" w:author="Helene Marsh [2]" w:date="2022-04-29T12:15:00Z">
              <w:r w:rsidRPr="00906645">
                <w:rPr>
                  <w:rFonts w:ascii="Arial" w:eastAsiaTheme="minorHAnsi" w:hAnsi="Arial" w:cs="Arial"/>
                  <w:i/>
                  <w:iCs/>
                  <w:sz w:val="20"/>
                  <w:szCs w:val="20"/>
                  <w:lang w:val="en-AU"/>
                  <w:rPrChange w:id="2848" w:author="Helene Marsh" w:date="2022-04-30T11:58:00Z">
                    <w:rPr>
                      <w:rFonts w:ascii="Arial Narrow" w:eastAsiaTheme="minorHAnsi" w:hAnsi="Arial Narrow" w:cs="Times-Italic"/>
                      <w:i/>
                      <w:iCs/>
                      <w:sz w:val="20"/>
                      <w:szCs w:val="20"/>
                      <w:lang w:val="en-AU"/>
                    </w:rPr>
                  </w:rPrChange>
                </w:rPr>
                <w:t>new marine protected areas and in revising existing protected areas and measure the effectiveness of protected areas at meeting those objectives.</w:t>
              </w:r>
            </w:ins>
          </w:p>
          <w:p w14:paraId="5C6E5375" w14:textId="2F7E34B2" w:rsidR="006E4665" w:rsidRPr="00906645" w:rsidRDefault="00355139" w:rsidP="00A975D7">
            <w:pPr>
              <w:pStyle w:val="ListParagraph"/>
              <w:numPr>
                <w:ilvl w:val="0"/>
                <w:numId w:val="27"/>
              </w:numPr>
              <w:tabs>
                <w:tab w:val="left" w:pos="448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284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ins w:id="2850" w:author="Mélanie Hamel" w:date="2022-04-28T15:51:00Z"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2851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Clearly articulate threat mitigation objectives for dugong</w:t>
              </w:r>
            </w:ins>
            <w:ins w:id="2852" w:author="Helene Marsh [2]" w:date="2022-04-29T12:22:00Z">
              <w:r w:rsidR="00B851BD" w:rsidRPr="00906645">
                <w:rPr>
                  <w:rFonts w:ascii="Arial" w:hAnsi="Arial" w:cs="Arial"/>
                  <w:i/>
                  <w:sz w:val="20"/>
                  <w:szCs w:val="20"/>
                </w:rPr>
                <w:t xml:space="preserve">s and their </w:t>
              </w:r>
            </w:ins>
            <w:ins w:id="2853" w:author="Mélanie Hamel" w:date="2022-04-28T15:51:00Z"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2854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 xml:space="preserve"> habitats </w:t>
              </w:r>
              <w:del w:id="2855" w:author="Helene Marsh [2]" w:date="2022-04-29T12:22:00Z">
                <w:r w:rsidRPr="00906645" w:rsidDel="00B851BD">
                  <w:rPr>
                    <w:rFonts w:ascii="Arial" w:hAnsi="Arial" w:cs="Arial"/>
                    <w:i/>
                    <w:sz w:val="20"/>
                    <w:szCs w:val="20"/>
                    <w:rPrChange w:id="2856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 xml:space="preserve">to </w:delText>
                </w:r>
              </w:del>
            </w:ins>
            <w:ins w:id="2857" w:author="Helene Marsh [2]" w:date="2022-04-29T12:22:00Z">
              <w:r w:rsidR="00B851BD" w:rsidRPr="00906645">
                <w:rPr>
                  <w:rFonts w:ascii="Arial" w:hAnsi="Arial" w:cs="Arial"/>
                  <w:i/>
                  <w:sz w:val="20"/>
                  <w:szCs w:val="20"/>
                </w:rPr>
                <w:t xml:space="preserve">in </w:t>
              </w:r>
            </w:ins>
            <w:ins w:id="2858" w:author="Mélanie Hamel" w:date="2022-04-28T15:52:00Z"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2859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d</w:t>
              </w:r>
            </w:ins>
            <w:del w:id="2860" w:author="Mélanie Hamel" w:date="2022-04-28T15:52:00Z">
              <w:r w:rsidR="006E4665" w:rsidRPr="00906645" w:rsidDel="00355139">
                <w:rPr>
                  <w:rFonts w:ascii="Arial" w:hAnsi="Arial" w:cs="Arial"/>
                  <w:i/>
                  <w:sz w:val="20"/>
                  <w:szCs w:val="20"/>
                  <w:rPrChange w:id="2861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D</w:delText>
              </w:r>
            </w:del>
            <w:r w:rsidR="006E4665" w:rsidRPr="00906645">
              <w:rPr>
                <w:rFonts w:ascii="Arial" w:hAnsi="Arial" w:cs="Arial"/>
                <w:i/>
                <w:sz w:val="20"/>
                <w:szCs w:val="20"/>
                <w:rPrChange w:id="286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esign</w:t>
            </w:r>
            <w:ins w:id="2863" w:author="Helene Marsh [2]" w:date="2022-04-29T12:22:00Z">
              <w:r w:rsidR="00B851BD" w:rsidRPr="00906645">
                <w:rPr>
                  <w:rFonts w:ascii="Arial" w:hAnsi="Arial" w:cs="Arial"/>
                  <w:i/>
                  <w:sz w:val="20"/>
                  <w:szCs w:val="20"/>
                </w:rPr>
                <w:t>ing</w:t>
              </w:r>
            </w:ins>
            <w:ins w:id="2864" w:author="Mélanie Hamel" w:date="2022-04-28T15:52:00Z"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2865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 xml:space="preserve"> </w:t>
              </w:r>
            </w:ins>
            <w:del w:id="2866" w:author="Mélanie Hamel" w:date="2022-04-28T15:50:00Z">
              <w:r w:rsidR="006E4665" w:rsidRPr="00906645" w:rsidDel="00355139">
                <w:rPr>
                  <w:rFonts w:ascii="Arial" w:hAnsi="Arial" w:cs="Arial"/>
                  <w:i/>
                  <w:sz w:val="20"/>
                  <w:szCs w:val="20"/>
                  <w:rPrChange w:id="2867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ate</w:delText>
              </w:r>
            </w:del>
            <w:del w:id="2868" w:author="Mélanie Hamel" w:date="2022-04-28T15:52:00Z">
              <w:r w:rsidR="006E4665" w:rsidRPr="00906645" w:rsidDel="00355139">
                <w:rPr>
                  <w:rFonts w:ascii="Arial" w:hAnsi="Arial" w:cs="Arial"/>
                  <w:i/>
                  <w:sz w:val="20"/>
                  <w:szCs w:val="20"/>
                  <w:rPrChange w:id="2869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del w:id="2870" w:author="Mélanie Hamel" w:date="2022-04-28T15:50:00Z">
              <w:r w:rsidR="006E4665" w:rsidRPr="00906645" w:rsidDel="00355139">
                <w:rPr>
                  <w:rFonts w:ascii="Arial" w:hAnsi="Arial" w:cs="Arial"/>
                  <w:i/>
                  <w:sz w:val="20"/>
                  <w:szCs w:val="20"/>
                  <w:rPrChange w:id="2871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and manage protected/conservation</w:delText>
              </w:r>
            </w:del>
            <w:ins w:id="2872" w:author="Mélanie Hamel" w:date="2022-04-28T15:50:00Z"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2873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 xml:space="preserve">marine </w:t>
              </w:r>
            </w:ins>
            <w:ins w:id="2874" w:author="Mélanie Hamel" w:date="2022-04-28T15:52:00Z">
              <w:del w:id="2875" w:author="Helene Marsh [2]" w:date="2022-04-29T12:22:00Z">
                <w:r w:rsidRPr="00906645" w:rsidDel="00B851BD">
                  <w:rPr>
                    <w:rFonts w:ascii="Arial" w:hAnsi="Arial" w:cs="Arial"/>
                    <w:i/>
                    <w:sz w:val="20"/>
                    <w:szCs w:val="20"/>
                    <w:rPrChange w:id="2876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 xml:space="preserve">adequate </w:delText>
                </w:r>
              </w:del>
            </w:ins>
            <w:ins w:id="2877" w:author="Mélanie Hamel" w:date="2022-04-28T15:50:00Z"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2878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protected</w:t>
              </w:r>
            </w:ins>
            <w:r w:rsidR="006E4665" w:rsidRPr="00906645">
              <w:rPr>
                <w:rFonts w:ascii="Arial" w:hAnsi="Arial" w:cs="Arial"/>
                <w:i/>
                <w:sz w:val="20"/>
                <w:szCs w:val="20"/>
                <w:rPrChange w:id="287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 xml:space="preserve"> areas</w:t>
            </w:r>
            <w:del w:id="2880" w:author="Mélanie Hamel" w:date="2022-04-28T15:50:00Z">
              <w:r w:rsidR="006E4665" w:rsidRPr="00906645" w:rsidDel="00355139">
                <w:rPr>
                  <w:rFonts w:ascii="Arial" w:hAnsi="Arial" w:cs="Arial"/>
                  <w:i/>
                  <w:sz w:val="20"/>
                  <w:szCs w:val="20"/>
                  <w:rPrChange w:id="2881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,</w:delText>
              </w:r>
            </w:del>
            <w:ins w:id="2882" w:author="Mélanie Hamel" w:date="2022-04-28T15:50:00Z"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2883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 xml:space="preserve"> (including</w:t>
              </w:r>
            </w:ins>
            <w:r w:rsidR="006E4665" w:rsidRPr="00906645">
              <w:rPr>
                <w:rFonts w:ascii="Arial" w:hAnsi="Arial" w:cs="Arial"/>
                <w:i/>
                <w:sz w:val="20"/>
                <w:szCs w:val="20"/>
                <w:rPrChange w:id="288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 xml:space="preserve"> sanctuaries or temporary exclusion zones </w:t>
            </w:r>
            <w:ins w:id="2885" w:author="Mélanie Hamel" w:date="2022-04-28T15:52:00Z"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2886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restrictions on vessel traffic</w:t>
              </w:r>
            </w:ins>
            <w:del w:id="2887" w:author="Mélanie Hamel" w:date="2022-04-28T15:53:00Z">
              <w:r w:rsidR="006E4665" w:rsidRPr="00906645" w:rsidDel="00355139">
                <w:rPr>
                  <w:rFonts w:ascii="Arial" w:hAnsi="Arial" w:cs="Arial"/>
                  <w:i/>
                  <w:sz w:val="20"/>
                  <w:szCs w:val="20"/>
                  <w:rPrChange w:id="2888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in areas of critical habitat</w:delText>
              </w:r>
            </w:del>
            <w:ins w:id="2889" w:author="Mélanie Hamel" w:date="2022-04-28T15:51:00Z"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2890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)</w:t>
              </w:r>
            </w:ins>
            <w:r w:rsidR="006E4665" w:rsidRPr="00906645">
              <w:rPr>
                <w:rFonts w:ascii="Arial" w:hAnsi="Arial" w:cs="Arial"/>
                <w:i/>
                <w:sz w:val="20"/>
                <w:szCs w:val="20"/>
                <w:rPrChange w:id="289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, or</w:t>
            </w:r>
            <w:ins w:id="2892" w:author="Mélanie Hamel" w:date="2022-04-28T15:53:00Z"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2893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 xml:space="preserve"> </w:t>
              </w:r>
              <w:del w:id="2894" w:author="Helene Marsh [2]" w:date="2022-04-29T12:22:00Z">
                <w:r w:rsidRPr="00906645" w:rsidDel="00B851BD">
                  <w:rPr>
                    <w:rFonts w:ascii="Arial" w:hAnsi="Arial" w:cs="Arial"/>
                    <w:i/>
                    <w:sz w:val="20"/>
                    <w:szCs w:val="20"/>
                    <w:rPrChange w:id="2895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>to</w:delText>
                </w:r>
              </w:del>
            </w:ins>
            <w:ins w:id="2896" w:author="Mélanie Hamel" w:date="2022-04-28T15:51:00Z">
              <w:del w:id="2897" w:author="Helene Marsh [2]" w:date="2022-04-29T12:22:00Z">
                <w:r w:rsidRPr="00906645" w:rsidDel="00B851BD">
                  <w:rPr>
                    <w:rFonts w:ascii="Arial" w:hAnsi="Arial" w:cs="Arial"/>
                    <w:i/>
                    <w:sz w:val="20"/>
                    <w:szCs w:val="20"/>
                    <w:rPrChange w:id="2898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</w:del>
            </w:ins>
            <w:ins w:id="2899" w:author="Mélanie Hamel" w:date="2022-04-28T15:52:00Z"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2900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undertak</w:t>
              </w:r>
            </w:ins>
            <w:ins w:id="2901" w:author="Helene Marsh [2]" w:date="2022-04-29T12:22:00Z">
              <w:r w:rsidR="00B851BD" w:rsidRPr="00906645">
                <w:rPr>
                  <w:rFonts w:ascii="Arial" w:hAnsi="Arial" w:cs="Arial"/>
                  <w:i/>
                  <w:sz w:val="20"/>
                  <w:szCs w:val="20"/>
                </w:rPr>
                <w:t>ing</w:t>
              </w:r>
            </w:ins>
            <w:ins w:id="2902" w:author="Mélanie Hamel" w:date="2022-04-28T15:52:00Z">
              <w:del w:id="2903" w:author="Helene Marsh [2]" w:date="2022-04-29T12:22:00Z">
                <w:r w:rsidRPr="00906645" w:rsidDel="00B851BD">
                  <w:rPr>
                    <w:rFonts w:ascii="Arial" w:hAnsi="Arial" w:cs="Arial"/>
                    <w:i/>
                    <w:sz w:val="20"/>
                    <w:szCs w:val="20"/>
                    <w:rPrChange w:id="2904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>e</w:delText>
                </w:r>
              </w:del>
            </w:ins>
            <w:del w:id="2905" w:author="Mélanie Hamel" w:date="2022-04-28T15:52:00Z">
              <w:r w:rsidR="006E4665" w:rsidRPr="00906645" w:rsidDel="00355139">
                <w:rPr>
                  <w:rFonts w:ascii="Arial" w:hAnsi="Arial" w:cs="Arial"/>
                  <w:i/>
                  <w:sz w:val="20"/>
                  <w:szCs w:val="20"/>
                  <w:rPrChange w:id="2906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 xml:space="preserve"> take</w:delText>
              </w:r>
            </w:del>
            <w:r w:rsidR="006E4665" w:rsidRPr="00906645">
              <w:rPr>
                <w:rFonts w:ascii="Arial" w:hAnsi="Arial" w:cs="Arial"/>
                <w:i/>
                <w:sz w:val="20"/>
                <w:szCs w:val="20"/>
                <w:rPrChange w:id="290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 xml:space="preserve"> other measures (e.g.,</w:t>
            </w:r>
            <w:r w:rsidR="006E4665" w:rsidRPr="00906645">
              <w:rPr>
                <w:rFonts w:ascii="Arial" w:hAnsi="Arial" w:cs="Arial"/>
                <w:i/>
                <w:spacing w:val="18"/>
                <w:sz w:val="20"/>
                <w:szCs w:val="20"/>
                <w:rPrChange w:id="2908" w:author="Helene Marsh" w:date="2022-04-30T11:58:00Z">
                  <w:rPr>
                    <w:rFonts w:ascii="Arial Narrow" w:hAnsi="Arial Narrow"/>
                    <w:i/>
                    <w:spacing w:val="18"/>
                    <w:sz w:val="20"/>
                    <w:szCs w:val="20"/>
                  </w:rPr>
                </w:rPrChange>
              </w:rPr>
              <w:t xml:space="preserve"> </w:t>
            </w:r>
            <w:r w:rsidR="006E4665" w:rsidRPr="00906645">
              <w:rPr>
                <w:rFonts w:ascii="Arial" w:hAnsi="Arial" w:cs="Arial"/>
                <w:i/>
                <w:sz w:val="20"/>
                <w:szCs w:val="20"/>
                <w:rPrChange w:id="290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modification of fishing gear,</w:t>
            </w:r>
            <w:r w:rsidR="006E4665" w:rsidRPr="00906645">
              <w:rPr>
                <w:rFonts w:ascii="Arial" w:hAnsi="Arial" w:cs="Arial"/>
                <w:i/>
                <w:spacing w:val="18"/>
                <w:sz w:val="20"/>
                <w:szCs w:val="20"/>
                <w:rPrChange w:id="2910" w:author="Helene Marsh" w:date="2022-04-30T11:58:00Z">
                  <w:rPr>
                    <w:rFonts w:ascii="Arial Narrow" w:hAnsi="Arial Narrow"/>
                    <w:i/>
                    <w:spacing w:val="18"/>
                    <w:sz w:val="20"/>
                    <w:szCs w:val="20"/>
                  </w:rPr>
                </w:rPrChange>
              </w:rPr>
              <w:t xml:space="preserve"> </w:t>
            </w:r>
            <w:r w:rsidR="006E4665" w:rsidRPr="00906645">
              <w:rPr>
                <w:rFonts w:ascii="Arial" w:hAnsi="Arial" w:cs="Arial"/>
                <w:i/>
                <w:sz w:val="20"/>
                <w:szCs w:val="20"/>
                <w:rPrChange w:id="291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banning destructive fishing practices</w:t>
            </w:r>
            <w:del w:id="2912" w:author="Helene Marsh [2]" w:date="2022-04-29T12:23:00Z">
              <w:r w:rsidR="006E4665" w:rsidRPr="00906645" w:rsidDel="00B851BD">
                <w:rPr>
                  <w:rFonts w:ascii="Arial" w:hAnsi="Arial" w:cs="Arial"/>
                  <w:i/>
                  <w:sz w:val="20"/>
                  <w:szCs w:val="20"/>
                  <w:rPrChange w:id="2913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,</w:delText>
              </w:r>
            </w:del>
            <w:del w:id="2914" w:author="Mélanie Hamel" w:date="2022-04-28T15:52:00Z">
              <w:r w:rsidR="006E4665" w:rsidRPr="00906645" w:rsidDel="00355139">
                <w:rPr>
                  <w:rFonts w:ascii="Arial" w:hAnsi="Arial" w:cs="Arial"/>
                  <w:i/>
                  <w:spacing w:val="18"/>
                  <w:sz w:val="20"/>
                  <w:szCs w:val="20"/>
                  <w:rPrChange w:id="2915" w:author="Helene Marsh" w:date="2022-04-30T11:58:00Z">
                    <w:rPr>
                      <w:rFonts w:ascii="Arial Narrow" w:hAnsi="Arial Narrow"/>
                      <w:i/>
                      <w:spacing w:val="18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="006E4665" w:rsidRPr="00906645" w:rsidDel="00355139">
                <w:rPr>
                  <w:rFonts w:ascii="Arial" w:hAnsi="Arial" w:cs="Arial"/>
                  <w:i/>
                  <w:sz w:val="20"/>
                  <w:szCs w:val="20"/>
                  <w:rPrChange w:id="2916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restrictions on vessel traffic</w:delText>
              </w:r>
            </w:del>
            <w:r w:rsidR="006E4665" w:rsidRPr="00906645">
              <w:rPr>
                <w:rFonts w:ascii="Arial" w:hAnsi="Arial" w:cs="Arial"/>
                <w:i/>
                <w:sz w:val="20"/>
                <w:szCs w:val="20"/>
                <w:rPrChange w:id="291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)</w:t>
            </w:r>
            <w:ins w:id="2918" w:author="Mélanie Hamel" w:date="2022-04-28T15:53:00Z"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2919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,</w:t>
              </w:r>
            </w:ins>
            <w:r w:rsidR="006E4665" w:rsidRPr="00906645">
              <w:rPr>
                <w:rFonts w:ascii="Arial" w:hAnsi="Arial" w:cs="Arial"/>
                <w:i/>
                <w:sz w:val="20"/>
                <w:szCs w:val="20"/>
                <w:rPrChange w:id="292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 xml:space="preserve"> </w:t>
            </w:r>
            <w:del w:id="2921" w:author="Mélanie Hamel" w:date="2022-04-28T15:53:00Z">
              <w:r w:rsidR="006E4665" w:rsidRPr="00906645" w:rsidDel="00355139">
                <w:rPr>
                  <w:rFonts w:ascii="Arial" w:hAnsi="Arial" w:cs="Arial"/>
                  <w:i/>
                  <w:sz w:val="20"/>
                  <w:szCs w:val="20"/>
                  <w:rPrChange w:id="2922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to remove</w:delText>
              </w:r>
              <w:r w:rsidR="006E4665" w:rsidRPr="00906645" w:rsidDel="00355139">
                <w:rPr>
                  <w:rFonts w:ascii="Arial" w:hAnsi="Arial" w:cs="Arial"/>
                  <w:i/>
                  <w:spacing w:val="18"/>
                  <w:sz w:val="20"/>
                  <w:szCs w:val="20"/>
                  <w:rPrChange w:id="2923" w:author="Helene Marsh" w:date="2022-04-30T11:58:00Z">
                    <w:rPr>
                      <w:rFonts w:ascii="Arial Narrow" w:hAnsi="Arial Narrow"/>
                      <w:i/>
                      <w:spacing w:val="18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="006E4665" w:rsidRPr="00906645" w:rsidDel="00355139">
                <w:rPr>
                  <w:rFonts w:ascii="Arial" w:hAnsi="Arial" w:cs="Arial"/>
                  <w:i/>
                  <w:sz w:val="20"/>
                  <w:szCs w:val="20"/>
                  <w:rPrChange w:id="2924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 xml:space="preserve">threats to such areas </w:delText>
              </w:r>
            </w:del>
            <w:ins w:id="2925" w:author="Mélanie Hamel" w:date="2022-04-28T15:53:00Z">
              <w:del w:id="2926" w:author="Helene Marsh [2]" w:date="2022-04-29T12:13:00Z">
                <w:r w:rsidRPr="00906645" w:rsidDel="00F44EA8">
                  <w:rPr>
                    <w:rFonts w:ascii="Arial" w:hAnsi="Arial" w:cs="Arial"/>
                    <w:i/>
                    <w:sz w:val="20"/>
                    <w:szCs w:val="20"/>
                    <w:rPrChange w:id="2927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 xml:space="preserve">, </w:delText>
                </w:r>
              </w:del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2928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measure the effectiveness of such actions at</w:t>
              </w:r>
            </w:ins>
            <w:ins w:id="2929" w:author="Mélanie Hamel" w:date="2022-04-28T15:54:00Z"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2930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 xml:space="preserve"> meeting </w:t>
              </w:r>
            </w:ins>
            <w:ins w:id="2931" w:author="Helene Marsh [2]" w:date="2022-04-29T12:23:00Z">
              <w:r w:rsidR="00B851BD" w:rsidRPr="00906645">
                <w:rPr>
                  <w:rFonts w:ascii="Arial" w:hAnsi="Arial" w:cs="Arial"/>
                  <w:i/>
                  <w:sz w:val="20"/>
                  <w:szCs w:val="20"/>
                </w:rPr>
                <w:t xml:space="preserve">these </w:t>
              </w:r>
            </w:ins>
            <w:ins w:id="2932" w:author="Mélanie Hamel" w:date="2022-04-28T15:54:00Z"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2933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 xml:space="preserve">objectives, </w:t>
              </w:r>
            </w:ins>
            <w:r w:rsidR="006E4665" w:rsidRPr="00906645">
              <w:rPr>
                <w:rFonts w:ascii="Arial" w:hAnsi="Arial" w:cs="Arial"/>
                <w:i/>
                <w:sz w:val="20"/>
                <w:szCs w:val="20"/>
                <w:rPrChange w:id="293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 involv</w:t>
            </w:r>
            <w:ins w:id="2935" w:author="Mélanie Hamel" w:date="2022-04-28T15:53:00Z"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2936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e</w:t>
              </w:r>
            </w:ins>
            <w:del w:id="2937" w:author="Mélanie Hamel" w:date="2022-04-28T15:53:00Z">
              <w:r w:rsidR="006E4665" w:rsidRPr="00906645" w:rsidDel="00355139">
                <w:rPr>
                  <w:rFonts w:ascii="Arial" w:hAnsi="Arial" w:cs="Arial"/>
                  <w:i/>
                  <w:sz w:val="20"/>
                  <w:szCs w:val="20"/>
                  <w:rPrChange w:id="2938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ing</w:delText>
              </w:r>
            </w:del>
            <w:r w:rsidR="006E4665" w:rsidRPr="00906645">
              <w:rPr>
                <w:rFonts w:ascii="Arial" w:hAnsi="Arial" w:cs="Arial"/>
                <w:i/>
                <w:sz w:val="20"/>
                <w:szCs w:val="20"/>
                <w:rPrChange w:id="293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 xml:space="preserve"> the local community as much as possible</w:t>
            </w:r>
          </w:p>
          <w:p w14:paraId="0F848526" w14:textId="65BE0C7A" w:rsidR="006E4665" w:rsidRPr="00906645" w:rsidRDefault="006E4665" w:rsidP="00A975D7">
            <w:pPr>
              <w:pStyle w:val="ListParagraph"/>
              <w:numPr>
                <w:ilvl w:val="0"/>
                <w:numId w:val="27"/>
              </w:numPr>
              <w:tabs>
                <w:tab w:val="left" w:pos="448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294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294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Consider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2942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94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protecting</w:t>
            </w:r>
            <w:r w:rsidRPr="00906645">
              <w:rPr>
                <w:rFonts w:ascii="Arial" w:hAnsi="Arial" w:cs="Arial"/>
                <w:i/>
                <w:spacing w:val="7"/>
                <w:sz w:val="20"/>
                <w:szCs w:val="20"/>
                <w:rPrChange w:id="2944" w:author="Helene Marsh" w:date="2022-04-30T11:58:00Z">
                  <w:rPr>
                    <w:rFonts w:ascii="Arial Narrow" w:hAnsi="Arial Narrow"/>
                    <w:i/>
                    <w:spacing w:val="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94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dugong</w:t>
            </w:r>
            <w:r w:rsidRPr="00906645">
              <w:rPr>
                <w:rFonts w:ascii="Arial" w:hAnsi="Arial" w:cs="Arial"/>
                <w:i/>
                <w:spacing w:val="12"/>
                <w:sz w:val="20"/>
                <w:szCs w:val="20"/>
                <w:rPrChange w:id="2946" w:author="Helene Marsh" w:date="2022-04-30T11:58:00Z">
                  <w:rPr>
                    <w:rFonts w:ascii="Arial Narrow" w:hAnsi="Arial Narrow"/>
                    <w:i/>
                    <w:spacing w:val="12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94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habitats</w:t>
            </w:r>
            <w:r w:rsidRPr="00906645">
              <w:rPr>
                <w:rFonts w:ascii="Arial" w:hAnsi="Arial" w:cs="Arial"/>
                <w:i/>
                <w:spacing w:val="8"/>
                <w:sz w:val="20"/>
                <w:szCs w:val="20"/>
                <w:rPrChange w:id="2948" w:author="Helene Marsh" w:date="2022-04-30T11:58:00Z">
                  <w:rPr>
                    <w:rFonts w:ascii="Arial Narrow" w:hAnsi="Arial Narrow"/>
                    <w:i/>
                    <w:spacing w:val="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94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as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2950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95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part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2952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95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of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2954" w:author="Helene Marsh" w:date="2022-04-30T11:58:00Z">
                  <w:rPr>
                    <w:rFonts w:ascii="Arial Narrow" w:hAnsi="Arial Narrow"/>
                    <w:i/>
                    <w:spacing w:val="6"/>
                    <w:sz w:val="20"/>
                    <w:szCs w:val="20"/>
                  </w:rPr>
                </w:rPrChange>
              </w:rPr>
              <w:t xml:space="preserve"> </w:t>
            </w:r>
            <w:del w:id="2955" w:author="Mélanie Hamel" w:date="2022-04-28T15:55:00Z">
              <w:r w:rsidRPr="00906645" w:rsidDel="00FC01FD">
                <w:rPr>
                  <w:rFonts w:ascii="Arial" w:hAnsi="Arial" w:cs="Arial"/>
                  <w:i/>
                  <w:sz w:val="20"/>
                  <w:szCs w:val="20"/>
                  <w:rPrChange w:id="2956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ecosystem</w:delText>
              </w:r>
              <w:r w:rsidRPr="00906645" w:rsidDel="00FC01FD">
                <w:rPr>
                  <w:rFonts w:ascii="Arial" w:hAnsi="Arial" w:cs="Arial"/>
                  <w:i/>
                  <w:spacing w:val="10"/>
                  <w:sz w:val="20"/>
                  <w:szCs w:val="20"/>
                  <w:rPrChange w:id="2957" w:author="Helene Marsh" w:date="2022-04-30T11:58:00Z">
                    <w:rPr>
                      <w:rFonts w:ascii="Arial Narrow" w:hAnsi="Arial Narrow"/>
                      <w:i/>
                      <w:spacing w:val="10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ins w:id="2958" w:author="Mélanie Hamel" w:date="2022-04-28T15:55:00Z">
              <w:r w:rsidR="00FC01FD" w:rsidRPr="00906645">
                <w:rPr>
                  <w:rFonts w:ascii="Arial" w:hAnsi="Arial" w:cs="Arial"/>
                  <w:i/>
                  <w:sz w:val="20"/>
                  <w:szCs w:val="20"/>
                  <w:rPrChange w:id="2959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ecosystem</w:t>
              </w:r>
              <w:r w:rsidR="00FC01FD" w:rsidRPr="00906645">
                <w:rPr>
                  <w:rFonts w:ascii="Arial" w:hAnsi="Arial" w:cs="Arial"/>
                  <w:i/>
                  <w:spacing w:val="10"/>
                  <w:sz w:val="20"/>
                  <w:szCs w:val="20"/>
                  <w:rPrChange w:id="2960" w:author="Helene Marsh" w:date="2022-04-30T11:58:00Z">
                    <w:rPr>
                      <w:rFonts w:ascii="Arial Narrow" w:hAnsi="Arial Narrow"/>
                      <w:i/>
                      <w:spacing w:val="10"/>
                      <w:sz w:val="20"/>
                      <w:szCs w:val="20"/>
                    </w:rPr>
                  </w:rPrChange>
                </w:rPr>
                <w:t>-</w:t>
              </w:r>
            </w:ins>
            <w:r w:rsidRPr="00906645">
              <w:rPr>
                <w:rFonts w:ascii="Arial" w:hAnsi="Arial" w:cs="Arial"/>
                <w:i/>
                <w:sz w:val="20"/>
                <w:szCs w:val="20"/>
                <w:rPrChange w:id="296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based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2962" w:author="Helene Marsh" w:date="2022-04-30T11:58:00Z">
                  <w:rPr>
                    <w:rFonts w:ascii="Arial Narrow" w:hAnsi="Arial Narrow"/>
                    <w:i/>
                    <w:spacing w:val="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96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management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2964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96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(e.g.,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2966" w:author="Helene Marsh" w:date="2022-04-30T11:58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96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networks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2968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96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of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2970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97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marine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2972" w:author="Helene Marsh" w:date="2022-04-30T11:58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97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protected</w:t>
            </w:r>
            <w:r w:rsidRPr="00906645">
              <w:rPr>
                <w:rFonts w:ascii="Arial" w:hAnsi="Arial" w:cs="Arial"/>
                <w:i/>
                <w:spacing w:val="7"/>
                <w:sz w:val="20"/>
                <w:szCs w:val="20"/>
                <w:rPrChange w:id="2974" w:author="Helene Marsh" w:date="2022-04-30T11:58:00Z">
                  <w:rPr>
                    <w:rFonts w:ascii="Arial Narrow" w:hAnsi="Arial Narrow"/>
                    <w:i/>
                    <w:spacing w:val="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2975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areas)</w:t>
            </w:r>
          </w:p>
          <w:p w14:paraId="69F4CDE1" w14:textId="6FEB363C" w:rsidR="006E4665" w:rsidRPr="00906645" w:rsidRDefault="006E4665" w:rsidP="00A975D7">
            <w:pPr>
              <w:pStyle w:val="ListParagraph"/>
              <w:numPr>
                <w:ilvl w:val="0"/>
                <w:numId w:val="27"/>
              </w:numPr>
              <w:tabs>
                <w:tab w:val="left" w:pos="448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297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del w:id="2977" w:author="Helene Marsh [2]" w:date="2022-04-29T12:24:00Z">
              <w:r w:rsidRPr="00906645" w:rsidDel="00B851BD">
                <w:rPr>
                  <w:rFonts w:ascii="Arial" w:hAnsi="Arial" w:cs="Arial"/>
                  <w:i/>
                  <w:sz w:val="20"/>
                  <w:szCs w:val="20"/>
                  <w:rPrChange w:id="2978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Develop</w:delText>
              </w:r>
              <w:r w:rsidRPr="00906645" w:rsidDel="00B851BD">
                <w:rPr>
                  <w:rFonts w:ascii="Arial" w:hAnsi="Arial" w:cs="Arial"/>
                  <w:i/>
                  <w:spacing w:val="9"/>
                  <w:sz w:val="20"/>
                  <w:szCs w:val="20"/>
                  <w:rPrChange w:id="2979" w:author="Helene Marsh" w:date="2022-04-30T11:58:00Z">
                    <w:rPr>
                      <w:rFonts w:ascii="Arial Narrow" w:hAnsi="Arial Narrow"/>
                      <w:i/>
                      <w:spacing w:val="9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B851BD">
                <w:rPr>
                  <w:rFonts w:ascii="Arial" w:hAnsi="Arial" w:cs="Arial"/>
                  <w:i/>
                  <w:sz w:val="20"/>
                  <w:szCs w:val="20"/>
                  <w:rPrChange w:id="2980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incentives</w:delText>
              </w:r>
              <w:r w:rsidRPr="00906645" w:rsidDel="00B851BD">
                <w:rPr>
                  <w:rFonts w:ascii="Arial" w:hAnsi="Arial" w:cs="Arial"/>
                  <w:i/>
                  <w:spacing w:val="8"/>
                  <w:sz w:val="20"/>
                  <w:szCs w:val="20"/>
                  <w:rPrChange w:id="2981" w:author="Helene Marsh" w:date="2022-04-30T11:58:00Z">
                    <w:rPr>
                      <w:rFonts w:ascii="Arial Narrow" w:hAnsi="Arial Narrow"/>
                      <w:i/>
                      <w:spacing w:val="8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B851BD">
                <w:rPr>
                  <w:rFonts w:ascii="Arial" w:hAnsi="Arial" w:cs="Arial"/>
                  <w:i/>
                  <w:sz w:val="20"/>
                  <w:szCs w:val="20"/>
                  <w:rPrChange w:id="2982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for</w:delText>
              </w:r>
              <w:r w:rsidRPr="00906645" w:rsidDel="00B851BD">
                <w:rPr>
                  <w:rFonts w:ascii="Arial" w:hAnsi="Arial" w:cs="Arial"/>
                  <w:i/>
                  <w:spacing w:val="10"/>
                  <w:sz w:val="20"/>
                  <w:szCs w:val="20"/>
                  <w:rPrChange w:id="2983" w:author="Helene Marsh" w:date="2022-04-30T11:58:00Z">
                    <w:rPr>
                      <w:rFonts w:ascii="Arial Narrow" w:hAnsi="Arial Narrow"/>
                      <w:i/>
                      <w:spacing w:val="10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B851BD">
                <w:rPr>
                  <w:rFonts w:ascii="Arial" w:hAnsi="Arial" w:cs="Arial"/>
                  <w:i/>
                  <w:sz w:val="20"/>
                  <w:szCs w:val="20"/>
                  <w:rPrChange w:id="2984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adequate</w:delText>
              </w:r>
              <w:r w:rsidRPr="00906645" w:rsidDel="00B851BD">
                <w:rPr>
                  <w:rFonts w:ascii="Arial" w:hAnsi="Arial" w:cs="Arial"/>
                  <w:i/>
                  <w:spacing w:val="11"/>
                  <w:sz w:val="20"/>
                  <w:szCs w:val="20"/>
                  <w:rPrChange w:id="2985" w:author="Helene Marsh" w:date="2022-04-30T11:58:00Z">
                    <w:rPr>
                      <w:rFonts w:ascii="Arial Narrow" w:hAnsi="Arial Narrow"/>
                      <w:i/>
                      <w:spacing w:val="11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ins w:id="2986" w:author="Helene Marsh [2]" w:date="2022-04-29T12:24:00Z">
              <w:r w:rsidR="00B851BD" w:rsidRPr="00906645">
                <w:rPr>
                  <w:rFonts w:ascii="Arial" w:hAnsi="Arial" w:cs="Arial"/>
                  <w:i/>
                  <w:spacing w:val="11"/>
                  <w:sz w:val="20"/>
                  <w:szCs w:val="20"/>
                  <w:rPrChange w:id="2987" w:author="Helene Marsh" w:date="2022-04-30T11:58:00Z">
                    <w:rPr>
                      <w:rFonts w:ascii="Arial" w:hAnsi="Arial" w:cs="Arial"/>
                      <w:i/>
                      <w:spacing w:val="11"/>
                      <w:sz w:val="20"/>
                      <w:szCs w:val="20"/>
                      <w:highlight w:val="yellow"/>
                    </w:rPr>
                  </w:rPrChange>
                </w:rPr>
                <w:t xml:space="preserve">Consider how to </w:t>
              </w:r>
            </w:ins>
            <w:r w:rsidRPr="00906645">
              <w:rPr>
                <w:rFonts w:ascii="Arial" w:hAnsi="Arial" w:cs="Arial"/>
                <w:i/>
                <w:sz w:val="20"/>
                <w:szCs w:val="20"/>
                <w:rPrChange w:id="298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protect</w:t>
            </w:r>
            <w:ins w:id="2989" w:author="Helene Marsh [2]" w:date="2022-04-29T12:24:00Z">
              <w:r w:rsidR="00B851BD" w:rsidRPr="00906645">
                <w:rPr>
                  <w:rFonts w:ascii="Arial" w:hAnsi="Arial" w:cs="Arial"/>
                  <w:i/>
                  <w:spacing w:val="9"/>
                  <w:sz w:val="20"/>
                  <w:szCs w:val="20"/>
                  <w:rPrChange w:id="2990" w:author="Helene Marsh" w:date="2022-04-30T11:58:00Z">
                    <w:rPr>
                      <w:rFonts w:ascii="Arial" w:hAnsi="Arial" w:cs="Arial"/>
                      <w:i/>
                      <w:spacing w:val="9"/>
                      <w:sz w:val="20"/>
                      <w:szCs w:val="20"/>
                      <w:highlight w:val="yellow"/>
                    </w:rPr>
                  </w:rPrChange>
                </w:rPr>
                <w:t xml:space="preserve"> </w:t>
              </w:r>
            </w:ins>
            <w:del w:id="2991" w:author="Helene Marsh [2]" w:date="2022-04-29T12:24:00Z">
              <w:r w:rsidRPr="00906645" w:rsidDel="00B851BD">
                <w:rPr>
                  <w:rFonts w:ascii="Arial" w:hAnsi="Arial" w:cs="Arial"/>
                  <w:i/>
                  <w:sz w:val="20"/>
                  <w:szCs w:val="20"/>
                  <w:rPrChange w:id="2992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ion</w:delText>
              </w:r>
              <w:r w:rsidRPr="00906645" w:rsidDel="00B851BD">
                <w:rPr>
                  <w:rFonts w:ascii="Arial" w:hAnsi="Arial" w:cs="Arial"/>
                  <w:i/>
                  <w:spacing w:val="9"/>
                  <w:sz w:val="20"/>
                  <w:szCs w:val="20"/>
                  <w:rPrChange w:id="2993" w:author="Helene Marsh" w:date="2022-04-30T11:58:00Z">
                    <w:rPr>
                      <w:rFonts w:ascii="Arial Narrow" w:hAnsi="Arial Narrow"/>
                      <w:i/>
                      <w:spacing w:val="9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B851BD">
                <w:rPr>
                  <w:rFonts w:ascii="Arial" w:hAnsi="Arial" w:cs="Arial"/>
                  <w:i/>
                  <w:sz w:val="20"/>
                  <w:szCs w:val="20"/>
                  <w:rPrChange w:id="2994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of</w:delText>
              </w:r>
              <w:r w:rsidRPr="00906645" w:rsidDel="00B851BD">
                <w:rPr>
                  <w:rFonts w:ascii="Arial" w:hAnsi="Arial" w:cs="Arial"/>
                  <w:i/>
                  <w:spacing w:val="9"/>
                  <w:sz w:val="20"/>
                  <w:szCs w:val="20"/>
                  <w:rPrChange w:id="2995" w:author="Helene Marsh" w:date="2022-04-30T11:58:00Z">
                    <w:rPr>
                      <w:rFonts w:ascii="Arial Narrow" w:hAnsi="Arial Narrow"/>
                      <w:i/>
                      <w:spacing w:val="9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906645">
              <w:rPr>
                <w:rFonts w:ascii="Arial" w:hAnsi="Arial" w:cs="Arial"/>
                <w:i/>
                <w:sz w:val="20"/>
                <w:szCs w:val="20"/>
                <w:rPrChange w:id="299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lastRenderedPageBreak/>
              <w:t>areas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2997" w:author="Helene Marsh" w:date="2022-04-30T11:58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299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of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2999" w:author="Helene Marsh" w:date="2022-04-30T11:58:00Z">
                  <w:rPr>
                    <w:rFonts w:ascii="Arial Narrow" w:hAnsi="Arial Narrow"/>
                    <w:i/>
                    <w:spacing w:val="6"/>
                    <w:sz w:val="20"/>
                    <w:szCs w:val="20"/>
                  </w:rPr>
                </w:rPrChange>
              </w:rPr>
              <w:t xml:space="preserve"> </w:t>
            </w:r>
            <w:del w:id="3000" w:author="Helene Marsh [2]" w:date="2022-04-29T12:21:00Z">
              <w:r w:rsidRPr="00906645" w:rsidDel="00F44EA8">
                <w:rPr>
                  <w:rFonts w:ascii="Arial" w:hAnsi="Arial" w:cs="Arial"/>
                  <w:i/>
                  <w:sz w:val="20"/>
                  <w:szCs w:val="20"/>
                  <w:rPrChange w:id="3001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critical</w:delText>
              </w:r>
              <w:r w:rsidRPr="00906645" w:rsidDel="00F44EA8">
                <w:rPr>
                  <w:rFonts w:ascii="Arial" w:hAnsi="Arial" w:cs="Arial"/>
                  <w:i/>
                  <w:spacing w:val="9"/>
                  <w:sz w:val="20"/>
                  <w:szCs w:val="20"/>
                  <w:rPrChange w:id="3002" w:author="Helene Marsh" w:date="2022-04-30T11:58:00Z">
                    <w:rPr>
                      <w:rFonts w:ascii="Arial Narrow" w:hAnsi="Arial Narrow"/>
                      <w:i/>
                      <w:spacing w:val="9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ins w:id="3003" w:author="Helene Marsh [2]" w:date="2022-04-29T12:21:00Z">
              <w:r w:rsidR="00F44EA8" w:rsidRPr="00906645">
                <w:rPr>
                  <w:rFonts w:ascii="Arial" w:hAnsi="Arial" w:cs="Arial"/>
                  <w:i/>
                  <w:spacing w:val="9"/>
                  <w:sz w:val="20"/>
                  <w:szCs w:val="20"/>
                </w:rPr>
                <w:t xml:space="preserve">important dugong </w:t>
              </w:r>
            </w:ins>
            <w:r w:rsidRPr="00906645">
              <w:rPr>
                <w:rFonts w:ascii="Arial" w:hAnsi="Arial" w:cs="Arial"/>
                <w:i/>
                <w:sz w:val="20"/>
                <w:szCs w:val="20"/>
                <w:rPrChange w:id="300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habitat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3005" w:author="Helene Marsh" w:date="2022-04-30T11:58:00Z">
                  <w:rPr>
                    <w:rFonts w:ascii="Arial Narrow" w:hAnsi="Arial Narrow"/>
                    <w:i/>
                    <w:spacing w:val="6"/>
                    <w:sz w:val="20"/>
                    <w:szCs w:val="20"/>
                  </w:rPr>
                </w:rPrChange>
              </w:rPr>
              <w:t xml:space="preserve"> </w:t>
            </w:r>
            <w:ins w:id="3006" w:author="Mélanie Hamel" w:date="2022-04-28T15:55:00Z">
              <w:r w:rsidR="00FC01FD" w:rsidRPr="00906645">
                <w:rPr>
                  <w:rFonts w:ascii="Arial" w:hAnsi="Arial" w:cs="Arial"/>
                  <w:i/>
                  <w:spacing w:val="6"/>
                  <w:sz w:val="20"/>
                  <w:szCs w:val="20"/>
                  <w:rPrChange w:id="3007" w:author="Helene Marsh" w:date="2022-04-30T11:58:00Z">
                    <w:rPr>
                      <w:rFonts w:ascii="Arial Narrow" w:hAnsi="Arial Narrow"/>
                      <w:i/>
                      <w:spacing w:val="6"/>
                      <w:sz w:val="20"/>
                      <w:szCs w:val="20"/>
                    </w:rPr>
                  </w:rPrChange>
                </w:rPr>
                <w:t xml:space="preserve">that fall </w:t>
              </w:r>
            </w:ins>
            <w:r w:rsidRPr="00906645">
              <w:rPr>
                <w:rFonts w:ascii="Arial" w:hAnsi="Arial" w:cs="Arial"/>
                <w:i/>
                <w:sz w:val="20"/>
                <w:szCs w:val="20"/>
                <w:rPrChange w:id="300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outside</w:t>
            </w:r>
            <w:ins w:id="3009" w:author="Mélanie Hamel" w:date="2022-04-28T15:55:00Z">
              <w:r w:rsidR="00FC01FD" w:rsidRPr="00906645">
                <w:rPr>
                  <w:rFonts w:ascii="Arial" w:hAnsi="Arial" w:cs="Arial"/>
                  <w:i/>
                  <w:sz w:val="20"/>
                  <w:szCs w:val="20"/>
                  <w:rPrChange w:id="3010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 xml:space="preserve"> existing</w:t>
              </w:r>
            </w:ins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3011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01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protected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3013" w:author="Helene Marsh" w:date="2022-04-30T11:58:00Z">
                  <w:rPr>
                    <w:rFonts w:ascii="Arial Narrow" w:hAnsi="Arial Narrow"/>
                    <w:i/>
                    <w:spacing w:val="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3014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areas</w:t>
            </w:r>
            <w:ins w:id="3015" w:author="Helene Marsh [2]" w:date="2022-04-29T12:25:00Z">
              <w:r w:rsidR="00B851BD" w:rsidRPr="00906645">
                <w:rPr>
                  <w:rFonts w:ascii="Arial" w:hAnsi="Arial" w:cs="Arial"/>
                  <w:i/>
                  <w:spacing w:val="-2"/>
                  <w:sz w:val="20"/>
                  <w:szCs w:val="20"/>
                  <w:rPrChange w:id="3016" w:author="Helene Marsh" w:date="2022-04-30T11:58:00Z">
                    <w:rPr>
                      <w:rFonts w:ascii="Arial" w:hAnsi="Arial" w:cs="Arial"/>
                      <w:i/>
                      <w:spacing w:val="-2"/>
                      <w:sz w:val="20"/>
                      <w:szCs w:val="20"/>
                      <w:highlight w:val="yellow"/>
                    </w:rPr>
                  </w:rPrChange>
                </w:rPr>
                <w:t xml:space="preserve"> e.g., special management arrangements </w:t>
              </w:r>
            </w:ins>
          </w:p>
          <w:p w14:paraId="6F8B3116" w14:textId="081D7BCA" w:rsidR="006E4665" w:rsidRPr="00906645" w:rsidRDefault="006E4665" w:rsidP="00A975D7">
            <w:pPr>
              <w:pStyle w:val="ListParagraph"/>
              <w:numPr>
                <w:ilvl w:val="0"/>
                <w:numId w:val="27"/>
              </w:numPr>
              <w:tabs>
                <w:tab w:val="left" w:pos="448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301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301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Assess</w:t>
            </w:r>
            <w:r w:rsidRPr="00906645">
              <w:rPr>
                <w:rFonts w:ascii="Arial" w:hAnsi="Arial" w:cs="Arial"/>
                <w:i/>
                <w:spacing w:val="7"/>
                <w:sz w:val="20"/>
                <w:szCs w:val="20"/>
                <w:rPrChange w:id="3019" w:author="Helene Marsh" w:date="2022-04-30T11:58:00Z">
                  <w:rPr>
                    <w:rFonts w:ascii="Arial Narrow" w:hAnsi="Arial Narrow"/>
                    <w:i/>
                    <w:spacing w:val="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02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the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3021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02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environmental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3023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02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impact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3025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02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of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3027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02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marine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3029" w:author="Helene Marsh" w:date="2022-04-30T11:58:00Z">
                  <w:rPr>
                    <w:rFonts w:ascii="Arial Narrow" w:hAnsi="Arial Narrow"/>
                    <w:i/>
                    <w:spacing w:val="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03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3031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03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coastal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3033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03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development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3035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03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3037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03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other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3039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04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human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3041" w:author="Helene Marsh" w:date="2022-04-30T11:58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04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activities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3043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04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on</w:t>
            </w:r>
            <w:r w:rsidRPr="00906645">
              <w:rPr>
                <w:rFonts w:ascii="Arial" w:hAnsi="Arial" w:cs="Arial"/>
                <w:i/>
                <w:spacing w:val="5"/>
                <w:sz w:val="20"/>
                <w:szCs w:val="20"/>
                <w:rPrChange w:id="3045" w:author="Helene Marsh" w:date="2022-04-30T11:58:00Z">
                  <w:rPr>
                    <w:rFonts w:ascii="Arial Narrow" w:hAnsi="Arial Narrow"/>
                    <w:i/>
                    <w:spacing w:val="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04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dugong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3047" w:author="Helene Marsh" w:date="2022-04-30T11:58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04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populations</w:t>
            </w:r>
            <w:r w:rsidRPr="00906645">
              <w:rPr>
                <w:rFonts w:ascii="Arial" w:hAnsi="Arial" w:cs="Arial"/>
                <w:i/>
                <w:spacing w:val="8"/>
                <w:sz w:val="20"/>
                <w:szCs w:val="20"/>
                <w:rPrChange w:id="3049" w:author="Helene Marsh" w:date="2022-04-30T11:58:00Z">
                  <w:rPr>
                    <w:rFonts w:ascii="Arial Narrow" w:hAnsi="Arial Narrow"/>
                    <w:i/>
                    <w:spacing w:val="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05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3051" w:author="Helene Marsh" w:date="2022-04-30T11:58:00Z">
                  <w:rPr>
                    <w:rFonts w:ascii="Arial Narrow" w:hAnsi="Arial Narrow"/>
                    <w:i/>
                    <w:spacing w:val="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05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their</w:t>
            </w:r>
            <w:r w:rsidRPr="00906645">
              <w:rPr>
                <w:rFonts w:ascii="Arial" w:hAnsi="Arial" w:cs="Arial"/>
                <w:i/>
                <w:spacing w:val="7"/>
                <w:sz w:val="20"/>
                <w:szCs w:val="20"/>
                <w:rPrChange w:id="3053" w:author="Helene Marsh" w:date="2022-04-30T11:58:00Z">
                  <w:rPr>
                    <w:rFonts w:ascii="Arial Narrow" w:hAnsi="Arial Narrow"/>
                    <w:i/>
                    <w:spacing w:val="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3054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habitats</w:t>
            </w:r>
          </w:p>
          <w:p w14:paraId="78520E1A" w14:textId="48078346" w:rsidR="00D9511C" w:rsidRPr="00906645" w:rsidRDefault="006E4665" w:rsidP="00A975D7">
            <w:pPr>
              <w:pStyle w:val="ListParagraph"/>
              <w:numPr>
                <w:ilvl w:val="0"/>
                <w:numId w:val="27"/>
              </w:numPr>
              <w:tabs>
                <w:tab w:val="left" w:pos="448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305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305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Monitor</w:t>
            </w:r>
            <w:r w:rsidRPr="00906645">
              <w:rPr>
                <w:rFonts w:ascii="Arial" w:hAnsi="Arial" w:cs="Arial"/>
                <w:i/>
                <w:spacing w:val="22"/>
                <w:sz w:val="20"/>
                <w:szCs w:val="20"/>
                <w:rPrChange w:id="3057" w:author="Helene Marsh" w:date="2022-04-30T11:58:00Z">
                  <w:rPr>
                    <w:rFonts w:ascii="Arial Narrow" w:hAnsi="Arial Narrow"/>
                    <w:i/>
                    <w:spacing w:val="22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05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21"/>
                <w:sz w:val="20"/>
                <w:szCs w:val="20"/>
                <w:rPrChange w:id="3059" w:author="Helene Marsh" w:date="2022-04-30T11:58:00Z">
                  <w:rPr>
                    <w:rFonts w:ascii="Arial Narrow" w:hAnsi="Arial Narrow"/>
                    <w:i/>
                    <w:spacing w:val="2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06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promote</w:t>
            </w:r>
            <w:r w:rsidRPr="00906645">
              <w:rPr>
                <w:rFonts w:ascii="Arial" w:hAnsi="Arial" w:cs="Arial"/>
                <w:i/>
                <w:spacing w:val="21"/>
                <w:sz w:val="20"/>
                <w:szCs w:val="20"/>
                <w:rPrChange w:id="3061" w:author="Helene Marsh" w:date="2022-04-30T11:58:00Z">
                  <w:rPr>
                    <w:rFonts w:ascii="Arial Narrow" w:hAnsi="Arial Narrow"/>
                    <w:i/>
                    <w:spacing w:val="2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06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the</w:t>
            </w:r>
            <w:r w:rsidRPr="00906645">
              <w:rPr>
                <w:rFonts w:ascii="Arial" w:hAnsi="Arial" w:cs="Arial"/>
                <w:i/>
                <w:spacing w:val="21"/>
                <w:sz w:val="20"/>
                <w:szCs w:val="20"/>
                <w:rPrChange w:id="3063" w:author="Helene Marsh" w:date="2022-04-30T11:58:00Z">
                  <w:rPr>
                    <w:rFonts w:ascii="Arial Narrow" w:hAnsi="Arial Narrow"/>
                    <w:i/>
                    <w:spacing w:val="2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06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protection of</w:t>
            </w:r>
            <w:r w:rsidRPr="00906645">
              <w:rPr>
                <w:rFonts w:ascii="Arial" w:hAnsi="Arial" w:cs="Arial"/>
                <w:i/>
                <w:spacing w:val="19"/>
                <w:sz w:val="20"/>
                <w:szCs w:val="20"/>
                <w:rPrChange w:id="3065" w:author="Helene Marsh" w:date="2022-04-30T11:58:00Z">
                  <w:rPr>
                    <w:rFonts w:ascii="Arial Narrow" w:hAnsi="Arial Narrow"/>
                    <w:i/>
                    <w:spacing w:val="1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06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water</w:t>
            </w:r>
            <w:r w:rsidRPr="00906645">
              <w:rPr>
                <w:rFonts w:ascii="Arial" w:hAnsi="Arial" w:cs="Arial"/>
                <w:i/>
                <w:spacing w:val="22"/>
                <w:sz w:val="20"/>
                <w:szCs w:val="20"/>
                <w:rPrChange w:id="3067" w:author="Helene Marsh" w:date="2022-04-30T11:58:00Z">
                  <w:rPr>
                    <w:rFonts w:ascii="Arial Narrow" w:hAnsi="Arial Narrow"/>
                    <w:i/>
                    <w:spacing w:val="22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06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quality</w:t>
            </w:r>
            <w:r w:rsidRPr="00906645">
              <w:rPr>
                <w:rFonts w:ascii="Arial" w:hAnsi="Arial" w:cs="Arial"/>
                <w:i/>
                <w:spacing w:val="18"/>
                <w:sz w:val="20"/>
                <w:szCs w:val="20"/>
                <w:rPrChange w:id="3069" w:author="Helene Marsh" w:date="2022-04-30T11:58:00Z">
                  <w:rPr>
                    <w:rFonts w:ascii="Arial Narrow" w:hAnsi="Arial Narrow"/>
                    <w:i/>
                    <w:spacing w:val="1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07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from</w:t>
            </w:r>
            <w:r w:rsidRPr="00906645">
              <w:rPr>
                <w:rFonts w:ascii="Arial" w:hAnsi="Arial" w:cs="Arial"/>
                <w:i/>
                <w:spacing w:val="21"/>
                <w:sz w:val="20"/>
                <w:szCs w:val="20"/>
                <w:rPrChange w:id="3071" w:author="Helene Marsh" w:date="2022-04-30T11:58:00Z">
                  <w:rPr>
                    <w:rFonts w:ascii="Arial Narrow" w:hAnsi="Arial Narrow"/>
                    <w:i/>
                    <w:spacing w:val="2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07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land-based</w:t>
            </w:r>
            <w:r w:rsidRPr="00906645">
              <w:rPr>
                <w:rFonts w:ascii="Arial" w:hAnsi="Arial" w:cs="Arial"/>
                <w:i/>
                <w:spacing w:val="21"/>
                <w:sz w:val="20"/>
                <w:szCs w:val="20"/>
                <w:rPrChange w:id="3073" w:author="Helene Marsh" w:date="2022-04-30T11:58:00Z">
                  <w:rPr>
                    <w:rFonts w:ascii="Arial Narrow" w:hAnsi="Arial Narrow"/>
                    <w:i/>
                    <w:spacing w:val="2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07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 maritime</w:t>
            </w:r>
            <w:r w:rsidRPr="00906645">
              <w:rPr>
                <w:rFonts w:ascii="Arial" w:hAnsi="Arial" w:cs="Arial"/>
                <w:i/>
                <w:spacing w:val="24"/>
                <w:sz w:val="20"/>
                <w:szCs w:val="20"/>
                <w:rPrChange w:id="3075" w:author="Helene Marsh" w:date="2022-04-30T11:58:00Z">
                  <w:rPr>
                    <w:rFonts w:ascii="Arial Narrow" w:hAnsi="Arial Narrow"/>
                    <w:i/>
                    <w:spacing w:val="24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07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pollution,</w:t>
            </w:r>
            <w:r w:rsidRPr="00906645">
              <w:rPr>
                <w:rFonts w:ascii="Arial" w:hAnsi="Arial" w:cs="Arial"/>
                <w:i/>
                <w:spacing w:val="22"/>
                <w:sz w:val="20"/>
                <w:szCs w:val="20"/>
                <w:rPrChange w:id="3077" w:author="Helene Marsh" w:date="2022-04-30T11:58:00Z">
                  <w:rPr>
                    <w:rFonts w:ascii="Arial Narrow" w:hAnsi="Arial Narrow"/>
                    <w:i/>
                    <w:spacing w:val="22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07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including</w:t>
            </w:r>
            <w:r w:rsidRPr="00906645">
              <w:rPr>
                <w:rFonts w:ascii="Arial" w:hAnsi="Arial" w:cs="Arial"/>
                <w:i/>
                <w:spacing w:val="23"/>
                <w:sz w:val="20"/>
                <w:szCs w:val="20"/>
                <w:rPrChange w:id="3079" w:author="Helene Marsh" w:date="2022-04-30T11:58:00Z">
                  <w:rPr>
                    <w:rFonts w:ascii="Arial Narrow" w:hAnsi="Arial Narrow"/>
                    <w:i/>
                    <w:spacing w:val="23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08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marine</w:t>
            </w:r>
            <w:r w:rsidRPr="00906645">
              <w:rPr>
                <w:rFonts w:ascii="Arial" w:hAnsi="Arial" w:cs="Arial"/>
                <w:i/>
                <w:spacing w:val="21"/>
                <w:sz w:val="20"/>
                <w:szCs w:val="20"/>
                <w:rPrChange w:id="3081" w:author="Helene Marsh" w:date="2022-04-30T11:58:00Z">
                  <w:rPr>
                    <w:rFonts w:ascii="Arial Narrow" w:hAnsi="Arial Narrow"/>
                    <w:i/>
                    <w:spacing w:val="2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08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debris,</w:t>
            </w:r>
            <w:r w:rsidRPr="00906645">
              <w:rPr>
                <w:rFonts w:ascii="Arial" w:hAnsi="Arial" w:cs="Arial"/>
                <w:i/>
                <w:spacing w:val="24"/>
                <w:sz w:val="20"/>
                <w:szCs w:val="20"/>
                <w:rPrChange w:id="3083" w:author="Helene Marsh" w:date="2022-04-30T11:58:00Z">
                  <w:rPr>
                    <w:rFonts w:ascii="Arial Narrow" w:hAnsi="Arial Narrow"/>
                    <w:i/>
                    <w:spacing w:val="24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08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which</w:t>
            </w:r>
            <w:r w:rsidRPr="00906645">
              <w:rPr>
                <w:rFonts w:ascii="Arial" w:hAnsi="Arial" w:cs="Arial"/>
                <w:i/>
                <w:spacing w:val="21"/>
                <w:sz w:val="20"/>
                <w:szCs w:val="20"/>
                <w:rPrChange w:id="3085" w:author="Helene Marsh" w:date="2022-04-30T11:58:00Z">
                  <w:rPr>
                    <w:rFonts w:ascii="Arial Narrow" w:hAnsi="Arial Narrow"/>
                    <w:i/>
                    <w:spacing w:val="2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08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may</w:t>
            </w:r>
            <w:r w:rsidRPr="00906645">
              <w:rPr>
                <w:rFonts w:ascii="Arial" w:hAnsi="Arial" w:cs="Arial"/>
                <w:i/>
                <w:spacing w:val="21"/>
                <w:sz w:val="20"/>
                <w:szCs w:val="20"/>
                <w:rPrChange w:id="3087" w:author="Helene Marsh" w:date="2022-04-30T11:58:00Z">
                  <w:rPr>
                    <w:rFonts w:ascii="Arial Narrow" w:hAnsi="Arial Narrow"/>
                    <w:i/>
                    <w:spacing w:val="2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08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adversely</w:t>
            </w:r>
            <w:r w:rsidRPr="00906645">
              <w:rPr>
                <w:rFonts w:ascii="Arial" w:hAnsi="Arial" w:cs="Arial"/>
                <w:i/>
                <w:spacing w:val="21"/>
                <w:sz w:val="20"/>
                <w:szCs w:val="20"/>
                <w:rPrChange w:id="3089" w:author="Helene Marsh" w:date="2022-04-30T11:58:00Z">
                  <w:rPr>
                    <w:rFonts w:ascii="Arial Narrow" w:hAnsi="Arial Narrow"/>
                    <w:i/>
                    <w:spacing w:val="2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09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affect dugongs and their habitats</w:t>
            </w:r>
          </w:p>
          <w:p w14:paraId="3E1B1C89" w14:textId="7B735D7E" w:rsidR="006E4665" w:rsidRPr="00906645" w:rsidRDefault="006E4665" w:rsidP="00A975D7">
            <w:pPr>
              <w:pStyle w:val="ListParagraph"/>
              <w:numPr>
                <w:ilvl w:val="0"/>
                <w:numId w:val="27"/>
              </w:numPr>
              <w:tabs>
                <w:tab w:val="left" w:pos="448"/>
              </w:tabs>
              <w:spacing w:before="0"/>
              <w:ind w:left="340" w:hanging="340"/>
              <w:rPr>
                <w:rFonts w:ascii="Arial" w:hAnsi="Arial" w:cs="Arial"/>
                <w:w w:val="105"/>
                <w:sz w:val="20"/>
                <w:szCs w:val="20"/>
                <w:rPrChange w:id="309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309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Strengthen</w:t>
            </w:r>
            <w:r w:rsidRPr="00906645">
              <w:rPr>
                <w:rFonts w:ascii="Arial" w:hAnsi="Arial" w:cs="Arial"/>
                <w:i/>
                <w:spacing w:val="8"/>
                <w:sz w:val="20"/>
                <w:szCs w:val="20"/>
                <w:rPrChange w:id="3093" w:author="Helene Marsh" w:date="2022-04-30T11:58:00Z">
                  <w:rPr>
                    <w:rFonts w:ascii="Arial Narrow" w:hAnsi="Arial Narrow"/>
                    <w:i/>
                    <w:spacing w:val="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09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the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3095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09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application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3097" w:author="Helene Marsh" w:date="2022-04-30T11:58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09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of</w:t>
            </w:r>
            <w:r w:rsidRPr="00906645">
              <w:rPr>
                <w:rFonts w:ascii="Arial" w:hAnsi="Arial" w:cs="Arial"/>
                <w:i/>
                <w:spacing w:val="5"/>
                <w:sz w:val="20"/>
                <w:szCs w:val="20"/>
                <w:rPrChange w:id="3099" w:author="Helene Marsh" w:date="2022-04-30T11:58:00Z">
                  <w:rPr>
                    <w:rFonts w:ascii="Arial Narrow" w:hAnsi="Arial Narrow"/>
                    <w:i/>
                    <w:spacing w:val="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10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existing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3101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10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bans</w:t>
            </w:r>
            <w:r w:rsidRPr="00906645">
              <w:rPr>
                <w:rFonts w:ascii="Arial" w:hAnsi="Arial" w:cs="Arial"/>
                <w:i/>
                <w:spacing w:val="8"/>
                <w:sz w:val="20"/>
                <w:szCs w:val="20"/>
                <w:rPrChange w:id="3103" w:author="Helene Marsh" w:date="2022-04-30T11:58:00Z">
                  <w:rPr>
                    <w:rFonts w:ascii="Arial Narrow" w:hAnsi="Arial Narrow"/>
                    <w:i/>
                    <w:spacing w:val="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10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on</w:t>
            </w:r>
            <w:r w:rsidRPr="00906645">
              <w:rPr>
                <w:rFonts w:ascii="Arial" w:hAnsi="Arial" w:cs="Arial"/>
                <w:i/>
                <w:spacing w:val="5"/>
                <w:sz w:val="20"/>
                <w:szCs w:val="20"/>
                <w:rPrChange w:id="3105" w:author="Helene Marsh" w:date="2022-04-30T11:58:00Z">
                  <w:rPr>
                    <w:rFonts w:ascii="Arial Narrow" w:hAnsi="Arial Narrow"/>
                    <w:i/>
                    <w:spacing w:val="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10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the</w:t>
            </w:r>
            <w:r w:rsidRPr="00906645">
              <w:rPr>
                <w:rFonts w:ascii="Arial" w:hAnsi="Arial" w:cs="Arial"/>
                <w:i/>
                <w:spacing w:val="4"/>
                <w:sz w:val="20"/>
                <w:szCs w:val="20"/>
                <w:rPrChange w:id="3107" w:author="Helene Marsh" w:date="2022-04-30T11:58:00Z">
                  <w:rPr>
                    <w:rFonts w:ascii="Arial Narrow" w:hAnsi="Arial Narrow"/>
                    <w:i/>
                    <w:spacing w:val="4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10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use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3109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11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of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3111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11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poisonous</w:t>
            </w:r>
            <w:r w:rsidRPr="00906645">
              <w:rPr>
                <w:rFonts w:ascii="Arial" w:hAnsi="Arial" w:cs="Arial"/>
                <w:i/>
                <w:spacing w:val="4"/>
                <w:sz w:val="20"/>
                <w:szCs w:val="20"/>
                <w:rPrChange w:id="3113" w:author="Helene Marsh" w:date="2022-04-30T11:58:00Z">
                  <w:rPr>
                    <w:rFonts w:ascii="Arial Narrow" w:hAnsi="Arial Narrow"/>
                    <w:i/>
                    <w:spacing w:val="4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11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chemicals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3115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11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5"/>
                <w:sz w:val="20"/>
                <w:szCs w:val="20"/>
                <w:rPrChange w:id="3117" w:author="Helene Marsh" w:date="2022-04-30T11:58:00Z">
                  <w:rPr>
                    <w:rFonts w:ascii="Arial Narrow" w:hAnsi="Arial Narrow"/>
                    <w:i/>
                    <w:spacing w:val="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11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explosives</w:t>
            </w:r>
            <w:r w:rsidRPr="00906645">
              <w:rPr>
                <w:rFonts w:ascii="Arial" w:hAnsi="Arial" w:cs="Arial"/>
                <w:i/>
                <w:spacing w:val="4"/>
                <w:sz w:val="20"/>
                <w:szCs w:val="20"/>
                <w:rPrChange w:id="3119" w:author="Helene Marsh" w:date="2022-04-30T11:58:00Z">
                  <w:rPr>
                    <w:rFonts w:ascii="Arial Narrow" w:hAnsi="Arial Narrow"/>
                    <w:i/>
                    <w:spacing w:val="4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12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in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3121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12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the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3123" w:author="Helene Marsh" w:date="2022-04-30T11:58:00Z">
                  <w:rPr>
                    <w:rFonts w:ascii="Arial Narrow" w:hAnsi="Arial Narrow"/>
                    <w:i/>
                    <w:spacing w:val="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12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exploitation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3125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12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of</w:t>
            </w:r>
            <w:r w:rsidRPr="00906645">
              <w:rPr>
                <w:rFonts w:ascii="Arial" w:hAnsi="Arial" w:cs="Arial"/>
                <w:i/>
                <w:spacing w:val="5"/>
                <w:sz w:val="20"/>
                <w:szCs w:val="20"/>
                <w:rPrChange w:id="3127" w:author="Helene Marsh" w:date="2022-04-30T11:58:00Z">
                  <w:rPr>
                    <w:rFonts w:ascii="Arial Narrow" w:hAnsi="Arial Narrow"/>
                    <w:i/>
                    <w:spacing w:val="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12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marine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3129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3130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resources</w:t>
            </w:r>
          </w:p>
        </w:tc>
      </w:tr>
      <w:tr w:rsidR="00001052" w:rsidRPr="00906645" w14:paraId="7295EB18" w14:textId="77777777" w:rsidTr="00755E23">
        <w:trPr>
          <w:trHeight w:val="1081"/>
          <w:ins w:id="3131" w:author="Helene Marsh [2]" w:date="2022-04-25T14:00:00Z"/>
        </w:trPr>
        <w:tc>
          <w:tcPr>
            <w:tcW w:w="1708" w:type="dxa"/>
          </w:tcPr>
          <w:p w14:paraId="72D81261" w14:textId="22AF7321" w:rsidR="00001052" w:rsidRPr="00906645" w:rsidRDefault="00001052">
            <w:pPr>
              <w:tabs>
                <w:tab w:val="left" w:pos="464"/>
              </w:tabs>
              <w:rPr>
                <w:ins w:id="3132" w:author="Helene Marsh [2]" w:date="2022-04-25T14:00:00Z"/>
                <w:rFonts w:ascii="Arial" w:hAnsi="Arial" w:cs="Arial"/>
                <w:w w:val="105"/>
                <w:sz w:val="20"/>
                <w:szCs w:val="20"/>
                <w:rPrChange w:id="3133" w:author="Helene Marsh" w:date="2022-04-30T11:58:00Z">
                  <w:rPr>
                    <w:ins w:id="3134" w:author="Helene Marsh [2]" w:date="2022-04-25T14:00:00Z"/>
                    <w:w w:val="105"/>
                  </w:rPr>
                </w:rPrChange>
              </w:rPr>
            </w:pPr>
            <w:ins w:id="3135" w:author="Helene Marsh" w:date="2022-04-25T14:01:00Z"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3136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lastRenderedPageBreak/>
                <w:t>3.</w:t>
              </w:r>
            </w:ins>
            <w:ins w:id="3137" w:author="Helene Marsh [2]" w:date="2022-04-25T14:01:00Z"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3138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3</w:t>
              </w:r>
            </w:ins>
            <w:ins w:id="3139" w:author="Helene Marsh" w:date="2022-04-25T14:01:00Z">
              <w:del w:id="3140" w:author="Helene Marsh [2]" w:date="2022-04-25T14:01:00Z">
                <w:r w:rsidRPr="00906645" w:rsidDel="00001052">
                  <w:rPr>
                    <w:rFonts w:ascii="Arial" w:hAnsi="Arial" w:cs="Arial"/>
                    <w:w w:val="105"/>
                    <w:sz w:val="20"/>
                    <w:szCs w:val="20"/>
                    <w:rPrChange w:id="3141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>5</w:delText>
                </w:r>
              </w:del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3142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</w:ins>
            <w:ins w:id="3143" w:author="Helene Marsh [2]" w:date="2022-04-25T14:07:00Z">
              <w:r w:rsidR="008811B5" w:rsidRPr="00906645">
                <w:rPr>
                  <w:rFonts w:ascii="Arial" w:hAnsi="Arial" w:cs="Arial"/>
                  <w:w w:val="105"/>
                  <w:sz w:val="20"/>
                  <w:szCs w:val="20"/>
                  <w:rPrChange w:id="3144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Increase the resilience of seagrass communities of importance to dugongs to climate change</w:t>
              </w:r>
            </w:ins>
            <w:ins w:id="3145" w:author="Helene Marsh" w:date="2022-04-25T14:01:00Z">
              <w:del w:id="3146" w:author="Helene Marsh [2]" w:date="2022-04-25T14:04:00Z">
                <w:r w:rsidRPr="00906645" w:rsidDel="00001052">
                  <w:rPr>
                    <w:rFonts w:ascii="Arial" w:hAnsi="Arial" w:cs="Arial"/>
                    <w:w w:val="105"/>
                    <w:sz w:val="20"/>
                    <w:szCs w:val="20"/>
                    <w:rPrChange w:id="3147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 xml:space="preserve">Conduct climate vulnerability assessments of important dugong habitats and implement adaptation responses to climate change hazards where possible </w:delText>
                </w:r>
              </w:del>
            </w:ins>
          </w:p>
        </w:tc>
        <w:tc>
          <w:tcPr>
            <w:tcW w:w="1418" w:type="dxa"/>
          </w:tcPr>
          <w:p w14:paraId="66460DBE" w14:textId="20B17C1E" w:rsidR="00001052" w:rsidRPr="00906645" w:rsidRDefault="004D071D" w:rsidP="00001052">
            <w:pPr>
              <w:pStyle w:val="TableParagraph"/>
              <w:ind w:left="0"/>
              <w:rPr>
                <w:ins w:id="3148" w:author="Helene Marsh [2]" w:date="2022-04-25T14:00:00Z"/>
                <w:rFonts w:ascii="Arial" w:hAnsi="Arial" w:cs="Arial"/>
                <w:w w:val="105"/>
                <w:sz w:val="20"/>
                <w:szCs w:val="20"/>
                <w:rPrChange w:id="3149" w:author="Helene Marsh" w:date="2022-04-30T11:58:00Z">
                  <w:rPr>
                    <w:ins w:id="3150" w:author="Helene Marsh [2]" w:date="2022-04-25T14:00:00Z"/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</w:pPr>
            <w:ins w:id="3151" w:author="Helene Marsh" w:date="2022-04-30T11:41:00Z">
              <w:r w:rsidRPr="00906645">
                <w:rPr>
                  <w:rFonts w:ascii="Arial" w:hAnsi="Arial" w:cs="Arial"/>
                  <w:w w:val="105"/>
                  <w:sz w:val="20"/>
                  <w:szCs w:val="20"/>
                </w:rPr>
                <w:t xml:space="preserve">Medium </w:t>
              </w:r>
            </w:ins>
          </w:p>
        </w:tc>
        <w:tc>
          <w:tcPr>
            <w:tcW w:w="850" w:type="dxa"/>
          </w:tcPr>
          <w:p w14:paraId="288A31A1" w14:textId="06E4E23B" w:rsidR="00001052" w:rsidRPr="00906645" w:rsidRDefault="00001052" w:rsidP="00001052">
            <w:pPr>
              <w:pStyle w:val="TableParagraph"/>
              <w:ind w:left="0"/>
              <w:rPr>
                <w:ins w:id="3152" w:author="Helene Marsh [2]" w:date="2022-04-25T14:00:00Z"/>
                <w:rFonts w:ascii="Arial" w:hAnsi="Arial" w:cs="Arial"/>
                <w:w w:val="105"/>
                <w:sz w:val="20"/>
                <w:szCs w:val="20"/>
                <w:rPrChange w:id="3153" w:author="Helene Marsh" w:date="2022-04-30T11:58:00Z">
                  <w:rPr>
                    <w:ins w:id="3154" w:author="Helene Marsh [2]" w:date="2022-04-25T14:00:00Z"/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</w:pPr>
            <w:ins w:id="3155" w:author="Helene Marsh" w:date="2022-04-25T14:01:00Z"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3156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Ongoing</w:t>
              </w:r>
            </w:ins>
          </w:p>
        </w:tc>
        <w:tc>
          <w:tcPr>
            <w:tcW w:w="1559" w:type="dxa"/>
          </w:tcPr>
          <w:p w14:paraId="15C79973" w14:textId="77E1ABA6" w:rsidR="00001052" w:rsidRPr="00906645" w:rsidRDefault="00001052" w:rsidP="00001052">
            <w:pPr>
              <w:pStyle w:val="TableParagraph"/>
              <w:ind w:left="0"/>
              <w:rPr>
                <w:ins w:id="3157" w:author="Helene Marsh" w:date="2022-04-25T14:01:00Z"/>
                <w:rFonts w:ascii="Arial" w:hAnsi="Arial" w:cs="Arial"/>
                <w:sz w:val="20"/>
                <w:szCs w:val="20"/>
                <w:rPrChange w:id="3158" w:author="Helene Marsh" w:date="2022-04-30T11:58:00Z">
                  <w:rPr>
                    <w:ins w:id="3159" w:author="Helene Marsh" w:date="2022-04-25T14:01:00Z"/>
                    <w:rFonts w:ascii="Arial Narrow" w:hAnsi="Arial Narrow"/>
                    <w:sz w:val="20"/>
                    <w:szCs w:val="20"/>
                  </w:rPr>
                </w:rPrChange>
              </w:rPr>
            </w:pPr>
            <w:ins w:id="3160" w:author="Helene Marsh" w:date="2022-04-25T14:01:00Z"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3161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Relevant government agencies,</w:t>
              </w:r>
              <w:r w:rsidRPr="00906645">
                <w:rPr>
                  <w:rFonts w:ascii="Arial" w:hAnsi="Arial" w:cs="Arial"/>
                  <w:spacing w:val="1"/>
                  <w:w w:val="105"/>
                  <w:sz w:val="20"/>
                  <w:szCs w:val="20"/>
                  <w:rPrChange w:id="3162" w:author="Helene Marsh" w:date="2022-04-30T11:58:00Z">
                    <w:rPr>
                      <w:rFonts w:ascii="Arial Narrow" w:hAnsi="Arial Narrow"/>
                      <w:spacing w:val="1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spacing w:val="-1"/>
                  <w:w w:val="105"/>
                  <w:sz w:val="20"/>
                  <w:szCs w:val="20"/>
                  <w:rPrChange w:id="3163" w:author="Helene Marsh" w:date="2022-04-30T11:58:00Z">
                    <w:rPr>
                      <w:rFonts w:ascii="Arial Narrow" w:hAnsi="Arial Narrow"/>
                      <w:spacing w:val="-1"/>
                      <w:w w:val="105"/>
                      <w:sz w:val="20"/>
                      <w:szCs w:val="20"/>
                    </w:rPr>
                  </w:rPrChange>
                </w:rPr>
                <w:t xml:space="preserve">intergovernmental </w:t>
              </w:r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3164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and non-governmental</w:t>
              </w:r>
              <w:r w:rsidRPr="00906645">
                <w:rPr>
                  <w:rFonts w:ascii="Arial" w:hAnsi="Arial" w:cs="Arial"/>
                  <w:spacing w:val="-45"/>
                  <w:w w:val="105"/>
                  <w:sz w:val="20"/>
                  <w:szCs w:val="20"/>
                  <w:rPrChange w:id="3165" w:author="Helene Marsh" w:date="2022-04-30T11:58:00Z">
                    <w:rPr>
                      <w:rFonts w:ascii="Arial Narrow" w:hAnsi="Arial Narrow"/>
                      <w:spacing w:val="-45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3166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organizations, universities and research</w:t>
              </w:r>
              <w:r w:rsidRPr="00906645">
                <w:rPr>
                  <w:rFonts w:ascii="Arial" w:hAnsi="Arial" w:cs="Arial"/>
                  <w:spacing w:val="1"/>
                  <w:w w:val="105"/>
                  <w:sz w:val="20"/>
                  <w:szCs w:val="20"/>
                  <w:rPrChange w:id="3167" w:author="Helene Marsh" w:date="2022-04-30T11:58:00Z">
                    <w:rPr>
                      <w:rFonts w:ascii="Arial Narrow" w:hAnsi="Arial Narrow"/>
                      <w:spacing w:val="1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3168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institutions,</w:t>
              </w:r>
              <w:r w:rsidRPr="00906645">
                <w:rPr>
                  <w:rFonts w:ascii="Arial" w:hAnsi="Arial" w:cs="Arial"/>
                  <w:spacing w:val="-5"/>
                  <w:w w:val="105"/>
                  <w:sz w:val="20"/>
                  <w:szCs w:val="20"/>
                  <w:rPrChange w:id="3169" w:author="Helene Marsh" w:date="2022-04-30T11:58:00Z">
                    <w:rPr>
                      <w:rFonts w:ascii="Arial Narrow" w:hAnsi="Arial Narrow"/>
                      <w:spacing w:val="-5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  <w:del w:id="3170" w:author="Helene Marsh [2]" w:date="2022-04-27T14:30:00Z">
                <w:r w:rsidRPr="00906645" w:rsidDel="00E916BF">
                  <w:rPr>
                    <w:rFonts w:ascii="Arial" w:hAnsi="Arial" w:cs="Arial"/>
                    <w:w w:val="105"/>
                    <w:sz w:val="20"/>
                    <w:szCs w:val="20"/>
                    <w:rPrChange w:id="3171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>scientists</w:delText>
                </w:r>
                <w:r w:rsidRPr="00906645" w:rsidDel="00E916BF">
                  <w:rPr>
                    <w:rFonts w:ascii="Arial" w:hAnsi="Arial" w:cs="Arial"/>
                    <w:spacing w:val="-7"/>
                    <w:w w:val="105"/>
                    <w:sz w:val="20"/>
                    <w:szCs w:val="20"/>
                    <w:rPrChange w:id="3172" w:author="Helene Marsh" w:date="2022-04-30T11:58:00Z">
                      <w:rPr>
                        <w:rFonts w:ascii="Arial Narrow" w:hAnsi="Arial Narrow"/>
                        <w:spacing w:val="-7"/>
                        <w:w w:val="105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</w:del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3173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and</w:t>
              </w:r>
              <w:r w:rsidRPr="00906645">
                <w:rPr>
                  <w:rFonts w:ascii="Arial" w:hAnsi="Arial" w:cs="Arial"/>
                  <w:spacing w:val="-8"/>
                  <w:w w:val="105"/>
                  <w:sz w:val="20"/>
                  <w:szCs w:val="20"/>
                  <w:rPrChange w:id="3174" w:author="Helene Marsh" w:date="2022-04-30T11:58:00Z">
                    <w:rPr>
                      <w:rFonts w:ascii="Arial Narrow" w:hAnsi="Arial Narrow"/>
                      <w:spacing w:val="-8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3175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researchers</w:t>
              </w:r>
              <w:r w:rsidRPr="00906645">
                <w:rPr>
                  <w:rFonts w:ascii="Arial" w:hAnsi="Arial" w:cs="Arial"/>
                  <w:spacing w:val="-10"/>
                  <w:w w:val="105"/>
                  <w:sz w:val="20"/>
                  <w:szCs w:val="20"/>
                  <w:rPrChange w:id="3176" w:author="Helene Marsh" w:date="2022-04-30T11:58:00Z">
                    <w:rPr>
                      <w:rFonts w:ascii="Arial Narrow" w:hAnsi="Arial Narrow"/>
                      <w:spacing w:val="-10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3177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and</w:t>
              </w:r>
            </w:ins>
          </w:p>
          <w:p w14:paraId="589EADC7" w14:textId="2556841B" w:rsidR="00001052" w:rsidRPr="00906645" w:rsidRDefault="00001052" w:rsidP="00001052">
            <w:pPr>
              <w:pStyle w:val="TableParagraph"/>
              <w:ind w:left="0"/>
              <w:rPr>
                <w:ins w:id="3178" w:author="Helene Marsh [2]" w:date="2022-04-25T14:00:00Z"/>
                <w:rFonts w:ascii="Arial" w:hAnsi="Arial" w:cs="Arial"/>
                <w:w w:val="105"/>
                <w:sz w:val="20"/>
                <w:szCs w:val="20"/>
                <w:rPrChange w:id="3179" w:author="Helene Marsh" w:date="2022-04-30T11:58:00Z">
                  <w:rPr>
                    <w:ins w:id="3180" w:author="Helene Marsh [2]" w:date="2022-04-25T14:00:00Z"/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</w:pPr>
            <w:ins w:id="3181" w:author="Helene Marsh" w:date="2022-04-25T14:01:00Z"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3182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local</w:t>
              </w:r>
              <w:r w:rsidRPr="00906645">
                <w:rPr>
                  <w:rFonts w:ascii="Arial" w:hAnsi="Arial" w:cs="Arial"/>
                  <w:spacing w:val="-9"/>
                  <w:w w:val="105"/>
                  <w:sz w:val="20"/>
                  <w:szCs w:val="20"/>
                  <w:rPrChange w:id="3183" w:author="Helene Marsh" w:date="2022-04-30T11:58:00Z">
                    <w:rPr>
                      <w:rFonts w:ascii="Arial Narrow" w:hAnsi="Arial Narrow"/>
                      <w:spacing w:val="-9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3184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communities</w:t>
              </w:r>
            </w:ins>
          </w:p>
        </w:tc>
        <w:tc>
          <w:tcPr>
            <w:tcW w:w="1276" w:type="dxa"/>
          </w:tcPr>
          <w:p w14:paraId="5A7D7F49" w14:textId="6630B8B4" w:rsidR="00001052" w:rsidRPr="00906645" w:rsidRDefault="00001052">
            <w:pPr>
              <w:pStyle w:val="TableParagraph"/>
              <w:ind w:left="0"/>
              <w:rPr>
                <w:ins w:id="3185" w:author="Helene Marsh [2]" w:date="2022-04-25T14:00:00Z"/>
                <w:rFonts w:ascii="Arial" w:hAnsi="Arial" w:cs="Arial"/>
                <w:w w:val="105"/>
                <w:sz w:val="20"/>
                <w:szCs w:val="20"/>
                <w:rPrChange w:id="3186" w:author="Helene Marsh" w:date="2022-04-30T11:58:00Z">
                  <w:rPr>
                    <w:ins w:id="3187" w:author="Helene Marsh [2]" w:date="2022-04-25T14:00:00Z"/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</w:pPr>
            <w:ins w:id="3188" w:author="Helene Marsh" w:date="2022-04-25T14:01:00Z">
              <w:del w:id="3189" w:author="Helene Marsh [2]" w:date="2022-04-25T14:05:00Z">
                <w:r w:rsidRPr="00906645" w:rsidDel="00001052">
                  <w:rPr>
                    <w:rFonts w:ascii="Arial" w:hAnsi="Arial" w:cs="Arial"/>
                    <w:w w:val="105"/>
                    <w:sz w:val="20"/>
                    <w:szCs w:val="20"/>
                    <w:rPrChange w:id="3190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>Degraded</w:delText>
                </w:r>
                <w:r w:rsidRPr="00906645" w:rsidDel="00001052">
                  <w:rPr>
                    <w:rFonts w:ascii="Arial" w:hAnsi="Arial" w:cs="Arial"/>
                    <w:spacing w:val="-9"/>
                    <w:w w:val="105"/>
                    <w:sz w:val="20"/>
                    <w:szCs w:val="20"/>
                    <w:rPrChange w:id="3191" w:author="Helene Marsh" w:date="2022-04-30T11:58:00Z">
                      <w:rPr>
                        <w:rFonts w:ascii="Arial Narrow" w:hAnsi="Arial Narrow"/>
                        <w:spacing w:val="-9"/>
                        <w:w w:val="105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  <w:r w:rsidRPr="00906645" w:rsidDel="00001052">
                  <w:rPr>
                    <w:rFonts w:ascii="Arial" w:hAnsi="Arial" w:cs="Arial"/>
                    <w:w w:val="105"/>
                    <w:sz w:val="20"/>
                    <w:szCs w:val="20"/>
                    <w:rPrChange w:id="3192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>important</w:delText>
                </w:r>
                <w:r w:rsidRPr="00906645" w:rsidDel="00001052">
                  <w:rPr>
                    <w:rFonts w:ascii="Arial" w:hAnsi="Arial" w:cs="Arial"/>
                    <w:spacing w:val="-7"/>
                    <w:w w:val="105"/>
                    <w:sz w:val="20"/>
                    <w:szCs w:val="20"/>
                    <w:rPrChange w:id="3193" w:author="Helene Marsh" w:date="2022-04-30T11:58:00Z">
                      <w:rPr>
                        <w:rFonts w:ascii="Arial Narrow" w:hAnsi="Arial Narrow"/>
                        <w:spacing w:val="-7"/>
                        <w:w w:val="105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  <w:r w:rsidRPr="00906645" w:rsidDel="00001052">
                  <w:rPr>
                    <w:rFonts w:ascii="Arial" w:hAnsi="Arial" w:cs="Arial"/>
                    <w:w w:val="105"/>
                    <w:sz w:val="20"/>
                    <w:szCs w:val="20"/>
                    <w:rPrChange w:id="3194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>habitats</w:delText>
                </w:r>
                <w:r w:rsidRPr="00906645" w:rsidDel="00001052">
                  <w:rPr>
                    <w:rFonts w:ascii="Arial" w:hAnsi="Arial" w:cs="Arial"/>
                    <w:spacing w:val="-9"/>
                    <w:w w:val="105"/>
                    <w:sz w:val="20"/>
                    <w:szCs w:val="20"/>
                    <w:rPrChange w:id="3195" w:author="Helene Marsh" w:date="2022-04-30T11:58:00Z">
                      <w:rPr>
                        <w:rFonts w:ascii="Arial Narrow" w:hAnsi="Arial Narrow"/>
                        <w:spacing w:val="-9"/>
                        <w:w w:val="105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  <w:r w:rsidRPr="00906645" w:rsidDel="00001052">
                  <w:rPr>
                    <w:rFonts w:ascii="Arial" w:hAnsi="Arial" w:cs="Arial"/>
                    <w:w w:val="105"/>
                    <w:sz w:val="20"/>
                    <w:szCs w:val="20"/>
                    <w:rPrChange w:id="3196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>for</w:delText>
                </w:r>
                <w:r w:rsidRPr="00906645" w:rsidDel="00001052">
                  <w:rPr>
                    <w:rFonts w:ascii="Arial" w:hAnsi="Arial" w:cs="Arial"/>
                    <w:spacing w:val="-4"/>
                    <w:w w:val="105"/>
                    <w:sz w:val="20"/>
                    <w:szCs w:val="20"/>
                    <w:rPrChange w:id="3197" w:author="Helene Marsh" w:date="2022-04-30T11:58:00Z">
                      <w:rPr>
                        <w:rFonts w:ascii="Arial Narrow" w:hAnsi="Arial Narrow"/>
                        <w:spacing w:val="-4"/>
                        <w:w w:val="105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</w:del>
            </w:ins>
            <w:ins w:id="3198" w:author="Helene Marsh [2]" w:date="2022-04-25T14:05:00Z">
              <w:r w:rsidRPr="00906645">
                <w:rPr>
                  <w:rFonts w:ascii="Arial" w:hAnsi="Arial" w:cs="Arial"/>
                  <w:spacing w:val="-4"/>
                  <w:w w:val="105"/>
                  <w:sz w:val="20"/>
                  <w:szCs w:val="20"/>
                  <w:rPrChange w:id="3199" w:author="Helene Marsh" w:date="2022-04-30T11:58:00Z">
                    <w:rPr>
                      <w:rFonts w:ascii="Arial Narrow" w:hAnsi="Arial Narrow"/>
                      <w:spacing w:val="-4"/>
                      <w:w w:val="105"/>
                      <w:sz w:val="20"/>
                      <w:szCs w:val="20"/>
                    </w:rPr>
                  </w:rPrChange>
                </w:rPr>
                <w:t>Seagrass habitats at vulnerable to climate change hazards</w:t>
              </w:r>
            </w:ins>
            <w:ins w:id="3200" w:author="Helene Marsh [2]" w:date="2022-04-25T14:08:00Z">
              <w:r w:rsidR="008811B5" w:rsidRPr="00906645">
                <w:rPr>
                  <w:rFonts w:ascii="Arial" w:hAnsi="Arial" w:cs="Arial"/>
                  <w:spacing w:val="-4"/>
                  <w:w w:val="105"/>
                  <w:sz w:val="20"/>
                  <w:szCs w:val="20"/>
                  <w:rPrChange w:id="3201" w:author="Helene Marsh" w:date="2022-04-30T11:58:00Z">
                    <w:rPr>
                      <w:rFonts w:ascii="Arial Narrow" w:hAnsi="Arial Narrow"/>
                      <w:spacing w:val="-4"/>
                      <w:w w:val="105"/>
                      <w:sz w:val="20"/>
                      <w:szCs w:val="20"/>
                    </w:rPr>
                  </w:rPrChange>
                </w:rPr>
                <w:t xml:space="preserve"> within the dugong’s range </w:t>
              </w:r>
            </w:ins>
            <w:ins w:id="3202" w:author="Helene Marsh [2]" w:date="2022-04-25T14:06:00Z">
              <w:r w:rsidR="008811B5" w:rsidRPr="00906645">
                <w:rPr>
                  <w:rFonts w:ascii="Arial" w:hAnsi="Arial" w:cs="Arial"/>
                  <w:spacing w:val="-4"/>
                  <w:w w:val="105"/>
                  <w:sz w:val="20"/>
                  <w:szCs w:val="20"/>
                  <w:rPrChange w:id="3203" w:author="Helene Marsh" w:date="2022-04-30T11:58:00Z">
                    <w:rPr>
                      <w:rFonts w:ascii="Arial Narrow" w:hAnsi="Arial Narrow"/>
                      <w:spacing w:val="-4"/>
                      <w:w w:val="105"/>
                      <w:sz w:val="20"/>
                      <w:szCs w:val="20"/>
                    </w:rPr>
                  </w:rPrChange>
                </w:rPr>
                <w:t>identified</w:t>
              </w:r>
            </w:ins>
            <w:ins w:id="3204" w:author="Helene Marsh [2]" w:date="2022-04-25T14:05:00Z">
              <w:r w:rsidRPr="00906645">
                <w:rPr>
                  <w:rFonts w:ascii="Arial" w:hAnsi="Arial" w:cs="Arial"/>
                  <w:spacing w:val="-4"/>
                  <w:w w:val="105"/>
                  <w:sz w:val="20"/>
                  <w:szCs w:val="20"/>
                  <w:rPrChange w:id="3205" w:author="Helene Marsh" w:date="2022-04-30T11:58:00Z">
                    <w:rPr>
                      <w:rFonts w:ascii="Arial Narrow" w:hAnsi="Arial Narrow"/>
                      <w:spacing w:val="-4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  <w:del w:id="3206" w:author="Helene Marsh" w:date="2022-04-30T11:42:00Z">
                <w:r w:rsidRPr="00906645" w:rsidDel="004D071D">
                  <w:rPr>
                    <w:rFonts w:ascii="Arial" w:hAnsi="Arial" w:cs="Arial"/>
                    <w:spacing w:val="-4"/>
                    <w:w w:val="105"/>
                    <w:sz w:val="20"/>
                    <w:szCs w:val="20"/>
                    <w:rPrChange w:id="3207" w:author="Helene Marsh" w:date="2022-04-30T11:58:00Z">
                      <w:rPr>
                        <w:rFonts w:ascii="Arial Narrow" w:hAnsi="Arial Narrow"/>
                        <w:spacing w:val="-4"/>
                        <w:w w:val="105"/>
                        <w:sz w:val="20"/>
                        <w:szCs w:val="20"/>
                      </w:rPr>
                    </w:rPrChange>
                  </w:rPr>
                  <w:delText>and</w:delText>
                </w:r>
              </w:del>
            </w:ins>
            <w:ins w:id="3208" w:author="Helene Marsh" w:date="2022-04-30T11:42:00Z">
              <w:r w:rsidR="004D071D" w:rsidRPr="00906645">
                <w:rPr>
                  <w:rFonts w:ascii="Arial" w:hAnsi="Arial" w:cs="Arial"/>
                  <w:spacing w:val="-4"/>
                  <w:w w:val="105"/>
                  <w:sz w:val="20"/>
                  <w:szCs w:val="20"/>
                </w:rPr>
                <w:t xml:space="preserve">, </w:t>
              </w:r>
            </w:ins>
            <w:ins w:id="3209" w:author="Helene Marsh [2]" w:date="2022-04-25T14:05:00Z">
              <w:del w:id="3210" w:author="Helene Marsh" w:date="2022-04-30T11:42:00Z">
                <w:r w:rsidRPr="00906645" w:rsidDel="004D071D">
                  <w:rPr>
                    <w:rFonts w:ascii="Arial" w:hAnsi="Arial" w:cs="Arial"/>
                    <w:spacing w:val="-4"/>
                    <w:w w:val="105"/>
                    <w:sz w:val="20"/>
                    <w:szCs w:val="20"/>
                    <w:rPrChange w:id="3211" w:author="Helene Marsh" w:date="2022-04-30T11:58:00Z">
                      <w:rPr>
                        <w:rFonts w:ascii="Arial Narrow" w:hAnsi="Arial Narrow"/>
                        <w:spacing w:val="-4"/>
                        <w:w w:val="105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</w:del>
            </w:ins>
            <w:ins w:id="3212" w:author="Helene Marsh [2]" w:date="2022-04-25T14:09:00Z">
              <w:r w:rsidR="008811B5" w:rsidRPr="00906645">
                <w:rPr>
                  <w:rFonts w:ascii="Arial" w:hAnsi="Arial" w:cs="Arial"/>
                  <w:spacing w:val="-4"/>
                  <w:w w:val="105"/>
                  <w:sz w:val="20"/>
                  <w:szCs w:val="20"/>
                  <w:rPrChange w:id="3213" w:author="Helene Marsh" w:date="2022-04-30T11:58:00Z">
                    <w:rPr>
                      <w:rFonts w:ascii="Arial Narrow" w:hAnsi="Arial Narrow"/>
                      <w:spacing w:val="-4"/>
                      <w:w w:val="105"/>
                      <w:sz w:val="20"/>
                      <w:szCs w:val="20"/>
                    </w:rPr>
                  </w:rPrChange>
                </w:rPr>
                <w:t xml:space="preserve">made more resilient </w:t>
              </w:r>
            </w:ins>
            <w:ins w:id="3214" w:author="Helene Marsh" w:date="2022-04-30T11:42:00Z">
              <w:r w:rsidR="00CF19F4" w:rsidRPr="00906645">
                <w:rPr>
                  <w:rFonts w:ascii="Arial" w:hAnsi="Arial" w:cs="Arial"/>
                  <w:spacing w:val="-4"/>
                  <w:w w:val="105"/>
                  <w:sz w:val="20"/>
                  <w:szCs w:val="20"/>
                </w:rPr>
                <w:t xml:space="preserve">and actions </w:t>
              </w:r>
              <w:r w:rsidR="00CF19F4" w:rsidRPr="00906645">
                <w:rPr>
                  <w:rFonts w:ascii="Arial" w:hAnsi="Arial" w:cs="Arial"/>
                  <w:w w:val="105"/>
                  <w:sz w:val="20"/>
                  <w:szCs w:val="20"/>
                </w:rPr>
                <w:t xml:space="preserve">evaluated in an adaptive management cycle </w:t>
              </w:r>
            </w:ins>
            <w:ins w:id="3215" w:author="Helene Marsh" w:date="2022-04-25T14:01:00Z">
              <w:del w:id="3216" w:author="Helene Marsh [2]" w:date="2022-04-25T14:06:00Z">
                <w:r w:rsidRPr="00906645" w:rsidDel="008811B5">
                  <w:rPr>
                    <w:rFonts w:ascii="Arial" w:hAnsi="Arial" w:cs="Arial"/>
                    <w:w w:val="105"/>
                    <w:sz w:val="20"/>
                    <w:szCs w:val="20"/>
                    <w:rPrChange w:id="3217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>dugong</w:delText>
                </w:r>
                <w:r w:rsidRPr="00906645" w:rsidDel="008811B5">
                  <w:rPr>
                    <w:rFonts w:ascii="Arial" w:hAnsi="Arial" w:cs="Arial"/>
                    <w:spacing w:val="-8"/>
                    <w:w w:val="105"/>
                    <w:sz w:val="20"/>
                    <w:szCs w:val="20"/>
                    <w:rPrChange w:id="3218" w:author="Helene Marsh" w:date="2022-04-30T11:58:00Z">
                      <w:rPr>
                        <w:rFonts w:ascii="Arial Narrow" w:hAnsi="Arial Narrow"/>
                        <w:spacing w:val="-8"/>
                        <w:w w:val="105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  <w:r w:rsidRPr="00906645" w:rsidDel="008811B5">
                  <w:rPr>
                    <w:rFonts w:ascii="Arial" w:hAnsi="Arial" w:cs="Arial"/>
                    <w:w w:val="105"/>
                    <w:sz w:val="20"/>
                    <w:szCs w:val="20"/>
                    <w:rPrChange w:id="3219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>are</w:delText>
                </w:r>
                <w:r w:rsidRPr="00906645" w:rsidDel="008811B5">
                  <w:rPr>
                    <w:rFonts w:ascii="Arial" w:hAnsi="Arial" w:cs="Arial"/>
                    <w:spacing w:val="-44"/>
                    <w:w w:val="105"/>
                    <w:sz w:val="20"/>
                    <w:szCs w:val="20"/>
                    <w:rPrChange w:id="3220" w:author="Helene Marsh" w:date="2022-04-30T11:58:00Z">
                      <w:rPr>
                        <w:rFonts w:ascii="Arial Narrow" w:hAnsi="Arial Narrow"/>
                        <w:spacing w:val="-44"/>
                        <w:w w:val="105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  <w:r w:rsidRPr="00906645" w:rsidDel="008811B5">
                  <w:rPr>
                    <w:rFonts w:ascii="Arial" w:hAnsi="Arial" w:cs="Arial"/>
                    <w:w w:val="105"/>
                    <w:sz w:val="20"/>
                    <w:szCs w:val="20"/>
                    <w:rPrChange w:id="3221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>identified and where appropriate remedial</w:delText>
                </w:r>
                <w:r w:rsidRPr="00906645" w:rsidDel="008811B5">
                  <w:rPr>
                    <w:rFonts w:ascii="Arial" w:hAnsi="Arial" w:cs="Arial"/>
                    <w:spacing w:val="1"/>
                    <w:w w:val="105"/>
                    <w:sz w:val="20"/>
                    <w:szCs w:val="20"/>
                    <w:rPrChange w:id="3222" w:author="Helene Marsh" w:date="2022-04-30T11:58:00Z">
                      <w:rPr>
                        <w:rFonts w:ascii="Arial Narrow" w:hAnsi="Arial Narrow"/>
                        <w:spacing w:val="1"/>
                        <w:w w:val="105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  <w:r w:rsidRPr="00906645" w:rsidDel="008811B5">
                  <w:rPr>
                    <w:rFonts w:ascii="Arial" w:hAnsi="Arial" w:cs="Arial"/>
                    <w:w w:val="105"/>
                    <w:sz w:val="20"/>
                    <w:szCs w:val="20"/>
                    <w:rPrChange w:id="3223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>steps</w:delText>
                </w:r>
                <w:r w:rsidRPr="00906645" w:rsidDel="008811B5">
                  <w:rPr>
                    <w:rFonts w:ascii="Arial" w:hAnsi="Arial" w:cs="Arial"/>
                    <w:spacing w:val="-4"/>
                    <w:w w:val="105"/>
                    <w:sz w:val="20"/>
                    <w:szCs w:val="20"/>
                    <w:rPrChange w:id="3224" w:author="Helene Marsh" w:date="2022-04-30T11:58:00Z">
                      <w:rPr>
                        <w:rFonts w:ascii="Arial Narrow" w:hAnsi="Arial Narrow"/>
                        <w:spacing w:val="-4"/>
                        <w:w w:val="105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  <w:r w:rsidRPr="00906645" w:rsidDel="008811B5">
                  <w:rPr>
                    <w:rFonts w:ascii="Arial" w:hAnsi="Arial" w:cs="Arial"/>
                    <w:w w:val="105"/>
                    <w:sz w:val="20"/>
                    <w:szCs w:val="20"/>
                    <w:rPrChange w:id="3225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>are</w:delText>
                </w:r>
                <w:r w:rsidRPr="00906645" w:rsidDel="008811B5">
                  <w:rPr>
                    <w:rFonts w:ascii="Arial" w:hAnsi="Arial" w:cs="Arial"/>
                    <w:spacing w:val="1"/>
                    <w:w w:val="105"/>
                    <w:sz w:val="20"/>
                    <w:szCs w:val="20"/>
                    <w:rPrChange w:id="3226" w:author="Helene Marsh" w:date="2022-04-30T11:58:00Z">
                      <w:rPr>
                        <w:rFonts w:ascii="Arial Narrow" w:hAnsi="Arial Narrow"/>
                        <w:spacing w:val="1"/>
                        <w:w w:val="105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  <w:r w:rsidRPr="00906645" w:rsidDel="008811B5">
                  <w:rPr>
                    <w:rFonts w:ascii="Arial" w:hAnsi="Arial" w:cs="Arial"/>
                    <w:w w:val="105"/>
                    <w:sz w:val="20"/>
                    <w:szCs w:val="20"/>
                    <w:rPrChange w:id="3227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>taken</w:delText>
                </w:r>
              </w:del>
            </w:ins>
          </w:p>
        </w:tc>
        <w:tc>
          <w:tcPr>
            <w:tcW w:w="6811" w:type="dxa"/>
          </w:tcPr>
          <w:p w14:paraId="4369685C" w14:textId="77777777" w:rsidR="00001052" w:rsidRPr="00906645" w:rsidRDefault="00001052" w:rsidP="00001052">
            <w:pPr>
              <w:pStyle w:val="ListParagraph"/>
              <w:numPr>
                <w:ilvl w:val="0"/>
                <w:numId w:val="44"/>
              </w:numPr>
              <w:tabs>
                <w:tab w:val="left" w:pos="464"/>
              </w:tabs>
              <w:ind w:left="357" w:hanging="357"/>
              <w:rPr>
                <w:ins w:id="3228" w:author="Helene Marsh [2]" w:date="2022-04-25T14:03:00Z"/>
                <w:rFonts w:ascii="Arial" w:hAnsi="Arial" w:cs="Arial"/>
                <w:i/>
                <w:sz w:val="20"/>
                <w:szCs w:val="20"/>
                <w:rPrChange w:id="3229" w:author="Helene Marsh" w:date="2022-04-30T11:58:00Z">
                  <w:rPr>
                    <w:ins w:id="3230" w:author="Helene Marsh [2]" w:date="2022-04-25T14:03:00Z"/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</w:pPr>
            <w:ins w:id="3231" w:author="Helene Marsh [2]" w:date="2022-04-25T14:03:00Z">
              <w:r w:rsidRPr="00906645">
                <w:rPr>
                  <w:rFonts w:ascii="Arial" w:hAnsi="Arial" w:cs="Arial"/>
                  <w:i/>
                  <w:w w:val="105"/>
                  <w:sz w:val="20"/>
                  <w:szCs w:val="20"/>
                  <w:rPrChange w:id="3232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Conduct climate vulnerability assessments of important dugong habitats in association with local communities </w:t>
              </w:r>
            </w:ins>
          </w:p>
          <w:p w14:paraId="00D1E5E3" w14:textId="73DA9345" w:rsidR="008811B5" w:rsidRPr="00906645" w:rsidRDefault="004535D4" w:rsidP="00001052">
            <w:pPr>
              <w:pStyle w:val="ListParagraph"/>
              <w:numPr>
                <w:ilvl w:val="0"/>
                <w:numId w:val="44"/>
              </w:numPr>
              <w:tabs>
                <w:tab w:val="left" w:pos="464"/>
              </w:tabs>
              <w:ind w:left="357" w:hanging="357"/>
              <w:rPr>
                <w:ins w:id="3233" w:author="Helene Marsh [2]" w:date="2022-04-25T14:07:00Z"/>
                <w:rFonts w:ascii="Arial" w:hAnsi="Arial" w:cs="Arial"/>
                <w:i/>
                <w:sz w:val="20"/>
                <w:szCs w:val="20"/>
                <w:rPrChange w:id="3234" w:author="Helene Marsh" w:date="2022-04-30T11:58:00Z">
                  <w:rPr>
                    <w:ins w:id="3235" w:author="Helene Marsh [2]" w:date="2022-04-25T14:07:00Z"/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</w:pPr>
            <w:ins w:id="3236" w:author="Helene Marsh" w:date="2022-04-30T15:12:00Z">
              <w:r>
                <w:rPr>
                  <w:rFonts w:ascii="Arial" w:hAnsi="Arial" w:cs="Arial"/>
                  <w:i/>
                  <w:w w:val="105"/>
                  <w:sz w:val="20"/>
                  <w:szCs w:val="20"/>
                </w:rPr>
                <w:t>I</w:t>
              </w:r>
            </w:ins>
            <w:ins w:id="3237" w:author="Helene Marsh [2]" w:date="2022-04-25T14:03:00Z">
              <w:del w:id="3238" w:author="Helene Marsh" w:date="2022-04-30T15:12:00Z">
                <w:r w:rsidR="00001052" w:rsidRPr="00906645" w:rsidDel="004535D4">
                  <w:rPr>
                    <w:rFonts w:ascii="Arial" w:hAnsi="Arial" w:cs="Arial"/>
                    <w:i/>
                    <w:w w:val="105"/>
                    <w:sz w:val="20"/>
                    <w:szCs w:val="20"/>
                    <w:rPrChange w:id="3239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>i</w:delText>
                </w:r>
              </w:del>
              <w:r w:rsidR="00001052" w:rsidRPr="00906645">
                <w:rPr>
                  <w:rFonts w:ascii="Arial" w:hAnsi="Arial" w:cs="Arial"/>
                  <w:i/>
                  <w:w w:val="105"/>
                  <w:sz w:val="20"/>
                  <w:szCs w:val="20"/>
                  <w:rPrChange w:id="3240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dentify and implement </w:t>
              </w:r>
            </w:ins>
            <w:ins w:id="3241" w:author="Helene Marsh [2]" w:date="2022-04-29T12:28:00Z">
              <w:r w:rsidR="00AB259A" w:rsidRPr="00906645">
                <w:rPr>
                  <w:rFonts w:ascii="Arial" w:hAnsi="Arial" w:cs="Arial"/>
                  <w:i/>
                  <w:w w:val="105"/>
                  <w:sz w:val="20"/>
                  <w:szCs w:val="20"/>
                </w:rPr>
                <w:t xml:space="preserve">appropriate </w:t>
              </w:r>
            </w:ins>
            <w:ins w:id="3242" w:author="Helene Marsh [2]" w:date="2022-04-25T14:03:00Z">
              <w:r w:rsidR="00001052" w:rsidRPr="00906645">
                <w:rPr>
                  <w:rFonts w:ascii="Arial" w:hAnsi="Arial" w:cs="Arial"/>
                  <w:i/>
                  <w:w w:val="105"/>
                  <w:sz w:val="20"/>
                  <w:szCs w:val="20"/>
                  <w:rPrChange w:id="3243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adaptation responses to climate change hazards where possible</w:t>
              </w:r>
              <w:r w:rsidR="00001052" w:rsidRPr="00906645">
                <w:rPr>
                  <w:rFonts w:ascii="Arial" w:hAnsi="Arial" w:cs="Arial"/>
                  <w:w w:val="105"/>
                  <w:sz w:val="20"/>
                  <w:szCs w:val="20"/>
                  <w:rPrChange w:id="3244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</w:ins>
          </w:p>
          <w:p w14:paraId="1B588D21" w14:textId="2475BC7D" w:rsidR="00001052" w:rsidRPr="00906645" w:rsidDel="00001052" w:rsidRDefault="008811B5" w:rsidP="00001052">
            <w:pPr>
              <w:pStyle w:val="ListParagraph"/>
              <w:numPr>
                <w:ilvl w:val="0"/>
                <w:numId w:val="46"/>
              </w:numPr>
              <w:tabs>
                <w:tab w:val="left" w:pos="464"/>
              </w:tabs>
              <w:spacing w:before="0"/>
              <w:ind w:left="340" w:hanging="340"/>
              <w:rPr>
                <w:ins w:id="3245" w:author="Helene Marsh" w:date="2022-04-25T14:01:00Z"/>
                <w:del w:id="3246" w:author="Helene Marsh [2]" w:date="2022-04-25T14:03:00Z"/>
                <w:rFonts w:ascii="Arial" w:hAnsi="Arial" w:cs="Arial"/>
                <w:i/>
                <w:sz w:val="20"/>
                <w:szCs w:val="20"/>
                <w:rPrChange w:id="3247" w:author="Helene Marsh" w:date="2022-04-30T11:58:00Z">
                  <w:rPr>
                    <w:ins w:id="3248" w:author="Helene Marsh" w:date="2022-04-25T14:01:00Z"/>
                    <w:del w:id="3249" w:author="Helene Marsh [2]" w:date="2022-04-25T14:03:00Z"/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ins w:id="3250" w:author="Helene Marsh [2]" w:date="2022-04-25T14:08:00Z">
              <w:r w:rsidRPr="00906645">
                <w:rPr>
                  <w:rFonts w:ascii="Arial" w:hAnsi="Arial" w:cs="Arial"/>
                  <w:i/>
                  <w:w w:val="105"/>
                  <w:sz w:val="20"/>
                  <w:szCs w:val="20"/>
                  <w:rPrChange w:id="3251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Increase the resilience of seagrass communities </w:t>
              </w:r>
            </w:ins>
            <w:ins w:id="3252" w:author="Helene Marsh [2]" w:date="2022-04-25T14:09:00Z">
              <w:r w:rsidRPr="00906645">
                <w:rPr>
                  <w:rFonts w:ascii="Arial" w:hAnsi="Arial" w:cs="Arial"/>
                  <w:i/>
                  <w:w w:val="105"/>
                  <w:sz w:val="20"/>
                  <w:szCs w:val="20"/>
                  <w:rPrChange w:id="3253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vulnerable to </w:t>
              </w:r>
            </w:ins>
            <w:ins w:id="3254" w:author="Helene Marsh [2]" w:date="2022-04-25T14:10:00Z">
              <w:r w:rsidRPr="00906645">
                <w:rPr>
                  <w:rFonts w:ascii="Arial" w:hAnsi="Arial" w:cs="Arial"/>
                  <w:i/>
                  <w:w w:val="105"/>
                  <w:sz w:val="20"/>
                  <w:szCs w:val="20"/>
                  <w:rPrChange w:id="3255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climate</w:t>
              </w:r>
            </w:ins>
            <w:ins w:id="3256" w:author="Helene Marsh [2]" w:date="2022-04-25T14:09:00Z">
              <w:r w:rsidRPr="00906645">
                <w:rPr>
                  <w:rFonts w:ascii="Arial" w:hAnsi="Arial" w:cs="Arial"/>
                  <w:i/>
                  <w:w w:val="105"/>
                  <w:sz w:val="20"/>
                  <w:szCs w:val="20"/>
                  <w:rPrChange w:id="3257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 change by </w:t>
              </w:r>
            </w:ins>
            <w:ins w:id="3258" w:author="Helene Marsh [2]" w:date="2022-04-25T14:10:00Z">
              <w:r w:rsidRPr="00906645">
                <w:rPr>
                  <w:rFonts w:ascii="Arial" w:hAnsi="Arial" w:cs="Arial"/>
                  <w:i/>
                  <w:w w:val="105"/>
                  <w:sz w:val="20"/>
                  <w:szCs w:val="20"/>
                  <w:rPrChange w:id="3259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minimizing</w:t>
              </w:r>
            </w:ins>
            <w:ins w:id="3260" w:author="Helene Marsh [2]" w:date="2022-04-25T14:09:00Z">
              <w:r w:rsidRPr="00906645">
                <w:rPr>
                  <w:rFonts w:ascii="Arial" w:hAnsi="Arial" w:cs="Arial"/>
                  <w:i/>
                  <w:w w:val="105"/>
                  <w:sz w:val="20"/>
                  <w:szCs w:val="20"/>
                  <w:rPrChange w:id="3261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</w:ins>
            <w:ins w:id="3262" w:author="Helene Marsh [2]" w:date="2022-04-25T14:10:00Z">
              <w:r w:rsidRPr="00906645">
                <w:rPr>
                  <w:rFonts w:ascii="Arial" w:hAnsi="Arial" w:cs="Arial"/>
                  <w:i/>
                  <w:w w:val="105"/>
                  <w:sz w:val="20"/>
                  <w:szCs w:val="20"/>
                  <w:rPrChange w:id="3263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other impacts </w:t>
              </w:r>
            </w:ins>
            <w:ins w:id="3264" w:author="Helene Marsh" w:date="2022-04-25T14:01:00Z">
              <w:del w:id="3265" w:author="Helene Marsh [2]" w:date="2022-04-25T14:03:00Z">
                <w:r w:rsidR="00001052" w:rsidRPr="00906645" w:rsidDel="00001052">
                  <w:rPr>
                    <w:rFonts w:ascii="Arial" w:hAnsi="Arial" w:cs="Arial"/>
                    <w:i/>
                    <w:sz w:val="20"/>
                    <w:szCs w:val="20"/>
                    <w:rPrChange w:id="3266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>Identify</w:delText>
                </w:r>
                <w:r w:rsidR="00001052" w:rsidRPr="00906645" w:rsidDel="00001052">
                  <w:rPr>
                    <w:rFonts w:ascii="Arial" w:hAnsi="Arial" w:cs="Arial"/>
                    <w:i/>
                    <w:spacing w:val="9"/>
                    <w:sz w:val="20"/>
                    <w:szCs w:val="20"/>
                    <w:rPrChange w:id="3267" w:author="Helene Marsh" w:date="2022-04-30T11:58:00Z">
                      <w:rPr>
                        <w:rFonts w:ascii="Arial Narrow" w:hAnsi="Arial Narrow"/>
                        <w:i/>
                        <w:spacing w:val="9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  <w:r w:rsidR="00001052" w:rsidRPr="00906645" w:rsidDel="00001052">
                  <w:rPr>
                    <w:rFonts w:ascii="Arial" w:hAnsi="Arial" w:cs="Arial"/>
                    <w:i/>
                    <w:sz w:val="20"/>
                    <w:szCs w:val="20"/>
                    <w:rPrChange w:id="3268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>seagrass</w:delText>
                </w:r>
                <w:r w:rsidR="00001052" w:rsidRPr="00906645" w:rsidDel="00001052">
                  <w:rPr>
                    <w:rFonts w:ascii="Arial" w:hAnsi="Arial" w:cs="Arial"/>
                    <w:i/>
                    <w:spacing w:val="12"/>
                    <w:sz w:val="20"/>
                    <w:szCs w:val="20"/>
                    <w:rPrChange w:id="3269" w:author="Helene Marsh" w:date="2022-04-30T11:58:00Z">
                      <w:rPr>
                        <w:rFonts w:ascii="Arial Narrow" w:hAnsi="Arial Narrow"/>
                        <w:i/>
                        <w:spacing w:val="12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  <w:r w:rsidR="00001052" w:rsidRPr="00906645" w:rsidDel="00001052">
                  <w:rPr>
                    <w:rFonts w:ascii="Arial" w:hAnsi="Arial" w:cs="Arial"/>
                    <w:i/>
                    <w:sz w:val="20"/>
                    <w:szCs w:val="20"/>
                    <w:rPrChange w:id="3270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>habitats</w:delText>
                </w:r>
                <w:r w:rsidR="00001052" w:rsidRPr="00906645" w:rsidDel="00001052">
                  <w:rPr>
                    <w:rFonts w:ascii="Arial" w:hAnsi="Arial" w:cs="Arial"/>
                    <w:i/>
                    <w:spacing w:val="8"/>
                    <w:sz w:val="20"/>
                    <w:szCs w:val="20"/>
                    <w:rPrChange w:id="3271" w:author="Helene Marsh" w:date="2022-04-30T11:58:00Z">
                      <w:rPr>
                        <w:rFonts w:ascii="Arial Narrow" w:hAnsi="Arial Narrow"/>
                        <w:i/>
                        <w:spacing w:val="8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  <w:r w:rsidR="00001052" w:rsidRPr="00906645" w:rsidDel="00001052">
                  <w:rPr>
                    <w:rFonts w:ascii="Arial" w:hAnsi="Arial" w:cs="Arial"/>
                    <w:i/>
                    <w:sz w:val="20"/>
                    <w:szCs w:val="20"/>
                    <w:rPrChange w:id="3272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>used</w:delText>
                </w:r>
                <w:r w:rsidR="00001052" w:rsidRPr="00906645" w:rsidDel="00001052">
                  <w:rPr>
                    <w:rFonts w:ascii="Arial" w:hAnsi="Arial" w:cs="Arial"/>
                    <w:i/>
                    <w:spacing w:val="5"/>
                    <w:sz w:val="20"/>
                    <w:szCs w:val="20"/>
                    <w:rPrChange w:id="3273" w:author="Helene Marsh" w:date="2022-04-30T11:58:00Z">
                      <w:rPr>
                        <w:rFonts w:ascii="Arial Narrow" w:hAnsi="Arial Narrow"/>
                        <w:i/>
                        <w:spacing w:val="5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  <w:r w:rsidR="00001052" w:rsidRPr="00906645" w:rsidDel="00001052">
                  <w:rPr>
                    <w:rFonts w:ascii="Arial" w:hAnsi="Arial" w:cs="Arial"/>
                    <w:i/>
                    <w:sz w:val="20"/>
                    <w:szCs w:val="20"/>
                    <w:rPrChange w:id="3274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>by</w:delText>
                </w:r>
                <w:r w:rsidR="00001052" w:rsidRPr="00906645" w:rsidDel="00001052">
                  <w:rPr>
                    <w:rFonts w:ascii="Arial" w:hAnsi="Arial" w:cs="Arial"/>
                    <w:i/>
                    <w:spacing w:val="10"/>
                    <w:sz w:val="20"/>
                    <w:szCs w:val="20"/>
                    <w:rPrChange w:id="3275" w:author="Helene Marsh" w:date="2022-04-30T11:58:00Z">
                      <w:rPr>
                        <w:rFonts w:ascii="Arial Narrow" w:hAnsi="Arial Narrow"/>
                        <w:i/>
                        <w:spacing w:val="10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  <w:r w:rsidR="00001052" w:rsidRPr="00906645" w:rsidDel="00001052">
                  <w:rPr>
                    <w:rFonts w:ascii="Arial" w:hAnsi="Arial" w:cs="Arial"/>
                    <w:i/>
                    <w:spacing w:val="-2"/>
                    <w:sz w:val="20"/>
                    <w:szCs w:val="20"/>
                    <w:rPrChange w:id="3276" w:author="Helene Marsh" w:date="2022-04-30T11:58:00Z">
                      <w:rPr>
                        <w:rFonts w:ascii="Arial Narrow" w:hAnsi="Arial Narrow"/>
                        <w:i/>
                        <w:spacing w:val="-2"/>
                        <w:sz w:val="20"/>
                        <w:szCs w:val="20"/>
                      </w:rPr>
                    </w:rPrChange>
                  </w:rPr>
                  <w:delText xml:space="preserve">dugongs, where the causes of degradation are known and can be reversed  </w:delText>
                </w:r>
              </w:del>
            </w:ins>
          </w:p>
          <w:p w14:paraId="1B89051D" w14:textId="3DC57020" w:rsidR="00001052" w:rsidRPr="00906645" w:rsidRDefault="00001052" w:rsidP="00001052">
            <w:pPr>
              <w:pStyle w:val="ListParagraph"/>
              <w:numPr>
                <w:ilvl w:val="0"/>
                <w:numId w:val="44"/>
              </w:numPr>
              <w:tabs>
                <w:tab w:val="left" w:pos="464"/>
              </w:tabs>
              <w:ind w:left="357" w:hanging="357"/>
              <w:rPr>
                <w:ins w:id="3277" w:author="Helene Marsh [2]" w:date="2022-04-25T14:00:00Z"/>
                <w:rFonts w:ascii="Arial" w:hAnsi="Arial" w:cs="Arial"/>
                <w:i/>
                <w:sz w:val="20"/>
                <w:szCs w:val="20"/>
                <w:rPrChange w:id="3278" w:author="Helene Marsh" w:date="2022-04-30T11:58:00Z">
                  <w:rPr>
                    <w:ins w:id="3279" w:author="Helene Marsh [2]" w:date="2022-04-25T14:00:00Z"/>
                  </w:rPr>
                </w:rPrChange>
              </w:rPr>
            </w:pPr>
          </w:p>
        </w:tc>
      </w:tr>
      <w:tr w:rsidR="00001052" w:rsidRPr="00906645" w:rsidDel="00AB259A" w14:paraId="093451DA" w14:textId="1DAE4E9B" w:rsidTr="00755E23">
        <w:trPr>
          <w:trHeight w:val="1081"/>
          <w:del w:id="3280" w:author="Helene Marsh [2]" w:date="2022-04-29T12:29:00Z"/>
        </w:trPr>
        <w:tc>
          <w:tcPr>
            <w:tcW w:w="1708" w:type="dxa"/>
          </w:tcPr>
          <w:p w14:paraId="037DF44B" w14:textId="22B047C3" w:rsidR="00001052" w:rsidRPr="00906645" w:rsidDel="00AB259A" w:rsidRDefault="00001052">
            <w:pPr>
              <w:tabs>
                <w:tab w:val="left" w:pos="464"/>
              </w:tabs>
              <w:rPr>
                <w:del w:id="3281" w:author="Helene Marsh [2]" w:date="2022-04-29T12:29:00Z"/>
                <w:rFonts w:ascii="Arial" w:hAnsi="Arial" w:cs="Arial"/>
                <w:sz w:val="20"/>
                <w:szCs w:val="20"/>
                <w:rPrChange w:id="3282" w:author="Helene Marsh" w:date="2022-04-30T11:58:00Z">
                  <w:rPr>
                    <w:del w:id="3283" w:author="Helene Marsh [2]" w:date="2022-04-29T12:29:00Z"/>
                    <w:rFonts w:ascii="Arial Narrow" w:hAnsi="Arial Narrow"/>
                    <w:sz w:val="20"/>
                    <w:szCs w:val="20"/>
                  </w:rPr>
                </w:rPrChange>
              </w:rPr>
              <w:pPrChange w:id="3284" w:author="Helene Marsh [2]" w:date="2022-04-25T13:31:00Z">
                <w:pPr>
                  <w:pStyle w:val="TableParagraph"/>
                  <w:ind w:left="0"/>
                </w:pPr>
              </w:pPrChange>
            </w:pPr>
            <w:del w:id="3285" w:author="Helene Marsh [2]" w:date="2022-04-29T12:29:00Z">
              <w:r w:rsidRPr="00906645" w:rsidDel="00AB259A">
                <w:rPr>
                  <w:rFonts w:ascii="Arial" w:hAnsi="Arial" w:cs="Arial"/>
                  <w:w w:val="105"/>
                  <w:sz w:val="20"/>
                  <w:szCs w:val="20"/>
                  <w:rPrChange w:id="3286" w:author="Helene Marsh" w:date="2022-04-30T11:58:00Z">
                    <w:rPr>
                      <w:w w:val="105"/>
                    </w:rPr>
                  </w:rPrChange>
                </w:rPr>
                <w:lastRenderedPageBreak/>
                <w:delText>3.3</w:delText>
              </w:r>
              <w:r w:rsidRPr="00906645" w:rsidDel="00AB259A">
                <w:rPr>
                  <w:rFonts w:ascii="Arial" w:hAnsi="Arial" w:cs="Arial"/>
                  <w:spacing w:val="1"/>
                  <w:w w:val="105"/>
                  <w:sz w:val="20"/>
                  <w:szCs w:val="20"/>
                  <w:rPrChange w:id="3287" w:author="Helene Marsh" w:date="2022-04-30T11:58:00Z">
                    <w:rPr>
                      <w:spacing w:val="1"/>
                      <w:w w:val="105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w w:val="105"/>
                  <w:sz w:val="20"/>
                  <w:szCs w:val="20"/>
                  <w:rPrChange w:id="3288" w:author="Helene Marsh" w:date="2022-04-30T11:58:00Z">
                    <w:rPr>
                      <w:w w:val="105"/>
                    </w:rPr>
                  </w:rPrChange>
                </w:rPr>
                <w:delText>Assess the risk of, and develop measures to</w:delText>
              </w:r>
              <w:r w:rsidRPr="00906645" w:rsidDel="00AB259A">
                <w:rPr>
                  <w:rFonts w:ascii="Arial" w:hAnsi="Arial" w:cs="Arial"/>
                  <w:spacing w:val="-45"/>
                  <w:w w:val="105"/>
                  <w:sz w:val="20"/>
                  <w:szCs w:val="20"/>
                  <w:rPrChange w:id="3289" w:author="Helene Marsh" w:date="2022-04-30T11:58:00Z">
                    <w:rPr>
                      <w:spacing w:val="-45"/>
                      <w:w w:val="105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w w:val="105"/>
                  <w:sz w:val="20"/>
                  <w:szCs w:val="20"/>
                  <w:rPrChange w:id="3290" w:author="Helene Marsh" w:date="2022-04-30T11:58:00Z">
                    <w:rPr>
                      <w:w w:val="105"/>
                    </w:rPr>
                  </w:rPrChange>
                </w:rPr>
                <w:delText>mitigate</w:delText>
              </w:r>
              <w:r w:rsidRPr="00906645" w:rsidDel="00AB259A">
                <w:rPr>
                  <w:rFonts w:ascii="Arial" w:hAnsi="Arial" w:cs="Arial"/>
                  <w:spacing w:val="-7"/>
                  <w:w w:val="105"/>
                  <w:sz w:val="20"/>
                  <w:szCs w:val="20"/>
                  <w:rPrChange w:id="3291" w:author="Helene Marsh" w:date="2022-04-30T11:58:00Z">
                    <w:rPr>
                      <w:spacing w:val="-7"/>
                      <w:w w:val="105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w w:val="105"/>
                  <w:sz w:val="20"/>
                  <w:szCs w:val="20"/>
                  <w:rPrChange w:id="3292" w:author="Helene Marsh" w:date="2022-04-30T11:58:00Z">
                    <w:rPr>
                      <w:w w:val="105"/>
                    </w:rPr>
                  </w:rPrChange>
                </w:rPr>
                <w:delText>against,</w:delText>
              </w:r>
              <w:r w:rsidRPr="00906645" w:rsidDel="00AB259A">
                <w:rPr>
                  <w:rFonts w:ascii="Arial" w:hAnsi="Arial" w:cs="Arial"/>
                  <w:spacing w:val="-6"/>
                  <w:w w:val="105"/>
                  <w:sz w:val="20"/>
                  <w:szCs w:val="20"/>
                  <w:rPrChange w:id="3293" w:author="Helene Marsh" w:date="2022-04-30T11:58:00Z">
                    <w:rPr>
                      <w:spacing w:val="-6"/>
                      <w:w w:val="105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w w:val="105"/>
                  <w:sz w:val="20"/>
                  <w:szCs w:val="20"/>
                  <w:rPrChange w:id="3294" w:author="Helene Marsh" w:date="2022-04-30T11:58:00Z">
                    <w:rPr>
                      <w:w w:val="105"/>
                    </w:rPr>
                  </w:rPrChange>
                </w:rPr>
                <w:delText>the</w:delText>
              </w:r>
              <w:r w:rsidRPr="00906645" w:rsidDel="00AB259A">
                <w:rPr>
                  <w:rFonts w:ascii="Arial" w:hAnsi="Arial" w:cs="Arial"/>
                  <w:spacing w:val="-5"/>
                  <w:w w:val="105"/>
                  <w:sz w:val="20"/>
                  <w:szCs w:val="20"/>
                  <w:rPrChange w:id="3295" w:author="Helene Marsh" w:date="2022-04-30T11:58:00Z">
                    <w:rPr>
                      <w:spacing w:val="-5"/>
                      <w:w w:val="105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w w:val="105"/>
                  <w:sz w:val="20"/>
                  <w:szCs w:val="20"/>
                  <w:rPrChange w:id="3296" w:author="Helene Marsh" w:date="2022-04-30T11:58:00Z">
                    <w:rPr>
                      <w:w w:val="105"/>
                    </w:rPr>
                  </w:rPrChange>
                </w:rPr>
                <w:delText>degradation</w:delText>
              </w:r>
              <w:r w:rsidRPr="00906645" w:rsidDel="00AB259A">
                <w:rPr>
                  <w:rFonts w:ascii="Arial" w:hAnsi="Arial" w:cs="Arial"/>
                  <w:spacing w:val="-7"/>
                  <w:w w:val="105"/>
                  <w:sz w:val="20"/>
                  <w:szCs w:val="20"/>
                  <w:rPrChange w:id="3297" w:author="Helene Marsh" w:date="2022-04-30T11:58:00Z">
                    <w:rPr>
                      <w:spacing w:val="-7"/>
                      <w:w w:val="105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w w:val="105"/>
                  <w:sz w:val="20"/>
                  <w:szCs w:val="20"/>
                  <w:rPrChange w:id="3298" w:author="Helene Marsh" w:date="2022-04-30T11:58:00Z">
                    <w:rPr>
                      <w:w w:val="105"/>
                    </w:rPr>
                  </w:rPrChange>
                </w:rPr>
                <w:delText>of</w:delText>
              </w:r>
              <w:r w:rsidRPr="00906645" w:rsidDel="00AB259A">
                <w:rPr>
                  <w:rFonts w:ascii="Arial" w:hAnsi="Arial" w:cs="Arial"/>
                  <w:spacing w:val="-8"/>
                  <w:w w:val="105"/>
                  <w:sz w:val="20"/>
                  <w:szCs w:val="20"/>
                  <w:rPrChange w:id="3299" w:author="Helene Marsh" w:date="2022-04-30T11:58:00Z">
                    <w:rPr>
                      <w:spacing w:val="-8"/>
                      <w:w w:val="105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w w:val="105"/>
                  <w:sz w:val="20"/>
                  <w:szCs w:val="20"/>
                  <w:rPrChange w:id="3300" w:author="Helene Marsh" w:date="2022-04-30T11:58:00Z">
                    <w:rPr>
                      <w:w w:val="105"/>
                    </w:rPr>
                  </w:rPrChange>
                </w:rPr>
                <w:delText>dugong</w:delText>
              </w:r>
              <w:r w:rsidRPr="00906645" w:rsidDel="00AB259A">
                <w:rPr>
                  <w:rFonts w:ascii="Arial" w:hAnsi="Arial" w:cs="Arial"/>
                  <w:spacing w:val="-45"/>
                  <w:w w:val="105"/>
                  <w:sz w:val="20"/>
                  <w:szCs w:val="20"/>
                  <w:rPrChange w:id="3301" w:author="Helene Marsh" w:date="2022-04-30T11:58:00Z">
                    <w:rPr>
                      <w:spacing w:val="-45"/>
                      <w:w w:val="105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w w:val="105"/>
                  <w:sz w:val="20"/>
                  <w:szCs w:val="20"/>
                  <w:rPrChange w:id="3302" w:author="Helene Marsh" w:date="2022-04-30T11:58:00Z">
                    <w:rPr>
                      <w:w w:val="105"/>
                    </w:rPr>
                  </w:rPrChange>
                </w:rPr>
                <w:delText>habitats</w:delText>
              </w:r>
            </w:del>
          </w:p>
        </w:tc>
        <w:tc>
          <w:tcPr>
            <w:tcW w:w="1418" w:type="dxa"/>
          </w:tcPr>
          <w:p w14:paraId="12119387" w14:textId="4AC4C61A" w:rsidR="00001052" w:rsidRPr="00906645" w:rsidDel="00AB259A" w:rsidRDefault="00001052" w:rsidP="00001052">
            <w:pPr>
              <w:pStyle w:val="TableParagraph"/>
              <w:ind w:left="0"/>
              <w:rPr>
                <w:del w:id="3303" w:author="Helene Marsh [2]" w:date="2022-04-29T12:29:00Z"/>
                <w:rFonts w:ascii="Arial" w:hAnsi="Arial" w:cs="Arial"/>
                <w:sz w:val="20"/>
                <w:szCs w:val="20"/>
                <w:rPrChange w:id="3304" w:author="Helene Marsh" w:date="2022-04-30T11:58:00Z">
                  <w:rPr>
                    <w:del w:id="3305" w:author="Helene Marsh [2]" w:date="2022-04-29T12:29:00Z"/>
                    <w:rFonts w:ascii="Arial Narrow" w:hAnsi="Arial Narrow"/>
                    <w:sz w:val="20"/>
                    <w:szCs w:val="20"/>
                  </w:rPr>
                </w:rPrChange>
              </w:rPr>
            </w:pPr>
            <w:del w:id="3306" w:author="Helene Marsh [2]" w:date="2022-04-29T12:29:00Z">
              <w:r w:rsidRPr="00906645" w:rsidDel="00AB259A">
                <w:rPr>
                  <w:rFonts w:ascii="Arial" w:hAnsi="Arial" w:cs="Arial"/>
                  <w:w w:val="105"/>
                  <w:sz w:val="20"/>
                  <w:szCs w:val="20"/>
                  <w:rPrChange w:id="3307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High</w:delText>
              </w:r>
            </w:del>
          </w:p>
        </w:tc>
        <w:tc>
          <w:tcPr>
            <w:tcW w:w="850" w:type="dxa"/>
          </w:tcPr>
          <w:p w14:paraId="475550F3" w14:textId="2325E4D2" w:rsidR="00001052" w:rsidRPr="00906645" w:rsidDel="00AB259A" w:rsidRDefault="00001052" w:rsidP="00001052">
            <w:pPr>
              <w:pStyle w:val="TableParagraph"/>
              <w:ind w:left="0"/>
              <w:rPr>
                <w:del w:id="3308" w:author="Helene Marsh [2]" w:date="2022-04-29T12:29:00Z"/>
                <w:rFonts w:ascii="Arial" w:hAnsi="Arial" w:cs="Arial"/>
                <w:sz w:val="20"/>
                <w:szCs w:val="20"/>
                <w:rPrChange w:id="3309" w:author="Helene Marsh" w:date="2022-04-30T11:58:00Z">
                  <w:rPr>
                    <w:del w:id="3310" w:author="Helene Marsh [2]" w:date="2022-04-29T12:29:00Z"/>
                    <w:rFonts w:ascii="Arial Narrow" w:hAnsi="Arial Narrow"/>
                    <w:sz w:val="20"/>
                    <w:szCs w:val="20"/>
                  </w:rPr>
                </w:rPrChange>
              </w:rPr>
            </w:pPr>
            <w:del w:id="3311" w:author="Helene Marsh [2]" w:date="2022-04-29T12:29:00Z">
              <w:r w:rsidRPr="00906645" w:rsidDel="00AB259A">
                <w:rPr>
                  <w:rFonts w:ascii="Arial" w:hAnsi="Arial" w:cs="Arial"/>
                  <w:w w:val="105"/>
                  <w:sz w:val="20"/>
                  <w:szCs w:val="20"/>
                  <w:rPrChange w:id="3312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Ongoing</w:delText>
              </w:r>
            </w:del>
          </w:p>
        </w:tc>
        <w:tc>
          <w:tcPr>
            <w:tcW w:w="1559" w:type="dxa"/>
          </w:tcPr>
          <w:p w14:paraId="2F0F48E1" w14:textId="3E757709" w:rsidR="00001052" w:rsidRPr="00906645" w:rsidDel="00AB259A" w:rsidRDefault="00001052" w:rsidP="00001052">
            <w:pPr>
              <w:pStyle w:val="TableParagraph"/>
              <w:ind w:left="0"/>
              <w:rPr>
                <w:del w:id="3313" w:author="Helene Marsh [2]" w:date="2022-04-29T12:29:00Z"/>
                <w:rFonts w:ascii="Arial" w:hAnsi="Arial" w:cs="Arial"/>
                <w:sz w:val="20"/>
                <w:szCs w:val="20"/>
                <w:rPrChange w:id="3314" w:author="Helene Marsh" w:date="2022-04-30T11:58:00Z">
                  <w:rPr>
                    <w:del w:id="3315" w:author="Helene Marsh [2]" w:date="2022-04-29T12:29:00Z"/>
                    <w:rFonts w:ascii="Arial Narrow" w:hAnsi="Arial Narrow"/>
                    <w:sz w:val="20"/>
                    <w:szCs w:val="20"/>
                  </w:rPr>
                </w:rPrChange>
              </w:rPr>
            </w:pPr>
            <w:del w:id="3316" w:author="Helene Marsh [2]" w:date="2022-04-29T12:29:00Z">
              <w:r w:rsidRPr="00906645" w:rsidDel="00AB259A">
                <w:rPr>
                  <w:rFonts w:ascii="Arial" w:hAnsi="Arial" w:cs="Arial"/>
                  <w:w w:val="105"/>
                  <w:sz w:val="20"/>
                  <w:szCs w:val="20"/>
                  <w:rPrChange w:id="3317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Relevant government agencies,</w:delText>
              </w:r>
              <w:r w:rsidRPr="00906645" w:rsidDel="00AB259A">
                <w:rPr>
                  <w:rFonts w:ascii="Arial" w:hAnsi="Arial" w:cs="Arial"/>
                  <w:spacing w:val="1"/>
                  <w:w w:val="105"/>
                  <w:sz w:val="20"/>
                  <w:szCs w:val="20"/>
                  <w:rPrChange w:id="3318" w:author="Helene Marsh" w:date="2022-04-30T11:58:00Z">
                    <w:rPr>
                      <w:rFonts w:ascii="Arial Narrow" w:hAnsi="Arial Narrow"/>
                      <w:spacing w:val="1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spacing w:val="-1"/>
                  <w:w w:val="105"/>
                  <w:sz w:val="20"/>
                  <w:szCs w:val="20"/>
                  <w:rPrChange w:id="3319" w:author="Helene Marsh" w:date="2022-04-30T11:58:00Z">
                    <w:rPr>
                      <w:rFonts w:ascii="Arial Narrow" w:hAnsi="Arial Narrow"/>
                      <w:spacing w:val="-1"/>
                      <w:w w:val="105"/>
                      <w:sz w:val="20"/>
                      <w:szCs w:val="20"/>
                    </w:rPr>
                  </w:rPrChange>
                </w:rPr>
                <w:delText xml:space="preserve">intergovernmental </w:delText>
              </w:r>
              <w:r w:rsidRPr="00906645" w:rsidDel="00AB259A">
                <w:rPr>
                  <w:rFonts w:ascii="Arial" w:hAnsi="Arial" w:cs="Arial"/>
                  <w:w w:val="105"/>
                  <w:sz w:val="20"/>
                  <w:szCs w:val="20"/>
                  <w:rPrChange w:id="3320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and non-governmental</w:delText>
              </w:r>
              <w:r w:rsidRPr="00906645" w:rsidDel="00AB259A">
                <w:rPr>
                  <w:rFonts w:ascii="Arial" w:hAnsi="Arial" w:cs="Arial"/>
                  <w:spacing w:val="-45"/>
                  <w:w w:val="105"/>
                  <w:sz w:val="20"/>
                  <w:szCs w:val="20"/>
                  <w:rPrChange w:id="3321" w:author="Helene Marsh" w:date="2022-04-30T11:58:00Z">
                    <w:rPr>
                      <w:rFonts w:ascii="Arial Narrow" w:hAnsi="Arial Narrow"/>
                      <w:spacing w:val="-45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w w:val="105"/>
                  <w:sz w:val="20"/>
                  <w:szCs w:val="20"/>
                  <w:rPrChange w:id="3322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organizations, universities and research</w:delText>
              </w:r>
              <w:r w:rsidRPr="00906645" w:rsidDel="00AB259A">
                <w:rPr>
                  <w:rFonts w:ascii="Arial" w:hAnsi="Arial" w:cs="Arial"/>
                  <w:spacing w:val="1"/>
                  <w:w w:val="105"/>
                  <w:sz w:val="20"/>
                  <w:szCs w:val="20"/>
                  <w:rPrChange w:id="3323" w:author="Helene Marsh" w:date="2022-04-30T11:58:00Z">
                    <w:rPr>
                      <w:rFonts w:ascii="Arial Narrow" w:hAnsi="Arial Narrow"/>
                      <w:spacing w:val="1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w w:val="105"/>
                  <w:sz w:val="20"/>
                  <w:szCs w:val="20"/>
                  <w:rPrChange w:id="3324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institutions,</w:delText>
              </w:r>
              <w:r w:rsidRPr="00906645" w:rsidDel="00AB259A">
                <w:rPr>
                  <w:rFonts w:ascii="Arial" w:hAnsi="Arial" w:cs="Arial"/>
                  <w:spacing w:val="-5"/>
                  <w:w w:val="105"/>
                  <w:sz w:val="20"/>
                  <w:szCs w:val="20"/>
                  <w:rPrChange w:id="3325" w:author="Helene Marsh" w:date="2022-04-30T11:58:00Z">
                    <w:rPr>
                      <w:rFonts w:ascii="Arial Narrow" w:hAnsi="Arial Narrow"/>
                      <w:spacing w:val="-5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w w:val="105"/>
                  <w:sz w:val="20"/>
                  <w:szCs w:val="20"/>
                  <w:rPrChange w:id="3326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scientists</w:delText>
              </w:r>
              <w:r w:rsidRPr="00906645" w:rsidDel="00AB259A">
                <w:rPr>
                  <w:rFonts w:ascii="Arial" w:hAnsi="Arial" w:cs="Arial"/>
                  <w:spacing w:val="-7"/>
                  <w:w w:val="105"/>
                  <w:sz w:val="20"/>
                  <w:szCs w:val="20"/>
                  <w:rPrChange w:id="3327" w:author="Helene Marsh" w:date="2022-04-30T11:58:00Z">
                    <w:rPr>
                      <w:rFonts w:ascii="Arial Narrow" w:hAnsi="Arial Narrow"/>
                      <w:spacing w:val="-7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w w:val="105"/>
                  <w:sz w:val="20"/>
                  <w:szCs w:val="20"/>
                  <w:rPrChange w:id="3328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and</w:delText>
              </w:r>
              <w:r w:rsidRPr="00906645" w:rsidDel="00AB259A">
                <w:rPr>
                  <w:rFonts w:ascii="Arial" w:hAnsi="Arial" w:cs="Arial"/>
                  <w:spacing w:val="-8"/>
                  <w:w w:val="105"/>
                  <w:sz w:val="20"/>
                  <w:szCs w:val="20"/>
                  <w:rPrChange w:id="3329" w:author="Helene Marsh" w:date="2022-04-30T11:58:00Z">
                    <w:rPr>
                      <w:rFonts w:ascii="Arial Narrow" w:hAnsi="Arial Narrow"/>
                      <w:spacing w:val="-8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w w:val="105"/>
                  <w:sz w:val="20"/>
                  <w:szCs w:val="20"/>
                  <w:rPrChange w:id="3330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researchers</w:delText>
              </w:r>
              <w:r w:rsidRPr="00906645" w:rsidDel="00AB259A">
                <w:rPr>
                  <w:rFonts w:ascii="Arial" w:hAnsi="Arial" w:cs="Arial"/>
                  <w:spacing w:val="-10"/>
                  <w:w w:val="105"/>
                  <w:sz w:val="20"/>
                  <w:szCs w:val="20"/>
                  <w:rPrChange w:id="3331" w:author="Helene Marsh" w:date="2022-04-30T11:58:00Z">
                    <w:rPr>
                      <w:rFonts w:ascii="Arial Narrow" w:hAnsi="Arial Narrow"/>
                      <w:spacing w:val="-10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w w:val="105"/>
                  <w:sz w:val="20"/>
                  <w:szCs w:val="20"/>
                  <w:rPrChange w:id="3332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and</w:delText>
              </w:r>
            </w:del>
          </w:p>
          <w:p w14:paraId="786BA7F7" w14:textId="0CD5E28E" w:rsidR="00001052" w:rsidRPr="00906645" w:rsidDel="00AB259A" w:rsidRDefault="00001052" w:rsidP="00001052">
            <w:pPr>
              <w:pStyle w:val="TableParagraph"/>
              <w:ind w:left="0"/>
              <w:rPr>
                <w:del w:id="3333" w:author="Helene Marsh [2]" w:date="2022-04-29T12:29:00Z"/>
                <w:rFonts w:ascii="Arial" w:hAnsi="Arial" w:cs="Arial"/>
                <w:sz w:val="20"/>
                <w:szCs w:val="20"/>
                <w:rPrChange w:id="3334" w:author="Helene Marsh" w:date="2022-04-30T11:58:00Z">
                  <w:rPr>
                    <w:del w:id="3335" w:author="Helene Marsh [2]" w:date="2022-04-29T12:29:00Z"/>
                    <w:rFonts w:ascii="Arial Narrow" w:hAnsi="Arial Narrow"/>
                    <w:sz w:val="20"/>
                    <w:szCs w:val="20"/>
                  </w:rPr>
                </w:rPrChange>
              </w:rPr>
            </w:pPr>
            <w:del w:id="3336" w:author="Helene Marsh [2]" w:date="2022-04-29T12:29:00Z">
              <w:r w:rsidRPr="00906645" w:rsidDel="00AB259A">
                <w:rPr>
                  <w:rFonts w:ascii="Arial" w:hAnsi="Arial" w:cs="Arial"/>
                  <w:w w:val="105"/>
                  <w:sz w:val="20"/>
                  <w:szCs w:val="20"/>
                  <w:rPrChange w:id="3337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local</w:delText>
              </w:r>
              <w:r w:rsidRPr="00906645" w:rsidDel="00AB259A">
                <w:rPr>
                  <w:rFonts w:ascii="Arial" w:hAnsi="Arial" w:cs="Arial"/>
                  <w:spacing w:val="-9"/>
                  <w:w w:val="105"/>
                  <w:sz w:val="20"/>
                  <w:szCs w:val="20"/>
                  <w:rPrChange w:id="3338" w:author="Helene Marsh" w:date="2022-04-30T11:58:00Z">
                    <w:rPr>
                      <w:rFonts w:ascii="Arial Narrow" w:hAnsi="Arial Narrow"/>
                      <w:spacing w:val="-9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w w:val="105"/>
                  <w:sz w:val="20"/>
                  <w:szCs w:val="20"/>
                  <w:rPrChange w:id="3339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communities</w:delText>
              </w:r>
            </w:del>
          </w:p>
        </w:tc>
        <w:tc>
          <w:tcPr>
            <w:tcW w:w="1276" w:type="dxa"/>
          </w:tcPr>
          <w:p w14:paraId="5517B2D4" w14:textId="6A975559" w:rsidR="00001052" w:rsidRPr="00906645" w:rsidDel="00AB259A" w:rsidRDefault="00001052" w:rsidP="00001052">
            <w:pPr>
              <w:pStyle w:val="TableParagraph"/>
              <w:ind w:left="0"/>
              <w:rPr>
                <w:del w:id="3340" w:author="Helene Marsh [2]" w:date="2022-04-29T12:29:00Z"/>
                <w:rFonts w:ascii="Arial" w:hAnsi="Arial" w:cs="Arial"/>
                <w:sz w:val="20"/>
                <w:szCs w:val="20"/>
                <w:rPrChange w:id="3341" w:author="Helene Marsh" w:date="2022-04-30T11:58:00Z">
                  <w:rPr>
                    <w:del w:id="3342" w:author="Helene Marsh [2]" w:date="2022-04-29T12:29:00Z"/>
                    <w:rFonts w:ascii="Arial Narrow" w:hAnsi="Arial Narrow"/>
                    <w:sz w:val="20"/>
                    <w:szCs w:val="20"/>
                  </w:rPr>
                </w:rPrChange>
              </w:rPr>
            </w:pPr>
            <w:del w:id="3343" w:author="Helene Marsh [2]" w:date="2022-04-29T12:29:00Z">
              <w:r w:rsidRPr="00906645" w:rsidDel="00AB259A">
                <w:rPr>
                  <w:rFonts w:ascii="Arial" w:hAnsi="Arial" w:cs="Arial"/>
                  <w:w w:val="105"/>
                  <w:sz w:val="20"/>
                  <w:szCs w:val="20"/>
                  <w:rPrChange w:id="3344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Dugong</w:delText>
              </w:r>
              <w:r w:rsidRPr="00906645" w:rsidDel="00AB259A">
                <w:rPr>
                  <w:rFonts w:ascii="Arial" w:hAnsi="Arial" w:cs="Arial"/>
                  <w:spacing w:val="-6"/>
                  <w:w w:val="105"/>
                  <w:sz w:val="20"/>
                  <w:szCs w:val="20"/>
                  <w:rPrChange w:id="3345" w:author="Helene Marsh" w:date="2022-04-30T11:58:00Z">
                    <w:rPr>
                      <w:rFonts w:ascii="Arial Narrow" w:hAnsi="Arial Narrow"/>
                      <w:spacing w:val="-6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w w:val="105"/>
                  <w:sz w:val="20"/>
                  <w:szCs w:val="20"/>
                  <w:rPrChange w:id="3346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habitats</w:delText>
              </w:r>
              <w:r w:rsidRPr="00906645" w:rsidDel="00AB259A">
                <w:rPr>
                  <w:rFonts w:ascii="Arial" w:hAnsi="Arial" w:cs="Arial"/>
                  <w:spacing w:val="-7"/>
                  <w:w w:val="105"/>
                  <w:sz w:val="20"/>
                  <w:szCs w:val="20"/>
                  <w:rPrChange w:id="3347" w:author="Helene Marsh" w:date="2022-04-30T11:58:00Z">
                    <w:rPr>
                      <w:rFonts w:ascii="Arial Narrow" w:hAnsi="Arial Narrow"/>
                      <w:spacing w:val="-7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w w:val="105"/>
                  <w:sz w:val="20"/>
                  <w:szCs w:val="20"/>
                  <w:rPrChange w:id="3348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at</w:delText>
              </w:r>
              <w:r w:rsidRPr="00906645" w:rsidDel="00AB259A">
                <w:rPr>
                  <w:rFonts w:ascii="Arial" w:hAnsi="Arial" w:cs="Arial"/>
                  <w:spacing w:val="-3"/>
                  <w:w w:val="105"/>
                  <w:sz w:val="20"/>
                  <w:szCs w:val="20"/>
                  <w:rPrChange w:id="3349" w:author="Helene Marsh" w:date="2022-04-30T11:58:00Z">
                    <w:rPr>
                      <w:rFonts w:ascii="Arial Narrow" w:hAnsi="Arial Narrow"/>
                      <w:spacing w:val="-3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w w:val="105"/>
                  <w:sz w:val="20"/>
                  <w:szCs w:val="20"/>
                  <w:rPrChange w:id="3350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risk</w:delText>
              </w:r>
              <w:r w:rsidRPr="00906645" w:rsidDel="00AB259A">
                <w:rPr>
                  <w:rFonts w:ascii="Arial" w:hAnsi="Arial" w:cs="Arial"/>
                  <w:spacing w:val="-8"/>
                  <w:w w:val="105"/>
                  <w:sz w:val="20"/>
                  <w:szCs w:val="20"/>
                  <w:rPrChange w:id="3351" w:author="Helene Marsh" w:date="2022-04-30T11:58:00Z">
                    <w:rPr>
                      <w:rFonts w:ascii="Arial Narrow" w:hAnsi="Arial Narrow"/>
                      <w:spacing w:val="-8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w w:val="105"/>
                  <w:sz w:val="20"/>
                  <w:szCs w:val="20"/>
                  <w:rPrChange w:id="3352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are</w:delText>
              </w:r>
              <w:r w:rsidRPr="00906645" w:rsidDel="00AB259A">
                <w:rPr>
                  <w:rFonts w:ascii="Arial" w:hAnsi="Arial" w:cs="Arial"/>
                  <w:spacing w:val="-3"/>
                  <w:w w:val="105"/>
                  <w:sz w:val="20"/>
                  <w:szCs w:val="20"/>
                  <w:rPrChange w:id="3353" w:author="Helene Marsh" w:date="2022-04-30T11:58:00Z">
                    <w:rPr>
                      <w:rFonts w:ascii="Arial Narrow" w:hAnsi="Arial Narrow"/>
                      <w:spacing w:val="-3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w w:val="105"/>
                  <w:sz w:val="20"/>
                  <w:szCs w:val="20"/>
                  <w:rPrChange w:id="3354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assessed</w:delText>
              </w:r>
              <w:r w:rsidRPr="00906645" w:rsidDel="00AB259A">
                <w:rPr>
                  <w:rFonts w:ascii="Arial" w:hAnsi="Arial" w:cs="Arial"/>
                  <w:spacing w:val="-5"/>
                  <w:w w:val="105"/>
                  <w:sz w:val="20"/>
                  <w:szCs w:val="20"/>
                  <w:rPrChange w:id="3355" w:author="Helene Marsh" w:date="2022-04-30T11:58:00Z">
                    <w:rPr>
                      <w:rFonts w:ascii="Arial Narrow" w:hAnsi="Arial Narrow"/>
                      <w:spacing w:val="-5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w w:val="105"/>
                  <w:sz w:val="20"/>
                  <w:szCs w:val="20"/>
                  <w:rPrChange w:id="3356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and</w:delText>
              </w:r>
              <w:r w:rsidRPr="00906645" w:rsidDel="00AB259A">
                <w:rPr>
                  <w:rFonts w:ascii="Arial" w:hAnsi="Arial" w:cs="Arial"/>
                  <w:spacing w:val="-6"/>
                  <w:w w:val="105"/>
                  <w:sz w:val="20"/>
                  <w:szCs w:val="20"/>
                  <w:rPrChange w:id="3357" w:author="Helene Marsh" w:date="2022-04-30T11:58:00Z">
                    <w:rPr>
                      <w:rFonts w:ascii="Arial Narrow" w:hAnsi="Arial Narrow"/>
                      <w:spacing w:val="-6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w w:val="105"/>
                  <w:sz w:val="20"/>
                  <w:szCs w:val="20"/>
                  <w:rPrChange w:id="3358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action</w:delText>
              </w:r>
              <w:r w:rsidRPr="00906645" w:rsidDel="00AB259A">
                <w:rPr>
                  <w:rFonts w:ascii="Arial" w:hAnsi="Arial" w:cs="Arial"/>
                  <w:spacing w:val="-44"/>
                  <w:w w:val="105"/>
                  <w:sz w:val="20"/>
                  <w:szCs w:val="20"/>
                  <w:rPrChange w:id="3359" w:author="Helene Marsh" w:date="2022-04-30T11:58:00Z">
                    <w:rPr>
                      <w:rFonts w:ascii="Arial Narrow" w:hAnsi="Arial Narrow"/>
                      <w:spacing w:val="-44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w w:val="105"/>
                  <w:sz w:val="20"/>
                  <w:szCs w:val="20"/>
                  <w:rPrChange w:id="3360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to</w:delText>
              </w:r>
              <w:r w:rsidRPr="00906645" w:rsidDel="00AB259A">
                <w:rPr>
                  <w:rFonts w:ascii="Arial" w:hAnsi="Arial" w:cs="Arial"/>
                  <w:spacing w:val="-5"/>
                  <w:w w:val="105"/>
                  <w:sz w:val="20"/>
                  <w:szCs w:val="20"/>
                  <w:rPrChange w:id="3361" w:author="Helene Marsh" w:date="2022-04-30T11:58:00Z">
                    <w:rPr>
                      <w:rFonts w:ascii="Arial Narrow" w:hAnsi="Arial Narrow"/>
                      <w:spacing w:val="-5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w w:val="105"/>
                  <w:sz w:val="20"/>
                  <w:szCs w:val="20"/>
                  <w:rPrChange w:id="3362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mitigate those</w:delText>
              </w:r>
              <w:r w:rsidRPr="00906645" w:rsidDel="00AB259A">
                <w:rPr>
                  <w:rFonts w:ascii="Arial" w:hAnsi="Arial" w:cs="Arial"/>
                  <w:spacing w:val="-2"/>
                  <w:w w:val="105"/>
                  <w:sz w:val="20"/>
                  <w:szCs w:val="20"/>
                  <w:rPrChange w:id="3363" w:author="Helene Marsh" w:date="2022-04-30T11:58:00Z">
                    <w:rPr>
                      <w:rFonts w:ascii="Arial Narrow" w:hAnsi="Arial Narrow"/>
                      <w:spacing w:val="-2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w w:val="105"/>
                  <w:sz w:val="20"/>
                  <w:szCs w:val="20"/>
                  <w:rPrChange w:id="3364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risks</w:delText>
              </w:r>
              <w:r w:rsidRPr="00906645" w:rsidDel="00AB259A">
                <w:rPr>
                  <w:rFonts w:ascii="Arial" w:hAnsi="Arial" w:cs="Arial"/>
                  <w:spacing w:val="-4"/>
                  <w:w w:val="105"/>
                  <w:sz w:val="20"/>
                  <w:szCs w:val="20"/>
                  <w:rPrChange w:id="3365" w:author="Helene Marsh" w:date="2022-04-30T11:58:00Z">
                    <w:rPr>
                      <w:rFonts w:ascii="Arial Narrow" w:hAnsi="Arial Narrow"/>
                      <w:spacing w:val="-4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w w:val="105"/>
                  <w:sz w:val="20"/>
                  <w:szCs w:val="20"/>
                  <w:rPrChange w:id="3366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are taken</w:delText>
              </w:r>
            </w:del>
          </w:p>
        </w:tc>
        <w:tc>
          <w:tcPr>
            <w:tcW w:w="6811" w:type="dxa"/>
          </w:tcPr>
          <w:p w14:paraId="535831D2" w14:textId="33B20D0E" w:rsidR="00001052" w:rsidRPr="00906645" w:rsidDel="00AB259A" w:rsidRDefault="00001052">
            <w:pPr>
              <w:pStyle w:val="ListParagraph"/>
              <w:numPr>
                <w:ilvl w:val="0"/>
                <w:numId w:val="47"/>
              </w:numPr>
              <w:tabs>
                <w:tab w:val="left" w:pos="464"/>
              </w:tabs>
              <w:ind w:left="357" w:hanging="357"/>
              <w:rPr>
                <w:del w:id="3367" w:author="Helene Marsh [2]" w:date="2022-04-29T12:29:00Z"/>
                <w:rFonts w:ascii="Arial" w:hAnsi="Arial" w:cs="Arial"/>
                <w:i/>
                <w:sz w:val="20"/>
                <w:szCs w:val="20"/>
                <w:rPrChange w:id="3368" w:author="Helene Marsh" w:date="2022-04-30T11:58:00Z">
                  <w:rPr>
                    <w:del w:id="3369" w:author="Helene Marsh [2]" w:date="2022-04-29T12:29:00Z"/>
                  </w:rPr>
                </w:rPrChange>
              </w:rPr>
              <w:pPrChange w:id="3370" w:author="Helene Marsh [2]" w:date="2022-04-25T14:11:00Z">
                <w:pPr>
                  <w:pStyle w:val="ListParagraph"/>
                  <w:numPr>
                    <w:numId w:val="28"/>
                  </w:numPr>
                  <w:tabs>
                    <w:tab w:val="left" w:pos="464"/>
                  </w:tabs>
                  <w:spacing w:before="0"/>
                  <w:ind w:left="340" w:hanging="340"/>
                </w:pPr>
              </w:pPrChange>
            </w:pPr>
            <w:del w:id="3371" w:author="Helene Marsh [2]" w:date="2022-04-29T12:29:00Z">
              <w:r w:rsidRPr="00906645" w:rsidDel="00AB259A">
                <w:rPr>
                  <w:rFonts w:ascii="Arial" w:hAnsi="Arial" w:cs="Arial"/>
                  <w:i/>
                  <w:sz w:val="20"/>
                  <w:szCs w:val="20"/>
                  <w:rPrChange w:id="3372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Identify</w:delText>
              </w:r>
              <w:r w:rsidRPr="00906645" w:rsidDel="00AB259A">
                <w:rPr>
                  <w:rFonts w:ascii="Arial" w:hAnsi="Arial" w:cs="Arial"/>
                  <w:i/>
                  <w:spacing w:val="9"/>
                  <w:sz w:val="20"/>
                  <w:szCs w:val="20"/>
                  <w:rPrChange w:id="3373" w:author="Helene Marsh" w:date="2022-04-30T11:58:00Z">
                    <w:rPr>
                      <w:rFonts w:ascii="Arial Narrow" w:hAnsi="Arial Narrow"/>
                      <w:i/>
                      <w:spacing w:val="9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i/>
                  <w:sz w:val="20"/>
                  <w:szCs w:val="20"/>
                  <w:rPrChange w:id="3374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and</w:delText>
              </w:r>
              <w:r w:rsidRPr="00906645" w:rsidDel="00AB259A">
                <w:rPr>
                  <w:rFonts w:ascii="Arial" w:hAnsi="Arial" w:cs="Arial"/>
                  <w:i/>
                  <w:spacing w:val="6"/>
                  <w:sz w:val="20"/>
                  <w:szCs w:val="20"/>
                  <w:rPrChange w:id="3375" w:author="Helene Marsh" w:date="2022-04-30T11:58:00Z">
                    <w:rPr>
                      <w:rFonts w:ascii="Arial Narrow" w:hAnsi="Arial Narrow"/>
                      <w:i/>
                      <w:spacing w:val="6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i/>
                  <w:sz w:val="20"/>
                  <w:szCs w:val="20"/>
                  <w:rPrChange w:id="3376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enhance</w:delText>
              </w:r>
              <w:r w:rsidRPr="00906645" w:rsidDel="00AB259A">
                <w:rPr>
                  <w:rFonts w:ascii="Arial" w:hAnsi="Arial" w:cs="Arial"/>
                  <w:i/>
                  <w:spacing w:val="10"/>
                  <w:sz w:val="20"/>
                  <w:szCs w:val="20"/>
                  <w:rPrChange w:id="3377" w:author="Helene Marsh" w:date="2022-04-30T11:58:00Z">
                    <w:rPr>
                      <w:rFonts w:ascii="Arial Narrow" w:hAnsi="Arial Narrow"/>
                      <w:i/>
                      <w:spacing w:val="10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i/>
                  <w:sz w:val="20"/>
                  <w:szCs w:val="20"/>
                  <w:rPrChange w:id="3378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recovery</w:delText>
              </w:r>
              <w:r w:rsidRPr="00906645" w:rsidDel="00AB259A">
                <w:rPr>
                  <w:rFonts w:ascii="Arial" w:hAnsi="Arial" w:cs="Arial"/>
                  <w:i/>
                  <w:spacing w:val="7"/>
                  <w:sz w:val="20"/>
                  <w:szCs w:val="20"/>
                  <w:rPrChange w:id="3379" w:author="Helene Marsh" w:date="2022-04-30T11:58:00Z">
                    <w:rPr>
                      <w:rFonts w:ascii="Arial Narrow" w:hAnsi="Arial Narrow"/>
                      <w:i/>
                      <w:spacing w:val="7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i/>
                  <w:sz w:val="20"/>
                  <w:szCs w:val="20"/>
                  <w:rPrChange w:id="3380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of</w:delText>
              </w:r>
              <w:r w:rsidRPr="00906645" w:rsidDel="00AB259A">
                <w:rPr>
                  <w:rFonts w:ascii="Arial" w:hAnsi="Arial" w:cs="Arial"/>
                  <w:i/>
                  <w:spacing w:val="8"/>
                  <w:sz w:val="20"/>
                  <w:szCs w:val="20"/>
                  <w:rPrChange w:id="3381" w:author="Helene Marsh" w:date="2022-04-30T11:58:00Z">
                    <w:rPr>
                      <w:rFonts w:ascii="Arial Narrow" w:hAnsi="Arial Narrow"/>
                      <w:i/>
                      <w:spacing w:val="8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i/>
                  <w:sz w:val="20"/>
                  <w:szCs w:val="20"/>
                  <w:rPrChange w:id="3382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degraded</w:delText>
              </w:r>
              <w:r w:rsidRPr="00906645" w:rsidDel="00AB259A">
                <w:rPr>
                  <w:rFonts w:ascii="Arial" w:hAnsi="Arial" w:cs="Arial"/>
                  <w:i/>
                  <w:spacing w:val="6"/>
                  <w:sz w:val="20"/>
                  <w:szCs w:val="20"/>
                  <w:rPrChange w:id="3383" w:author="Helene Marsh" w:date="2022-04-30T11:58:00Z">
                    <w:rPr>
                      <w:rFonts w:ascii="Arial Narrow" w:hAnsi="Arial Narrow"/>
                      <w:i/>
                      <w:spacing w:val="6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i/>
                  <w:sz w:val="20"/>
                  <w:szCs w:val="20"/>
                  <w:rPrChange w:id="3384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seagrass</w:delText>
              </w:r>
              <w:r w:rsidRPr="00906645" w:rsidDel="00AB259A">
                <w:rPr>
                  <w:rFonts w:ascii="Arial" w:hAnsi="Arial" w:cs="Arial"/>
                  <w:i/>
                  <w:spacing w:val="12"/>
                  <w:sz w:val="20"/>
                  <w:szCs w:val="20"/>
                  <w:rPrChange w:id="3385" w:author="Helene Marsh" w:date="2022-04-30T11:58:00Z">
                    <w:rPr>
                      <w:rFonts w:ascii="Arial Narrow" w:hAnsi="Arial Narrow"/>
                      <w:i/>
                      <w:spacing w:val="12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i/>
                  <w:sz w:val="20"/>
                  <w:szCs w:val="20"/>
                  <w:rPrChange w:id="3386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habitats</w:delText>
              </w:r>
              <w:r w:rsidRPr="00906645" w:rsidDel="00AB259A">
                <w:rPr>
                  <w:rFonts w:ascii="Arial" w:hAnsi="Arial" w:cs="Arial"/>
                  <w:i/>
                  <w:spacing w:val="8"/>
                  <w:sz w:val="20"/>
                  <w:szCs w:val="20"/>
                  <w:rPrChange w:id="3387" w:author="Helene Marsh" w:date="2022-04-30T11:58:00Z">
                    <w:rPr>
                      <w:rFonts w:ascii="Arial Narrow" w:hAnsi="Arial Narrow"/>
                      <w:i/>
                      <w:spacing w:val="8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i/>
                  <w:sz w:val="20"/>
                  <w:szCs w:val="20"/>
                  <w:rPrChange w:id="3388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used</w:delText>
              </w:r>
              <w:r w:rsidRPr="00906645" w:rsidDel="00AB259A">
                <w:rPr>
                  <w:rFonts w:ascii="Arial" w:hAnsi="Arial" w:cs="Arial"/>
                  <w:i/>
                  <w:spacing w:val="5"/>
                  <w:sz w:val="20"/>
                  <w:szCs w:val="20"/>
                  <w:rPrChange w:id="3389" w:author="Helene Marsh" w:date="2022-04-30T11:58:00Z">
                    <w:rPr>
                      <w:rFonts w:ascii="Arial Narrow" w:hAnsi="Arial Narrow"/>
                      <w:i/>
                      <w:spacing w:val="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i/>
                  <w:sz w:val="20"/>
                  <w:szCs w:val="20"/>
                  <w:rPrChange w:id="3390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by</w:delText>
              </w:r>
              <w:r w:rsidRPr="00906645" w:rsidDel="00AB259A">
                <w:rPr>
                  <w:rFonts w:ascii="Arial" w:hAnsi="Arial" w:cs="Arial"/>
                  <w:i/>
                  <w:spacing w:val="10"/>
                  <w:sz w:val="20"/>
                  <w:szCs w:val="20"/>
                  <w:rPrChange w:id="3391" w:author="Helene Marsh" w:date="2022-04-30T11:58:00Z">
                    <w:rPr>
                      <w:rFonts w:ascii="Arial Narrow" w:hAnsi="Arial Narrow"/>
                      <w:i/>
                      <w:spacing w:val="10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i/>
                  <w:spacing w:val="-2"/>
                  <w:sz w:val="20"/>
                  <w:szCs w:val="20"/>
                  <w:rPrChange w:id="3392" w:author="Helene Marsh" w:date="2022-04-30T11:58:00Z">
                    <w:rPr>
                      <w:rFonts w:ascii="Arial Narrow" w:hAnsi="Arial Narrow"/>
                      <w:i/>
                      <w:spacing w:val="-2"/>
                      <w:sz w:val="20"/>
                      <w:szCs w:val="20"/>
                    </w:rPr>
                  </w:rPrChange>
                </w:rPr>
                <w:delText>dugongs</w:delText>
              </w:r>
            </w:del>
          </w:p>
          <w:p w14:paraId="797C330E" w14:textId="5CA3F47B" w:rsidR="00001052" w:rsidRPr="00906645" w:rsidDel="00AB259A" w:rsidRDefault="00001052">
            <w:pPr>
              <w:ind w:left="357" w:hanging="357"/>
              <w:rPr>
                <w:del w:id="3393" w:author="Helene Marsh [2]" w:date="2022-04-29T12:29:00Z"/>
                <w:rFonts w:ascii="Arial" w:hAnsi="Arial" w:cs="Arial"/>
                <w:i/>
                <w:sz w:val="20"/>
                <w:szCs w:val="20"/>
                <w:rPrChange w:id="3394" w:author="Helene Marsh" w:date="2022-04-30T11:58:00Z">
                  <w:rPr>
                    <w:del w:id="3395" w:author="Helene Marsh [2]" w:date="2022-04-29T12:29:00Z"/>
                  </w:rPr>
                </w:rPrChange>
              </w:rPr>
              <w:pPrChange w:id="3396" w:author="Helene Marsh [2]" w:date="2022-04-25T14:11:00Z">
                <w:pPr>
                  <w:pStyle w:val="ListParagraph"/>
                  <w:numPr>
                    <w:numId w:val="28"/>
                  </w:numPr>
                  <w:tabs>
                    <w:tab w:val="left" w:pos="464"/>
                  </w:tabs>
                  <w:spacing w:before="0"/>
                  <w:ind w:left="340" w:hanging="340"/>
                </w:pPr>
              </w:pPrChange>
            </w:pPr>
            <w:del w:id="3397" w:author="Helene Marsh [2]" w:date="2022-04-29T12:29:00Z">
              <w:r w:rsidRPr="00906645" w:rsidDel="00AB259A">
                <w:rPr>
                  <w:rFonts w:ascii="Arial" w:hAnsi="Arial" w:cs="Arial"/>
                  <w:i/>
                  <w:sz w:val="20"/>
                  <w:szCs w:val="20"/>
                  <w:rPrChange w:id="3398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Identify</w:delText>
              </w:r>
              <w:r w:rsidRPr="00906645" w:rsidDel="00AB259A">
                <w:rPr>
                  <w:rFonts w:ascii="Arial" w:hAnsi="Arial" w:cs="Arial"/>
                  <w:i/>
                  <w:spacing w:val="9"/>
                  <w:sz w:val="20"/>
                  <w:szCs w:val="20"/>
                  <w:rPrChange w:id="3399" w:author="Helene Marsh" w:date="2022-04-30T11:58:00Z">
                    <w:rPr>
                      <w:rFonts w:ascii="Arial Narrow" w:hAnsi="Arial Narrow"/>
                      <w:i/>
                      <w:spacing w:val="9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i/>
                  <w:sz w:val="20"/>
                  <w:szCs w:val="20"/>
                  <w:rPrChange w:id="3400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and</w:delText>
              </w:r>
              <w:r w:rsidRPr="00906645" w:rsidDel="00AB259A">
                <w:rPr>
                  <w:rFonts w:ascii="Arial" w:hAnsi="Arial" w:cs="Arial"/>
                  <w:i/>
                  <w:spacing w:val="6"/>
                  <w:sz w:val="20"/>
                  <w:szCs w:val="20"/>
                  <w:rPrChange w:id="3401" w:author="Helene Marsh" w:date="2022-04-30T11:58:00Z">
                    <w:rPr>
                      <w:rFonts w:ascii="Arial Narrow" w:hAnsi="Arial Narrow"/>
                      <w:i/>
                      <w:spacing w:val="6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i/>
                  <w:sz w:val="20"/>
                  <w:szCs w:val="20"/>
                  <w:rPrChange w:id="3402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enhance</w:delText>
              </w:r>
              <w:r w:rsidRPr="00906645" w:rsidDel="00AB259A">
                <w:rPr>
                  <w:rFonts w:ascii="Arial" w:hAnsi="Arial" w:cs="Arial"/>
                  <w:i/>
                  <w:spacing w:val="9"/>
                  <w:sz w:val="20"/>
                  <w:szCs w:val="20"/>
                  <w:rPrChange w:id="3403" w:author="Helene Marsh" w:date="2022-04-30T11:58:00Z">
                    <w:rPr>
                      <w:rFonts w:ascii="Arial Narrow" w:hAnsi="Arial Narrow"/>
                      <w:i/>
                      <w:spacing w:val="9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i/>
                  <w:sz w:val="20"/>
                  <w:szCs w:val="20"/>
                  <w:rPrChange w:id="3404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recovery</w:delText>
              </w:r>
              <w:r w:rsidRPr="00906645" w:rsidDel="00AB259A">
                <w:rPr>
                  <w:rFonts w:ascii="Arial" w:hAnsi="Arial" w:cs="Arial"/>
                  <w:i/>
                  <w:spacing w:val="7"/>
                  <w:sz w:val="20"/>
                  <w:szCs w:val="20"/>
                  <w:rPrChange w:id="3405" w:author="Helene Marsh" w:date="2022-04-30T11:58:00Z">
                    <w:rPr>
                      <w:rFonts w:ascii="Arial Narrow" w:hAnsi="Arial Narrow"/>
                      <w:i/>
                      <w:spacing w:val="7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i/>
                  <w:sz w:val="20"/>
                  <w:szCs w:val="20"/>
                  <w:rPrChange w:id="3406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of</w:delText>
              </w:r>
              <w:r w:rsidRPr="00906645" w:rsidDel="00AB259A">
                <w:rPr>
                  <w:rFonts w:ascii="Arial" w:hAnsi="Arial" w:cs="Arial"/>
                  <w:i/>
                  <w:spacing w:val="9"/>
                  <w:sz w:val="20"/>
                  <w:szCs w:val="20"/>
                  <w:rPrChange w:id="3407" w:author="Helene Marsh" w:date="2022-04-30T11:58:00Z">
                    <w:rPr>
                      <w:rFonts w:ascii="Arial Narrow" w:hAnsi="Arial Narrow"/>
                      <w:i/>
                      <w:spacing w:val="9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i/>
                  <w:sz w:val="20"/>
                  <w:szCs w:val="20"/>
                  <w:rPrChange w:id="3408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degraded</w:delText>
              </w:r>
              <w:r w:rsidRPr="00906645" w:rsidDel="00AB259A">
                <w:rPr>
                  <w:rFonts w:ascii="Arial" w:hAnsi="Arial" w:cs="Arial"/>
                  <w:i/>
                  <w:spacing w:val="5"/>
                  <w:sz w:val="20"/>
                  <w:szCs w:val="20"/>
                  <w:rPrChange w:id="3409" w:author="Helene Marsh" w:date="2022-04-30T11:58:00Z">
                    <w:rPr>
                      <w:rFonts w:ascii="Arial Narrow" w:hAnsi="Arial Narrow"/>
                      <w:i/>
                      <w:spacing w:val="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i/>
                  <w:sz w:val="20"/>
                  <w:szCs w:val="20"/>
                  <w:rPrChange w:id="3410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mangrove</w:delText>
              </w:r>
              <w:r w:rsidRPr="00906645" w:rsidDel="00AB259A">
                <w:rPr>
                  <w:rFonts w:ascii="Arial" w:hAnsi="Arial" w:cs="Arial"/>
                  <w:i/>
                  <w:spacing w:val="10"/>
                  <w:sz w:val="20"/>
                  <w:szCs w:val="20"/>
                  <w:rPrChange w:id="3411" w:author="Helene Marsh" w:date="2022-04-30T11:58:00Z">
                    <w:rPr>
                      <w:rFonts w:ascii="Arial Narrow" w:hAnsi="Arial Narrow"/>
                      <w:i/>
                      <w:spacing w:val="10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i/>
                  <w:sz w:val="20"/>
                  <w:szCs w:val="20"/>
                  <w:rPrChange w:id="3412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and</w:delText>
              </w:r>
              <w:r w:rsidRPr="00906645" w:rsidDel="00AB259A">
                <w:rPr>
                  <w:rFonts w:ascii="Arial" w:hAnsi="Arial" w:cs="Arial"/>
                  <w:i/>
                  <w:spacing w:val="3"/>
                  <w:sz w:val="20"/>
                  <w:szCs w:val="20"/>
                  <w:rPrChange w:id="3413" w:author="Helene Marsh" w:date="2022-04-30T11:58:00Z">
                    <w:rPr>
                      <w:rFonts w:ascii="Arial Narrow" w:hAnsi="Arial Narrow"/>
                      <w:i/>
                      <w:spacing w:val="3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i/>
                  <w:sz w:val="20"/>
                  <w:szCs w:val="20"/>
                  <w:rPrChange w:id="3414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coral</w:delText>
              </w:r>
              <w:r w:rsidRPr="00906645" w:rsidDel="00AB259A">
                <w:rPr>
                  <w:rFonts w:ascii="Arial" w:hAnsi="Arial" w:cs="Arial"/>
                  <w:i/>
                  <w:spacing w:val="8"/>
                  <w:sz w:val="20"/>
                  <w:szCs w:val="20"/>
                  <w:rPrChange w:id="3415" w:author="Helene Marsh" w:date="2022-04-30T11:58:00Z">
                    <w:rPr>
                      <w:rFonts w:ascii="Arial Narrow" w:hAnsi="Arial Narrow"/>
                      <w:i/>
                      <w:spacing w:val="8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i/>
                  <w:sz w:val="20"/>
                  <w:szCs w:val="20"/>
                  <w:rPrChange w:id="3416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reef</w:delText>
              </w:r>
              <w:r w:rsidRPr="00906645" w:rsidDel="00AB259A">
                <w:rPr>
                  <w:rFonts w:ascii="Arial" w:hAnsi="Arial" w:cs="Arial"/>
                  <w:i/>
                  <w:spacing w:val="9"/>
                  <w:sz w:val="20"/>
                  <w:szCs w:val="20"/>
                  <w:rPrChange w:id="3417" w:author="Helene Marsh" w:date="2022-04-30T11:58:00Z">
                    <w:rPr>
                      <w:rFonts w:ascii="Arial Narrow" w:hAnsi="Arial Narrow"/>
                      <w:i/>
                      <w:spacing w:val="9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i/>
                  <w:sz w:val="20"/>
                  <w:szCs w:val="20"/>
                  <w:rPrChange w:id="3418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habitats</w:delText>
              </w:r>
              <w:r w:rsidRPr="00906645" w:rsidDel="00AB259A">
                <w:rPr>
                  <w:rFonts w:ascii="Arial" w:hAnsi="Arial" w:cs="Arial"/>
                  <w:i/>
                  <w:spacing w:val="10"/>
                  <w:sz w:val="20"/>
                  <w:szCs w:val="20"/>
                  <w:rPrChange w:id="3419" w:author="Helene Marsh" w:date="2022-04-30T11:58:00Z">
                    <w:rPr>
                      <w:rFonts w:ascii="Arial Narrow" w:hAnsi="Arial Narrow"/>
                      <w:i/>
                      <w:spacing w:val="10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i/>
                  <w:sz w:val="20"/>
                  <w:szCs w:val="20"/>
                  <w:rPrChange w:id="3420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used</w:delText>
              </w:r>
              <w:r w:rsidRPr="00906645" w:rsidDel="00AB259A">
                <w:rPr>
                  <w:rFonts w:ascii="Arial" w:hAnsi="Arial" w:cs="Arial"/>
                  <w:i/>
                  <w:spacing w:val="9"/>
                  <w:sz w:val="20"/>
                  <w:szCs w:val="20"/>
                  <w:rPrChange w:id="3421" w:author="Helene Marsh" w:date="2022-04-30T11:58:00Z">
                    <w:rPr>
                      <w:rFonts w:ascii="Arial Narrow" w:hAnsi="Arial Narrow"/>
                      <w:i/>
                      <w:spacing w:val="9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i/>
                  <w:sz w:val="20"/>
                  <w:szCs w:val="20"/>
                  <w:rPrChange w:id="3422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by</w:delText>
              </w:r>
              <w:r w:rsidRPr="00906645" w:rsidDel="00AB259A">
                <w:rPr>
                  <w:rFonts w:ascii="Arial" w:hAnsi="Arial" w:cs="Arial"/>
                  <w:i/>
                  <w:spacing w:val="9"/>
                  <w:sz w:val="20"/>
                  <w:szCs w:val="20"/>
                  <w:rPrChange w:id="3423" w:author="Helene Marsh" w:date="2022-04-30T11:58:00Z">
                    <w:rPr>
                      <w:rFonts w:ascii="Arial Narrow" w:hAnsi="Arial Narrow"/>
                      <w:i/>
                      <w:spacing w:val="9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i/>
                  <w:spacing w:val="-2"/>
                  <w:sz w:val="20"/>
                  <w:szCs w:val="20"/>
                  <w:rPrChange w:id="3424" w:author="Helene Marsh" w:date="2022-04-30T11:58:00Z">
                    <w:rPr>
                      <w:rFonts w:ascii="Arial Narrow" w:hAnsi="Arial Narrow"/>
                      <w:i/>
                      <w:spacing w:val="-2"/>
                      <w:sz w:val="20"/>
                      <w:szCs w:val="20"/>
                    </w:rPr>
                  </w:rPrChange>
                </w:rPr>
                <w:delText>dugong</w:delText>
              </w:r>
            </w:del>
          </w:p>
          <w:p w14:paraId="2CBFA443" w14:textId="4E040046" w:rsidR="00001052" w:rsidRPr="00906645" w:rsidDel="00AB259A" w:rsidRDefault="00001052">
            <w:pPr>
              <w:pStyle w:val="ListParagraph"/>
              <w:numPr>
                <w:ilvl w:val="0"/>
                <w:numId w:val="47"/>
              </w:numPr>
              <w:ind w:left="357" w:hanging="357"/>
              <w:rPr>
                <w:del w:id="3425" w:author="Helene Marsh [2]" w:date="2022-04-29T12:29:00Z"/>
                <w:rFonts w:ascii="Arial" w:hAnsi="Arial" w:cs="Arial"/>
                <w:i/>
                <w:sz w:val="20"/>
                <w:szCs w:val="20"/>
                <w:rPrChange w:id="3426" w:author="Helene Marsh" w:date="2022-04-30T11:58:00Z">
                  <w:rPr>
                    <w:del w:id="3427" w:author="Helene Marsh [2]" w:date="2022-04-29T12:29:00Z"/>
                  </w:rPr>
                </w:rPrChange>
              </w:rPr>
              <w:pPrChange w:id="3428" w:author="Helene Marsh [2]" w:date="2022-04-25T14:11:00Z">
                <w:pPr>
                  <w:pStyle w:val="ListParagraph"/>
                  <w:numPr>
                    <w:numId w:val="28"/>
                  </w:numPr>
                  <w:tabs>
                    <w:tab w:val="left" w:pos="464"/>
                  </w:tabs>
                  <w:spacing w:before="0"/>
                  <w:ind w:left="340" w:hanging="340"/>
                </w:pPr>
              </w:pPrChange>
            </w:pPr>
            <w:del w:id="3429" w:author="Helene Marsh [2]" w:date="2022-04-29T12:29:00Z">
              <w:r w:rsidRPr="00906645" w:rsidDel="00AB259A">
                <w:rPr>
                  <w:rFonts w:ascii="Arial" w:hAnsi="Arial" w:cs="Arial"/>
                  <w:i/>
                  <w:sz w:val="20"/>
                  <w:szCs w:val="20"/>
                  <w:rPrChange w:id="3430" w:author="Helene Marsh" w:date="2022-04-30T11:58:00Z">
                    <w:rPr/>
                  </w:rPrChange>
                </w:rPr>
                <w:delText>Undertake</w:delText>
              </w:r>
              <w:r w:rsidRPr="00906645" w:rsidDel="00AB259A">
                <w:rPr>
                  <w:rFonts w:ascii="Arial" w:hAnsi="Arial" w:cs="Arial"/>
                  <w:i/>
                  <w:spacing w:val="11"/>
                  <w:sz w:val="20"/>
                  <w:szCs w:val="20"/>
                  <w:rPrChange w:id="3431" w:author="Helene Marsh" w:date="2022-04-30T11:58:00Z">
                    <w:rPr>
                      <w:spacing w:val="11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i/>
                  <w:sz w:val="20"/>
                  <w:szCs w:val="20"/>
                  <w:rPrChange w:id="3432" w:author="Helene Marsh" w:date="2022-04-30T11:58:00Z">
                    <w:rPr/>
                  </w:rPrChange>
                </w:rPr>
                <w:delText>measures</w:delText>
              </w:r>
              <w:r w:rsidRPr="00906645" w:rsidDel="00AB259A">
                <w:rPr>
                  <w:rFonts w:ascii="Arial" w:hAnsi="Arial" w:cs="Arial"/>
                  <w:i/>
                  <w:spacing w:val="11"/>
                  <w:sz w:val="20"/>
                  <w:szCs w:val="20"/>
                  <w:rPrChange w:id="3433" w:author="Helene Marsh" w:date="2022-04-30T11:58:00Z">
                    <w:rPr>
                      <w:spacing w:val="11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i/>
                  <w:sz w:val="20"/>
                  <w:szCs w:val="20"/>
                  <w:rPrChange w:id="3434" w:author="Helene Marsh" w:date="2022-04-30T11:58:00Z">
                    <w:rPr/>
                  </w:rPrChange>
                </w:rPr>
                <w:delText>to</w:delText>
              </w:r>
              <w:r w:rsidRPr="00906645" w:rsidDel="00AB259A">
                <w:rPr>
                  <w:rFonts w:ascii="Arial" w:hAnsi="Arial" w:cs="Arial"/>
                  <w:i/>
                  <w:spacing w:val="7"/>
                  <w:sz w:val="20"/>
                  <w:szCs w:val="20"/>
                  <w:rPrChange w:id="3435" w:author="Helene Marsh" w:date="2022-04-30T11:58:00Z">
                    <w:rPr>
                      <w:spacing w:val="7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i/>
                  <w:sz w:val="20"/>
                  <w:szCs w:val="20"/>
                  <w:rPrChange w:id="3436" w:author="Helene Marsh" w:date="2022-04-30T11:58:00Z">
                    <w:rPr/>
                  </w:rPrChange>
                </w:rPr>
                <w:delText>restore</w:delText>
              </w:r>
              <w:r w:rsidRPr="00906645" w:rsidDel="00AB259A">
                <w:rPr>
                  <w:rFonts w:ascii="Arial" w:hAnsi="Arial" w:cs="Arial"/>
                  <w:i/>
                  <w:spacing w:val="12"/>
                  <w:sz w:val="20"/>
                  <w:szCs w:val="20"/>
                  <w:rPrChange w:id="3437" w:author="Helene Marsh" w:date="2022-04-30T11:58:00Z">
                    <w:rPr>
                      <w:spacing w:val="12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i/>
                  <w:sz w:val="20"/>
                  <w:szCs w:val="20"/>
                  <w:rPrChange w:id="3438" w:author="Helene Marsh" w:date="2022-04-30T11:58:00Z">
                    <w:rPr/>
                  </w:rPrChange>
                </w:rPr>
                <w:delText>degraded</w:delText>
              </w:r>
              <w:r w:rsidRPr="00906645" w:rsidDel="00AB259A">
                <w:rPr>
                  <w:rFonts w:ascii="Arial" w:hAnsi="Arial" w:cs="Arial"/>
                  <w:i/>
                  <w:spacing w:val="10"/>
                  <w:sz w:val="20"/>
                  <w:szCs w:val="20"/>
                  <w:rPrChange w:id="3439" w:author="Helene Marsh" w:date="2022-04-30T11:58:00Z">
                    <w:rPr>
                      <w:spacing w:val="10"/>
                    </w:rPr>
                  </w:rPrChange>
                </w:rPr>
                <w:delText xml:space="preserve"> </w:delText>
              </w:r>
              <w:r w:rsidRPr="00906645" w:rsidDel="00AB259A">
                <w:rPr>
                  <w:rFonts w:ascii="Arial" w:hAnsi="Arial" w:cs="Arial"/>
                  <w:i/>
                  <w:sz w:val="20"/>
                  <w:szCs w:val="20"/>
                  <w:rPrChange w:id="3440" w:author="Helene Marsh" w:date="2022-04-30T11:58:00Z">
                    <w:rPr/>
                  </w:rPrChange>
                </w:rPr>
                <w:delText>habitats</w:delText>
              </w:r>
            </w:del>
          </w:p>
          <w:p w14:paraId="2CB33644" w14:textId="0A8B50FA" w:rsidR="00001052" w:rsidRPr="00906645" w:rsidDel="00AB259A" w:rsidRDefault="00001052">
            <w:pPr>
              <w:pStyle w:val="ListParagraph"/>
              <w:numPr>
                <w:ilvl w:val="0"/>
                <w:numId w:val="47"/>
              </w:numPr>
              <w:ind w:left="357" w:hanging="357"/>
              <w:rPr>
                <w:del w:id="3441" w:author="Helene Marsh [2]" w:date="2022-04-29T12:29:00Z"/>
                <w:rFonts w:ascii="Arial" w:hAnsi="Arial" w:cs="Arial"/>
                <w:w w:val="105"/>
                <w:sz w:val="20"/>
                <w:szCs w:val="20"/>
                <w:rPrChange w:id="3442" w:author="Helene Marsh" w:date="2022-04-30T11:58:00Z">
                  <w:rPr>
                    <w:del w:id="3443" w:author="Helene Marsh [2]" w:date="2022-04-29T12:29:00Z"/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pPrChange w:id="3444" w:author="Mélanie Hamel" w:date="2022-04-28T15:58:00Z">
                <w:pPr>
                  <w:pStyle w:val="TableParagraph"/>
                  <w:ind w:left="340" w:hanging="340"/>
                </w:pPr>
              </w:pPrChange>
            </w:pPr>
          </w:p>
        </w:tc>
      </w:tr>
      <w:tr w:rsidR="00C20453" w:rsidRPr="00906645" w14:paraId="4F4CBF54" w14:textId="77777777" w:rsidTr="00755E23">
        <w:trPr>
          <w:trHeight w:val="1081"/>
        </w:trPr>
        <w:tc>
          <w:tcPr>
            <w:tcW w:w="1708" w:type="dxa"/>
          </w:tcPr>
          <w:p w14:paraId="43A18F24" w14:textId="5CCD85F8" w:rsidR="00C20453" w:rsidRPr="00906645" w:rsidRDefault="00C20453">
            <w:pPr>
              <w:tabs>
                <w:tab w:val="left" w:pos="464"/>
              </w:tabs>
              <w:rPr>
                <w:rFonts w:ascii="Arial" w:hAnsi="Arial" w:cs="Arial"/>
                <w:w w:val="105"/>
                <w:sz w:val="20"/>
                <w:szCs w:val="20"/>
                <w:rPrChange w:id="344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pPrChange w:id="3446" w:author="Helene Marsh [2]" w:date="2022-04-25T13:34:00Z">
                <w:pPr>
                  <w:pStyle w:val="TableParagraph"/>
                  <w:ind w:left="0"/>
                </w:pPr>
              </w:pPrChange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344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3.</w:t>
            </w:r>
            <w:ins w:id="3448" w:author="Helene Marsh [2]" w:date="2022-04-29T13:59:00Z">
              <w:r w:rsidR="00C56F55" w:rsidRPr="00906645">
                <w:rPr>
                  <w:rFonts w:ascii="Arial" w:hAnsi="Arial" w:cs="Arial"/>
                  <w:w w:val="105"/>
                  <w:sz w:val="20"/>
                  <w:szCs w:val="20"/>
                </w:rPr>
                <w:t>4</w:t>
              </w:r>
            </w:ins>
            <w:del w:id="3449" w:author="Helene Marsh [2]" w:date="2022-04-25T14:01:00Z">
              <w:r w:rsidRPr="00906645" w:rsidDel="00001052">
                <w:rPr>
                  <w:rFonts w:ascii="Arial" w:hAnsi="Arial" w:cs="Arial"/>
                  <w:w w:val="105"/>
                  <w:sz w:val="20"/>
                  <w:szCs w:val="20"/>
                  <w:rPrChange w:id="3450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4</w:delText>
              </w:r>
            </w:del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3451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345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 xml:space="preserve">Identify and </w:t>
            </w:r>
            <w:del w:id="3453" w:author="Helene Marsh [2]" w:date="2022-04-25T13:32:00Z">
              <w:r w:rsidRPr="00906645" w:rsidDel="00BD4EC5">
                <w:rPr>
                  <w:rFonts w:ascii="Arial" w:hAnsi="Arial" w:cs="Arial"/>
                  <w:w w:val="105"/>
                  <w:sz w:val="20"/>
                  <w:szCs w:val="20"/>
                  <w:rPrChange w:id="3454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 xml:space="preserve">where appropriate, </w:delText>
              </w:r>
            </w:del>
            <w:r w:rsidRPr="00906645">
              <w:rPr>
                <w:rFonts w:ascii="Arial" w:hAnsi="Arial" w:cs="Arial"/>
                <w:w w:val="105"/>
                <w:sz w:val="20"/>
                <w:szCs w:val="20"/>
                <w:rPrChange w:id="345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rehabilitate</w:t>
            </w:r>
            <w:ins w:id="3456" w:author="Helene Marsh [2]" w:date="2022-04-25T13:31:00Z"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3457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</w:ins>
            <w:r w:rsidRPr="00906645">
              <w:rPr>
                <w:rFonts w:ascii="Arial" w:hAnsi="Arial" w:cs="Arial"/>
                <w:spacing w:val="-45"/>
                <w:w w:val="105"/>
                <w:sz w:val="20"/>
                <w:szCs w:val="20"/>
                <w:rPrChange w:id="3458" w:author="Helene Marsh" w:date="2022-04-30T11:58:00Z">
                  <w:rPr>
                    <w:rFonts w:ascii="Arial Narrow" w:hAnsi="Arial Narrow"/>
                    <w:spacing w:val="-4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345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degraded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3460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346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dugong</w:t>
            </w:r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3462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346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habitats</w:t>
            </w:r>
          </w:p>
        </w:tc>
        <w:tc>
          <w:tcPr>
            <w:tcW w:w="1418" w:type="dxa"/>
          </w:tcPr>
          <w:p w14:paraId="27FD3883" w14:textId="5AD3DD28" w:rsidR="00C20453" w:rsidRPr="00906645" w:rsidRDefault="00C20453" w:rsidP="00C20453">
            <w:pPr>
              <w:pStyle w:val="TableParagraph"/>
              <w:ind w:left="0"/>
              <w:rPr>
                <w:rFonts w:ascii="Arial" w:hAnsi="Arial" w:cs="Arial"/>
                <w:w w:val="105"/>
                <w:sz w:val="20"/>
                <w:szCs w:val="20"/>
                <w:rPrChange w:id="346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346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Medium</w:t>
            </w:r>
          </w:p>
        </w:tc>
        <w:tc>
          <w:tcPr>
            <w:tcW w:w="850" w:type="dxa"/>
          </w:tcPr>
          <w:p w14:paraId="386DCAAA" w14:textId="0CD83378" w:rsidR="00C20453" w:rsidRPr="00906645" w:rsidRDefault="00C20453" w:rsidP="00C20453">
            <w:pPr>
              <w:pStyle w:val="TableParagraph"/>
              <w:ind w:left="0"/>
              <w:rPr>
                <w:rFonts w:ascii="Arial" w:hAnsi="Arial" w:cs="Arial"/>
                <w:w w:val="105"/>
                <w:sz w:val="20"/>
                <w:szCs w:val="20"/>
                <w:rPrChange w:id="346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346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Ongoing</w:t>
            </w:r>
          </w:p>
        </w:tc>
        <w:tc>
          <w:tcPr>
            <w:tcW w:w="1559" w:type="dxa"/>
          </w:tcPr>
          <w:p w14:paraId="5D3B3BFD" w14:textId="731A03AE" w:rsidR="00C20453" w:rsidRPr="00906645" w:rsidRDefault="00C20453" w:rsidP="00C2045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3468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346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Relevant government agencies,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3470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3471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 xml:space="preserve">intergovernmental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347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 non-governmental</w:t>
            </w:r>
            <w:r w:rsidRPr="00906645">
              <w:rPr>
                <w:rFonts w:ascii="Arial" w:hAnsi="Arial" w:cs="Arial"/>
                <w:spacing w:val="-45"/>
                <w:w w:val="105"/>
                <w:sz w:val="20"/>
                <w:szCs w:val="20"/>
                <w:rPrChange w:id="3473" w:author="Helene Marsh" w:date="2022-04-30T11:58:00Z">
                  <w:rPr>
                    <w:rFonts w:ascii="Arial Narrow" w:hAnsi="Arial Narrow"/>
                    <w:spacing w:val="-4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347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organizations, universities and research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3475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347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institutions,</w:t>
            </w:r>
            <w:r w:rsidRPr="00906645">
              <w:rPr>
                <w:rFonts w:ascii="Arial" w:hAnsi="Arial" w:cs="Arial"/>
                <w:spacing w:val="-5"/>
                <w:w w:val="105"/>
                <w:sz w:val="20"/>
                <w:szCs w:val="20"/>
                <w:rPrChange w:id="3477" w:author="Helene Marsh" w:date="2022-04-30T11:58:00Z">
                  <w:rPr>
                    <w:rFonts w:ascii="Arial Narrow" w:hAnsi="Arial Narrow"/>
                    <w:spacing w:val="-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del w:id="3478" w:author="Helene Marsh [2]" w:date="2022-04-27T14:30:00Z">
              <w:r w:rsidRPr="00906645" w:rsidDel="00E916BF">
                <w:rPr>
                  <w:rFonts w:ascii="Arial" w:hAnsi="Arial" w:cs="Arial"/>
                  <w:w w:val="105"/>
                  <w:sz w:val="20"/>
                  <w:szCs w:val="20"/>
                  <w:rPrChange w:id="3479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scientists</w:delText>
              </w:r>
              <w:r w:rsidRPr="00906645" w:rsidDel="00E916BF">
                <w:rPr>
                  <w:rFonts w:ascii="Arial" w:hAnsi="Arial" w:cs="Arial"/>
                  <w:spacing w:val="-7"/>
                  <w:w w:val="105"/>
                  <w:sz w:val="20"/>
                  <w:szCs w:val="20"/>
                  <w:rPrChange w:id="3480" w:author="Helene Marsh" w:date="2022-04-30T11:58:00Z">
                    <w:rPr>
                      <w:rFonts w:ascii="Arial Narrow" w:hAnsi="Arial Narrow"/>
                      <w:spacing w:val="-7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906645">
              <w:rPr>
                <w:rFonts w:ascii="Arial" w:hAnsi="Arial" w:cs="Arial"/>
                <w:w w:val="105"/>
                <w:sz w:val="20"/>
                <w:szCs w:val="20"/>
                <w:rPrChange w:id="348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8"/>
                <w:w w:val="105"/>
                <w:sz w:val="20"/>
                <w:szCs w:val="20"/>
                <w:rPrChange w:id="3482" w:author="Helene Marsh" w:date="2022-04-30T11:58:00Z">
                  <w:rPr>
                    <w:rFonts w:ascii="Arial Narrow" w:hAnsi="Arial Narrow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348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researchers</w:t>
            </w:r>
            <w:r w:rsidRPr="00906645">
              <w:rPr>
                <w:rFonts w:ascii="Arial" w:hAnsi="Arial" w:cs="Arial"/>
                <w:spacing w:val="-10"/>
                <w:w w:val="105"/>
                <w:sz w:val="20"/>
                <w:szCs w:val="20"/>
                <w:rPrChange w:id="3484" w:author="Helene Marsh" w:date="2022-04-30T11:58:00Z">
                  <w:rPr>
                    <w:rFonts w:ascii="Arial Narrow" w:hAnsi="Arial Narrow"/>
                    <w:spacing w:val="-10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348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</w:p>
          <w:p w14:paraId="6704A3C3" w14:textId="447937FF" w:rsidR="00C20453" w:rsidRPr="00906645" w:rsidRDefault="00C20453" w:rsidP="00C20453">
            <w:pPr>
              <w:pStyle w:val="TableParagraph"/>
              <w:ind w:left="0"/>
              <w:rPr>
                <w:rFonts w:ascii="Arial" w:hAnsi="Arial" w:cs="Arial"/>
                <w:w w:val="105"/>
                <w:sz w:val="20"/>
                <w:szCs w:val="20"/>
                <w:rPrChange w:id="348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348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local</w:t>
            </w:r>
            <w:r w:rsidRPr="00906645">
              <w:rPr>
                <w:rFonts w:ascii="Arial" w:hAnsi="Arial" w:cs="Arial"/>
                <w:spacing w:val="-9"/>
                <w:w w:val="105"/>
                <w:sz w:val="20"/>
                <w:szCs w:val="20"/>
                <w:rPrChange w:id="3488" w:author="Helene Marsh" w:date="2022-04-30T11:58:00Z">
                  <w:rPr>
                    <w:rFonts w:ascii="Arial Narrow" w:hAnsi="Arial Narrow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348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communities</w:t>
            </w:r>
          </w:p>
        </w:tc>
        <w:tc>
          <w:tcPr>
            <w:tcW w:w="1276" w:type="dxa"/>
          </w:tcPr>
          <w:p w14:paraId="380B5F09" w14:textId="2CF5768D" w:rsidR="00C20453" w:rsidRPr="00906645" w:rsidRDefault="00C20453">
            <w:pPr>
              <w:pStyle w:val="TableParagraph"/>
              <w:ind w:left="0"/>
              <w:rPr>
                <w:rFonts w:ascii="Arial" w:hAnsi="Arial" w:cs="Arial"/>
                <w:w w:val="105"/>
                <w:sz w:val="20"/>
                <w:szCs w:val="20"/>
                <w:rPrChange w:id="349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349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Degraded</w:t>
            </w:r>
            <w:r w:rsidRPr="00906645">
              <w:rPr>
                <w:rFonts w:ascii="Arial" w:hAnsi="Arial" w:cs="Arial"/>
                <w:spacing w:val="-9"/>
                <w:w w:val="105"/>
                <w:sz w:val="20"/>
                <w:szCs w:val="20"/>
                <w:rPrChange w:id="3492" w:author="Helene Marsh" w:date="2022-04-30T11:58:00Z">
                  <w:rPr>
                    <w:rFonts w:ascii="Arial Narrow" w:hAnsi="Arial Narrow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349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important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3494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349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habitats</w:t>
            </w:r>
            <w:r w:rsidRPr="00906645">
              <w:rPr>
                <w:rFonts w:ascii="Arial" w:hAnsi="Arial" w:cs="Arial"/>
                <w:spacing w:val="-9"/>
                <w:w w:val="105"/>
                <w:sz w:val="20"/>
                <w:szCs w:val="20"/>
                <w:rPrChange w:id="3496" w:author="Helene Marsh" w:date="2022-04-30T11:58:00Z">
                  <w:rPr>
                    <w:rFonts w:ascii="Arial Narrow" w:hAnsi="Arial Narrow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349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for</w:t>
            </w:r>
            <w:r w:rsidRPr="00906645">
              <w:rPr>
                <w:rFonts w:ascii="Arial" w:hAnsi="Arial" w:cs="Arial"/>
                <w:spacing w:val="-4"/>
                <w:w w:val="105"/>
                <w:sz w:val="20"/>
                <w:szCs w:val="20"/>
                <w:rPrChange w:id="3498" w:author="Helene Marsh" w:date="2022-04-30T11:58:00Z">
                  <w:rPr>
                    <w:rFonts w:ascii="Arial Narrow" w:hAnsi="Arial Narrow"/>
                    <w:spacing w:val="-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349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dugong</w:t>
            </w:r>
            <w:ins w:id="3500" w:author="Helene Marsh [2]" w:date="2022-04-25T16:08:00Z"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3501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s</w:t>
              </w:r>
            </w:ins>
            <w:r w:rsidRPr="00906645">
              <w:rPr>
                <w:rFonts w:ascii="Arial" w:hAnsi="Arial" w:cs="Arial"/>
                <w:spacing w:val="-8"/>
                <w:w w:val="105"/>
                <w:sz w:val="20"/>
                <w:szCs w:val="20"/>
                <w:rPrChange w:id="3502" w:author="Helene Marsh" w:date="2022-04-30T11:58:00Z">
                  <w:rPr>
                    <w:rFonts w:ascii="Arial Narrow" w:hAnsi="Arial Narrow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350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are</w:t>
            </w:r>
            <w:r w:rsidRPr="00906645">
              <w:rPr>
                <w:rFonts w:ascii="Arial" w:hAnsi="Arial" w:cs="Arial"/>
                <w:spacing w:val="-44"/>
                <w:w w:val="105"/>
                <w:sz w:val="20"/>
                <w:szCs w:val="20"/>
                <w:rPrChange w:id="3504" w:author="Helene Marsh" w:date="2022-04-30T11:58:00Z">
                  <w:rPr>
                    <w:rFonts w:ascii="Arial Narrow" w:hAnsi="Arial Narrow"/>
                    <w:spacing w:val="-4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350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identified</w:t>
            </w:r>
            <w:ins w:id="3506" w:author="Helene Marsh" w:date="2022-04-30T11:42:00Z">
              <w:r w:rsidR="004D071D" w:rsidRPr="00906645">
                <w:rPr>
                  <w:rFonts w:ascii="Arial" w:hAnsi="Arial" w:cs="Arial"/>
                  <w:w w:val="105"/>
                  <w:sz w:val="20"/>
                  <w:szCs w:val="20"/>
                </w:rPr>
                <w:t>,</w:t>
              </w:r>
            </w:ins>
            <w:r w:rsidRPr="00906645">
              <w:rPr>
                <w:rFonts w:ascii="Arial" w:hAnsi="Arial" w:cs="Arial"/>
                <w:w w:val="105"/>
                <w:sz w:val="20"/>
                <w:szCs w:val="20"/>
                <w:rPrChange w:id="350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del w:id="3508" w:author="Helene Marsh" w:date="2022-04-30T11:41:00Z">
              <w:r w:rsidRPr="00906645" w:rsidDel="004D071D">
                <w:rPr>
                  <w:rFonts w:ascii="Arial" w:hAnsi="Arial" w:cs="Arial"/>
                  <w:w w:val="105"/>
                  <w:sz w:val="20"/>
                  <w:szCs w:val="20"/>
                  <w:rPrChange w:id="3509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 xml:space="preserve">and where </w:delText>
              </w:r>
            </w:del>
            <w:r w:rsidRPr="00906645">
              <w:rPr>
                <w:rFonts w:ascii="Arial" w:hAnsi="Arial" w:cs="Arial"/>
                <w:w w:val="105"/>
                <w:sz w:val="20"/>
                <w:szCs w:val="20"/>
                <w:rPrChange w:id="351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appropriate remedial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3511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351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steps</w:t>
            </w:r>
            <w:r w:rsidRPr="00906645">
              <w:rPr>
                <w:rFonts w:ascii="Arial" w:hAnsi="Arial" w:cs="Arial"/>
                <w:spacing w:val="-4"/>
                <w:w w:val="105"/>
                <w:sz w:val="20"/>
                <w:szCs w:val="20"/>
                <w:rPrChange w:id="3513" w:author="Helene Marsh" w:date="2022-04-30T11:58:00Z">
                  <w:rPr>
                    <w:rFonts w:ascii="Arial Narrow" w:hAnsi="Arial Narrow"/>
                    <w:spacing w:val="-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351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are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3515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351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taken</w:t>
            </w:r>
            <w:ins w:id="3517" w:author="Helene Marsh" w:date="2022-04-30T11:42:00Z">
              <w:r w:rsidR="004D071D" w:rsidRPr="00906645">
                <w:rPr>
                  <w:rFonts w:ascii="Arial" w:hAnsi="Arial" w:cs="Arial"/>
                  <w:w w:val="105"/>
                  <w:sz w:val="20"/>
                  <w:szCs w:val="20"/>
                </w:rPr>
                <w:t xml:space="preserve"> and evaluated in an adaptive management cycle</w:t>
              </w:r>
            </w:ins>
          </w:p>
        </w:tc>
        <w:tc>
          <w:tcPr>
            <w:tcW w:w="6811" w:type="dxa"/>
          </w:tcPr>
          <w:p w14:paraId="0A1FD826" w14:textId="08EDDBC0" w:rsidR="00C20453" w:rsidRPr="00906645" w:rsidDel="00395789" w:rsidRDefault="00C20453">
            <w:pPr>
              <w:pStyle w:val="ListParagraph"/>
              <w:numPr>
                <w:ilvl w:val="0"/>
                <w:numId w:val="64"/>
              </w:numPr>
              <w:spacing w:before="0"/>
              <w:ind w:left="340" w:hanging="340"/>
              <w:rPr>
                <w:del w:id="3518" w:author="Mélanie Hamel" w:date="2022-04-28T15:58:00Z"/>
                <w:rFonts w:ascii="Arial" w:hAnsi="Arial" w:cs="Arial"/>
                <w:i/>
                <w:sz w:val="20"/>
                <w:szCs w:val="20"/>
                <w:rPrChange w:id="3519" w:author="Helene Marsh" w:date="2022-04-30T11:58:00Z">
                  <w:rPr>
                    <w:del w:id="3520" w:author="Mélanie Hamel" w:date="2022-04-28T15:58:00Z"/>
                    <w:rFonts w:ascii="Arial" w:hAnsi="Arial" w:cs="Arial"/>
                    <w:i/>
                    <w:spacing w:val="-2"/>
                    <w:sz w:val="20"/>
                    <w:szCs w:val="20"/>
                  </w:rPr>
                </w:rPrChange>
              </w:rPr>
              <w:pPrChange w:id="3521" w:author="Helene Marsh [2]" w:date="2022-04-29T13:56:00Z">
                <w:pPr>
                  <w:pStyle w:val="ListParagraph"/>
                  <w:numPr>
                    <w:numId w:val="47"/>
                  </w:numPr>
                  <w:tabs>
                    <w:tab w:val="left" w:pos="464"/>
                  </w:tabs>
                  <w:ind w:left="357" w:hanging="357"/>
                </w:pPr>
              </w:pPrChange>
            </w:pPr>
            <w:del w:id="3522" w:author="Helene Marsh [2]" w:date="2022-04-29T12:29:00Z">
              <w:r w:rsidRPr="00906645" w:rsidDel="00AB259A">
                <w:rPr>
                  <w:rFonts w:ascii="Arial" w:hAnsi="Arial" w:cs="Arial"/>
                  <w:i/>
                  <w:sz w:val="20"/>
                  <w:szCs w:val="20"/>
                  <w:rPrChange w:id="3523" w:author="Helene Marsh" w:date="2022-04-30T11:58:00Z">
                    <w:rPr>
                      <w:rFonts w:ascii="Arial Narrow" w:hAnsi="Arial Narrow"/>
                      <w:sz w:val="20"/>
                      <w:szCs w:val="20"/>
                    </w:rPr>
                  </w:rPrChange>
                </w:rPr>
                <w:delText>a)</w:delText>
              </w:r>
              <w:r w:rsidRPr="00906645" w:rsidDel="00AB259A">
                <w:rPr>
                  <w:rFonts w:ascii="Arial" w:hAnsi="Arial" w:cs="Arial"/>
                  <w:i/>
                  <w:spacing w:val="28"/>
                  <w:sz w:val="20"/>
                  <w:szCs w:val="20"/>
                  <w:rPrChange w:id="3524" w:author="Helene Marsh" w:date="2022-04-30T11:58:00Z">
                    <w:rPr>
                      <w:rFonts w:ascii="Arial Narrow" w:hAnsi="Arial Narrow"/>
                      <w:spacing w:val="28"/>
                      <w:sz w:val="20"/>
                      <w:szCs w:val="20"/>
                    </w:rPr>
                  </w:rPrChange>
                </w:rPr>
                <w:delText xml:space="preserve">  </w:delText>
              </w:r>
            </w:del>
            <w:r w:rsidRPr="00906645">
              <w:rPr>
                <w:rFonts w:ascii="Arial" w:hAnsi="Arial" w:cs="Arial"/>
                <w:i/>
                <w:sz w:val="20"/>
                <w:szCs w:val="20"/>
                <w:rPrChange w:id="3525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Identify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3526" w:author="Helene Marsh" w:date="2022-04-30T11:58:00Z">
                  <w:rPr>
                    <w:rFonts w:ascii="Arial Narrow" w:hAnsi="Arial Narrow"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527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5"/>
                <w:sz w:val="20"/>
                <w:szCs w:val="20"/>
                <w:rPrChange w:id="3528" w:author="Helene Marsh" w:date="2022-04-30T11:58:00Z">
                  <w:rPr>
                    <w:rFonts w:ascii="Arial Narrow" w:hAnsi="Arial Narrow"/>
                    <w:spacing w:val="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529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undertake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3530" w:author="Helene Marsh" w:date="2022-04-30T11:58:00Z">
                  <w:rPr>
                    <w:rFonts w:ascii="Arial Narrow" w:hAnsi="Arial Narrow"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531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measures</w:t>
            </w:r>
            <w:r w:rsidRPr="00906645">
              <w:rPr>
                <w:rFonts w:ascii="Arial" w:hAnsi="Arial" w:cs="Arial"/>
                <w:i/>
                <w:spacing w:val="7"/>
                <w:sz w:val="20"/>
                <w:szCs w:val="20"/>
                <w:rPrChange w:id="3532" w:author="Helene Marsh" w:date="2022-04-30T11:58:00Z">
                  <w:rPr>
                    <w:rFonts w:ascii="Arial Narrow" w:hAnsi="Arial Narrow"/>
                    <w:spacing w:val="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533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where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3534" w:author="Helene Marsh" w:date="2022-04-30T11:58:00Z">
                  <w:rPr>
                    <w:rFonts w:ascii="Arial Narrow" w:hAnsi="Arial Narrow"/>
                    <w:spacing w:val="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535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appropriate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3536" w:author="Helene Marsh" w:date="2022-04-30T11:58:00Z">
                  <w:rPr>
                    <w:rFonts w:ascii="Arial Narrow" w:hAnsi="Arial Narrow"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537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to</w:t>
            </w:r>
            <w:r w:rsidRPr="00906645">
              <w:rPr>
                <w:rFonts w:ascii="Arial" w:hAnsi="Arial" w:cs="Arial"/>
                <w:i/>
                <w:spacing w:val="3"/>
                <w:sz w:val="20"/>
                <w:szCs w:val="20"/>
                <w:rPrChange w:id="3538" w:author="Helene Marsh" w:date="2022-04-30T11:58:00Z">
                  <w:rPr>
                    <w:rFonts w:ascii="Arial Narrow" w:hAnsi="Arial Narrow"/>
                    <w:spacing w:val="3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539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enhance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3540" w:author="Helene Marsh" w:date="2022-04-30T11:58:00Z">
                  <w:rPr>
                    <w:rFonts w:ascii="Arial Narrow" w:hAnsi="Arial Narrow"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541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recovery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3542" w:author="Helene Marsh" w:date="2022-04-30T11:58:00Z">
                  <w:rPr>
                    <w:rFonts w:ascii="Arial Narrow" w:hAnsi="Arial Narrow"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543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of</w:t>
            </w:r>
            <w:r w:rsidRPr="00906645">
              <w:rPr>
                <w:rFonts w:ascii="Arial" w:hAnsi="Arial" w:cs="Arial"/>
                <w:i/>
                <w:spacing w:val="8"/>
                <w:sz w:val="20"/>
                <w:szCs w:val="20"/>
                <w:rPrChange w:id="3544" w:author="Helene Marsh" w:date="2022-04-30T11:58:00Z">
                  <w:rPr>
                    <w:rFonts w:ascii="Arial Narrow" w:hAnsi="Arial Narrow"/>
                    <w:spacing w:val="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545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degraded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3546" w:author="Helene Marsh" w:date="2022-04-30T11:58:00Z">
                  <w:rPr>
                    <w:rFonts w:ascii="Arial Narrow" w:hAnsi="Arial Narrow"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547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seagrass</w:t>
            </w:r>
            <w:r w:rsidRPr="00906645">
              <w:rPr>
                <w:rFonts w:ascii="Arial" w:hAnsi="Arial" w:cs="Arial"/>
                <w:i/>
                <w:spacing w:val="7"/>
                <w:sz w:val="20"/>
                <w:szCs w:val="20"/>
                <w:rPrChange w:id="3548" w:author="Helene Marsh" w:date="2022-04-30T11:58:00Z">
                  <w:rPr>
                    <w:rFonts w:ascii="Arial Narrow" w:hAnsi="Arial Narrow"/>
                    <w:spacing w:val="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549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habitats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3550" w:author="Helene Marsh" w:date="2022-04-30T11:58:00Z">
                  <w:rPr>
                    <w:rFonts w:ascii="Arial Narrow" w:hAnsi="Arial Narrow"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551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used</w:t>
            </w:r>
            <w:r w:rsidRPr="00906645">
              <w:rPr>
                <w:rFonts w:ascii="Arial" w:hAnsi="Arial" w:cs="Arial"/>
                <w:i/>
                <w:spacing w:val="8"/>
                <w:sz w:val="20"/>
                <w:szCs w:val="20"/>
                <w:rPrChange w:id="3552" w:author="Helene Marsh" w:date="2022-04-30T11:58:00Z">
                  <w:rPr>
                    <w:rFonts w:ascii="Arial Narrow" w:hAnsi="Arial Narrow"/>
                    <w:spacing w:val="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3553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by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3554" w:author="Helene Marsh" w:date="2022-04-30T11:58:00Z">
                  <w:rPr>
                    <w:rFonts w:ascii="Arial Narrow" w:hAnsi="Arial Narrow"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3555" w:author="Helene Marsh" w:date="2022-04-30T11:58:00Z">
                  <w:rPr>
                    <w:rFonts w:ascii="Arial Narrow" w:hAnsi="Arial Narrow"/>
                    <w:spacing w:val="-2"/>
                    <w:sz w:val="20"/>
                    <w:szCs w:val="20"/>
                  </w:rPr>
                </w:rPrChange>
              </w:rPr>
              <w:t>dugongs</w:t>
            </w:r>
            <w:ins w:id="3556" w:author="Helene Marsh [2]" w:date="2022-04-25T13:34:00Z">
              <w:r w:rsidRPr="00906645">
                <w:rPr>
                  <w:rFonts w:ascii="Arial" w:hAnsi="Arial" w:cs="Arial"/>
                  <w:i/>
                  <w:spacing w:val="-2"/>
                  <w:sz w:val="20"/>
                  <w:szCs w:val="20"/>
                  <w:rPrChange w:id="3557" w:author="Helene Marsh" w:date="2022-04-30T11:58:00Z">
                    <w:rPr>
                      <w:rFonts w:ascii="Arial Narrow" w:hAnsi="Arial Narrow"/>
                      <w:spacing w:val="-2"/>
                      <w:sz w:val="20"/>
                      <w:szCs w:val="20"/>
                    </w:rPr>
                  </w:rPrChange>
                </w:rPr>
                <w:t xml:space="preserve">, where the causes of degradation are known and can be reversed </w:t>
              </w:r>
            </w:ins>
          </w:p>
          <w:p w14:paraId="5BF89113" w14:textId="77777777" w:rsidR="00395789" w:rsidRPr="00906645" w:rsidRDefault="00395789">
            <w:pPr>
              <w:pStyle w:val="ListParagraph"/>
              <w:numPr>
                <w:ilvl w:val="0"/>
                <w:numId w:val="64"/>
              </w:numPr>
              <w:spacing w:before="0"/>
              <w:ind w:left="340" w:hanging="340"/>
              <w:rPr>
                <w:ins w:id="3558" w:author="Helene Marsh [2]" w:date="2022-04-29T13:53:00Z"/>
                <w:rFonts w:ascii="Arial" w:hAnsi="Arial" w:cs="Arial"/>
                <w:sz w:val="20"/>
                <w:szCs w:val="20"/>
              </w:rPr>
              <w:pPrChange w:id="3559" w:author="Helene Marsh [2]" w:date="2022-04-29T13:56:00Z">
                <w:pPr>
                  <w:pStyle w:val="ListParagraph"/>
                  <w:numPr>
                    <w:numId w:val="47"/>
                  </w:numPr>
                  <w:tabs>
                    <w:tab w:val="left" w:pos="464"/>
                  </w:tabs>
                  <w:ind w:left="357" w:hanging="357"/>
                </w:pPr>
              </w:pPrChange>
            </w:pPr>
          </w:p>
          <w:p w14:paraId="46045AD4" w14:textId="185A5195" w:rsidR="00FC01FD" w:rsidRPr="00906645" w:rsidRDefault="00FC01FD">
            <w:pPr>
              <w:pStyle w:val="ListParagraph"/>
              <w:numPr>
                <w:ilvl w:val="0"/>
                <w:numId w:val="64"/>
              </w:numPr>
              <w:spacing w:before="0"/>
              <w:ind w:left="340" w:hanging="340"/>
              <w:rPr>
                <w:ins w:id="3560" w:author="Mélanie Hamel" w:date="2022-04-28T15:58:00Z"/>
                <w:rFonts w:ascii="Arial" w:hAnsi="Arial" w:cs="Arial"/>
                <w:i/>
                <w:sz w:val="20"/>
                <w:szCs w:val="20"/>
                <w:rPrChange w:id="3561" w:author="Helene Marsh" w:date="2022-04-30T11:58:00Z">
                  <w:rPr>
                    <w:ins w:id="3562" w:author="Mélanie Hamel" w:date="2022-04-28T15:58:00Z"/>
                  </w:rPr>
                </w:rPrChange>
              </w:rPr>
              <w:pPrChange w:id="3563" w:author="Helene Marsh [2]" w:date="2022-04-29T13:56:00Z">
                <w:pPr>
                  <w:pStyle w:val="ListParagraph"/>
                  <w:numPr>
                    <w:numId w:val="47"/>
                  </w:numPr>
                  <w:tabs>
                    <w:tab w:val="left" w:pos="464"/>
                  </w:tabs>
                  <w:ind w:left="357" w:hanging="357"/>
                </w:pPr>
              </w:pPrChange>
            </w:pPr>
            <w:ins w:id="3564" w:author="Mélanie Hamel" w:date="2022-04-28T15:58:00Z">
              <w:del w:id="3565" w:author="Helene Marsh [2]" w:date="2022-04-29T13:53:00Z">
                <w:r w:rsidRPr="00906645" w:rsidDel="00395789">
                  <w:rPr>
                    <w:rFonts w:ascii="Arial" w:hAnsi="Arial" w:cs="Arial"/>
                    <w:sz w:val="20"/>
                    <w:szCs w:val="20"/>
                    <w:rPrChange w:id="3566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 xml:space="preserve">b) </w:delText>
                </w:r>
              </w:del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3567" w:author="Helene Marsh" w:date="2022-04-30T11:58:00Z">
                    <w:rPr/>
                  </w:rPrChange>
                </w:rPr>
                <w:t>Identify</w:t>
              </w:r>
              <w:r w:rsidRPr="00906645">
                <w:rPr>
                  <w:rFonts w:ascii="Arial" w:hAnsi="Arial" w:cs="Arial"/>
                  <w:i/>
                  <w:spacing w:val="9"/>
                  <w:sz w:val="20"/>
                  <w:szCs w:val="20"/>
                  <w:rPrChange w:id="3568" w:author="Helene Marsh" w:date="2022-04-30T11:58:00Z">
                    <w:rPr>
                      <w:spacing w:val="9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3569" w:author="Helene Marsh" w:date="2022-04-30T11:58:00Z">
                    <w:rPr/>
                  </w:rPrChange>
                </w:rPr>
                <w:t>and</w:t>
              </w:r>
              <w:r w:rsidRPr="00906645">
                <w:rPr>
                  <w:rFonts w:ascii="Arial" w:hAnsi="Arial" w:cs="Arial"/>
                  <w:i/>
                  <w:spacing w:val="6"/>
                  <w:sz w:val="20"/>
                  <w:szCs w:val="20"/>
                  <w:rPrChange w:id="3570" w:author="Helene Marsh" w:date="2022-04-30T11:58:00Z">
                    <w:rPr>
                      <w:spacing w:val="6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3571" w:author="Helene Marsh" w:date="2022-04-30T11:58:00Z">
                    <w:rPr/>
                  </w:rPrChange>
                </w:rPr>
                <w:t>enhance</w:t>
              </w:r>
              <w:r w:rsidRPr="00906645">
                <w:rPr>
                  <w:rFonts w:ascii="Arial" w:hAnsi="Arial" w:cs="Arial"/>
                  <w:i/>
                  <w:spacing w:val="9"/>
                  <w:sz w:val="20"/>
                  <w:szCs w:val="20"/>
                  <w:rPrChange w:id="3572" w:author="Helene Marsh" w:date="2022-04-30T11:58:00Z">
                    <w:rPr>
                      <w:spacing w:val="9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3573" w:author="Helene Marsh" w:date="2022-04-30T11:58:00Z">
                    <w:rPr/>
                  </w:rPrChange>
                </w:rPr>
                <w:t>recovery</w:t>
              </w:r>
              <w:r w:rsidRPr="00906645">
                <w:rPr>
                  <w:rFonts w:ascii="Arial" w:hAnsi="Arial" w:cs="Arial"/>
                  <w:i/>
                  <w:spacing w:val="7"/>
                  <w:sz w:val="20"/>
                  <w:szCs w:val="20"/>
                  <w:rPrChange w:id="3574" w:author="Helene Marsh" w:date="2022-04-30T11:58:00Z">
                    <w:rPr>
                      <w:spacing w:val="7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3575" w:author="Helene Marsh" w:date="2022-04-30T11:58:00Z">
                    <w:rPr/>
                  </w:rPrChange>
                </w:rPr>
                <w:t>of</w:t>
              </w:r>
              <w:r w:rsidRPr="00906645">
                <w:rPr>
                  <w:rFonts w:ascii="Arial" w:hAnsi="Arial" w:cs="Arial"/>
                  <w:i/>
                  <w:spacing w:val="9"/>
                  <w:sz w:val="20"/>
                  <w:szCs w:val="20"/>
                  <w:rPrChange w:id="3576" w:author="Helene Marsh" w:date="2022-04-30T11:58:00Z">
                    <w:rPr>
                      <w:spacing w:val="9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3577" w:author="Helene Marsh" w:date="2022-04-30T11:58:00Z">
                    <w:rPr/>
                  </w:rPrChange>
                </w:rPr>
                <w:t>degraded</w:t>
              </w:r>
              <w:r w:rsidRPr="00906645">
                <w:rPr>
                  <w:rFonts w:ascii="Arial" w:hAnsi="Arial" w:cs="Arial"/>
                  <w:i/>
                  <w:spacing w:val="5"/>
                  <w:sz w:val="20"/>
                  <w:szCs w:val="20"/>
                  <w:rPrChange w:id="3578" w:author="Helene Marsh" w:date="2022-04-30T11:58:00Z">
                    <w:rPr>
                      <w:spacing w:val="5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3579" w:author="Helene Marsh" w:date="2022-04-30T11:58:00Z">
                    <w:rPr/>
                  </w:rPrChange>
                </w:rPr>
                <w:t>mangrove</w:t>
              </w:r>
              <w:r w:rsidRPr="00906645">
                <w:rPr>
                  <w:rFonts w:ascii="Arial" w:hAnsi="Arial" w:cs="Arial"/>
                  <w:i/>
                  <w:spacing w:val="10"/>
                  <w:sz w:val="20"/>
                  <w:szCs w:val="20"/>
                  <w:rPrChange w:id="3580" w:author="Helene Marsh" w:date="2022-04-30T11:58:00Z">
                    <w:rPr>
                      <w:spacing w:val="1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3581" w:author="Helene Marsh" w:date="2022-04-30T11:58:00Z">
                    <w:rPr/>
                  </w:rPrChange>
                </w:rPr>
                <w:t>and</w:t>
              </w:r>
              <w:r w:rsidRPr="00906645">
                <w:rPr>
                  <w:rFonts w:ascii="Arial" w:hAnsi="Arial" w:cs="Arial"/>
                  <w:i/>
                  <w:spacing w:val="3"/>
                  <w:sz w:val="20"/>
                  <w:szCs w:val="20"/>
                  <w:rPrChange w:id="3582" w:author="Helene Marsh" w:date="2022-04-30T11:58:00Z">
                    <w:rPr>
                      <w:spacing w:val="3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3583" w:author="Helene Marsh" w:date="2022-04-30T11:58:00Z">
                    <w:rPr/>
                  </w:rPrChange>
                </w:rPr>
                <w:t>coral</w:t>
              </w:r>
              <w:r w:rsidRPr="00906645">
                <w:rPr>
                  <w:rFonts w:ascii="Arial" w:hAnsi="Arial" w:cs="Arial"/>
                  <w:i/>
                  <w:spacing w:val="8"/>
                  <w:sz w:val="20"/>
                  <w:szCs w:val="20"/>
                  <w:rPrChange w:id="3584" w:author="Helene Marsh" w:date="2022-04-30T11:58:00Z">
                    <w:rPr>
                      <w:spacing w:val="8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3585" w:author="Helene Marsh" w:date="2022-04-30T11:58:00Z">
                    <w:rPr/>
                  </w:rPrChange>
                </w:rPr>
                <w:t>reef</w:t>
              </w:r>
              <w:r w:rsidRPr="00906645">
                <w:rPr>
                  <w:rFonts w:ascii="Arial" w:hAnsi="Arial" w:cs="Arial"/>
                  <w:i/>
                  <w:spacing w:val="9"/>
                  <w:sz w:val="20"/>
                  <w:szCs w:val="20"/>
                  <w:rPrChange w:id="3586" w:author="Helene Marsh" w:date="2022-04-30T11:58:00Z">
                    <w:rPr>
                      <w:spacing w:val="9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3587" w:author="Helene Marsh" w:date="2022-04-30T11:58:00Z">
                    <w:rPr/>
                  </w:rPrChange>
                </w:rPr>
                <w:t>habitats</w:t>
              </w:r>
              <w:r w:rsidRPr="00906645">
                <w:rPr>
                  <w:rFonts w:ascii="Arial" w:hAnsi="Arial" w:cs="Arial"/>
                  <w:i/>
                  <w:spacing w:val="10"/>
                  <w:sz w:val="20"/>
                  <w:szCs w:val="20"/>
                  <w:rPrChange w:id="3588" w:author="Helene Marsh" w:date="2022-04-30T11:58:00Z">
                    <w:rPr>
                      <w:spacing w:val="1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3589" w:author="Helene Marsh" w:date="2022-04-30T11:58:00Z">
                    <w:rPr/>
                  </w:rPrChange>
                </w:rPr>
                <w:t>used</w:t>
              </w:r>
              <w:r w:rsidRPr="00906645">
                <w:rPr>
                  <w:rFonts w:ascii="Arial" w:hAnsi="Arial" w:cs="Arial"/>
                  <w:i/>
                  <w:spacing w:val="9"/>
                  <w:sz w:val="20"/>
                  <w:szCs w:val="20"/>
                  <w:rPrChange w:id="3590" w:author="Helene Marsh" w:date="2022-04-30T11:58:00Z">
                    <w:rPr>
                      <w:spacing w:val="9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3591" w:author="Helene Marsh" w:date="2022-04-30T11:58:00Z">
                    <w:rPr/>
                  </w:rPrChange>
                </w:rPr>
                <w:t>by</w:t>
              </w:r>
              <w:r w:rsidRPr="00906645">
                <w:rPr>
                  <w:rFonts w:ascii="Arial" w:hAnsi="Arial" w:cs="Arial"/>
                  <w:i/>
                  <w:spacing w:val="9"/>
                  <w:sz w:val="20"/>
                  <w:szCs w:val="20"/>
                  <w:rPrChange w:id="3592" w:author="Helene Marsh" w:date="2022-04-30T11:58:00Z">
                    <w:rPr>
                      <w:spacing w:val="9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pacing w:val="-2"/>
                  <w:sz w:val="20"/>
                  <w:szCs w:val="20"/>
                  <w:rPrChange w:id="3593" w:author="Helene Marsh" w:date="2022-04-30T11:58:00Z">
                    <w:rPr>
                      <w:spacing w:val="-2"/>
                    </w:rPr>
                  </w:rPrChange>
                </w:rPr>
                <w:t xml:space="preserve">dugongs, where the causes of degradation are known and can be reversed </w:t>
              </w:r>
            </w:ins>
          </w:p>
          <w:p w14:paraId="301D5D38" w14:textId="6B73A150" w:rsidR="00FC01FD" w:rsidRDefault="00FC01FD">
            <w:pPr>
              <w:pStyle w:val="ListParagraph"/>
              <w:numPr>
                <w:ilvl w:val="0"/>
                <w:numId w:val="64"/>
              </w:numPr>
              <w:spacing w:before="0"/>
              <w:ind w:left="340" w:hanging="340"/>
              <w:rPr>
                <w:ins w:id="3594" w:author="Helene Marsh" w:date="2022-04-30T15:17:00Z"/>
                <w:rFonts w:ascii="Arial" w:hAnsi="Arial" w:cs="Arial"/>
                <w:i/>
                <w:sz w:val="20"/>
                <w:szCs w:val="20"/>
              </w:rPr>
              <w:pPrChange w:id="3595" w:author="Helene Marsh [2]" w:date="2022-04-29T13:56:00Z">
                <w:pPr>
                  <w:pStyle w:val="ListParagraph"/>
                  <w:numPr>
                    <w:numId w:val="47"/>
                  </w:numPr>
                  <w:ind w:left="357" w:hanging="357"/>
                </w:pPr>
              </w:pPrChange>
            </w:pPr>
            <w:ins w:id="3596" w:author="Mélanie Hamel" w:date="2022-04-28T15:58:00Z"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3597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Undertake</w:t>
              </w:r>
              <w:r w:rsidRPr="00906645">
                <w:rPr>
                  <w:rFonts w:ascii="Arial" w:hAnsi="Arial" w:cs="Arial"/>
                  <w:i/>
                  <w:spacing w:val="11"/>
                  <w:sz w:val="20"/>
                  <w:szCs w:val="20"/>
                  <w:rPrChange w:id="3598" w:author="Helene Marsh" w:date="2022-04-30T11:58:00Z">
                    <w:rPr>
                      <w:rFonts w:ascii="Arial Narrow" w:hAnsi="Arial Narrow"/>
                      <w:i/>
                      <w:spacing w:val="11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3599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measures</w:t>
              </w:r>
              <w:r w:rsidRPr="00906645">
                <w:rPr>
                  <w:rFonts w:ascii="Arial" w:hAnsi="Arial" w:cs="Arial"/>
                  <w:i/>
                  <w:spacing w:val="11"/>
                  <w:sz w:val="20"/>
                  <w:szCs w:val="20"/>
                  <w:rPrChange w:id="3600" w:author="Helene Marsh" w:date="2022-04-30T11:58:00Z">
                    <w:rPr>
                      <w:rFonts w:ascii="Arial Narrow" w:hAnsi="Arial Narrow"/>
                      <w:i/>
                      <w:spacing w:val="11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3601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to</w:t>
              </w:r>
              <w:r w:rsidRPr="00906645">
                <w:rPr>
                  <w:rFonts w:ascii="Arial" w:hAnsi="Arial" w:cs="Arial"/>
                  <w:i/>
                  <w:spacing w:val="7"/>
                  <w:sz w:val="20"/>
                  <w:szCs w:val="20"/>
                  <w:rPrChange w:id="3602" w:author="Helene Marsh" w:date="2022-04-30T11:58:00Z">
                    <w:rPr>
                      <w:rFonts w:ascii="Arial Narrow" w:hAnsi="Arial Narrow"/>
                      <w:i/>
                      <w:spacing w:val="7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3603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restore</w:t>
              </w:r>
              <w:r w:rsidRPr="00906645">
                <w:rPr>
                  <w:rFonts w:ascii="Arial" w:hAnsi="Arial" w:cs="Arial"/>
                  <w:i/>
                  <w:spacing w:val="12"/>
                  <w:sz w:val="20"/>
                  <w:szCs w:val="20"/>
                  <w:rPrChange w:id="3604" w:author="Helene Marsh" w:date="2022-04-30T11:58:00Z">
                    <w:rPr>
                      <w:rFonts w:ascii="Arial Narrow" w:hAnsi="Arial Narrow"/>
                      <w:i/>
                      <w:spacing w:val="12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3605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degraded</w:t>
              </w:r>
              <w:r w:rsidRPr="00906645">
                <w:rPr>
                  <w:rFonts w:ascii="Arial" w:hAnsi="Arial" w:cs="Arial"/>
                  <w:i/>
                  <w:spacing w:val="10"/>
                  <w:sz w:val="20"/>
                  <w:szCs w:val="20"/>
                  <w:rPrChange w:id="3606" w:author="Helene Marsh" w:date="2022-04-30T11:58:00Z">
                    <w:rPr>
                      <w:rFonts w:ascii="Arial Narrow" w:hAnsi="Arial Narrow"/>
                      <w:i/>
                      <w:spacing w:val="10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3607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habitats</w:t>
              </w:r>
            </w:ins>
          </w:p>
          <w:p w14:paraId="4E0064AF" w14:textId="6495CF32" w:rsidR="00805FFD" w:rsidRPr="00906645" w:rsidRDefault="00805FFD">
            <w:pPr>
              <w:pStyle w:val="ListParagraph"/>
              <w:numPr>
                <w:ilvl w:val="0"/>
                <w:numId w:val="64"/>
              </w:numPr>
              <w:spacing w:before="0"/>
              <w:ind w:left="340" w:hanging="340"/>
              <w:rPr>
                <w:ins w:id="3608" w:author="Mélanie Hamel" w:date="2022-04-28T15:58:00Z"/>
                <w:rFonts w:ascii="Arial" w:hAnsi="Arial" w:cs="Arial"/>
                <w:i/>
                <w:sz w:val="20"/>
                <w:szCs w:val="20"/>
                <w:rPrChange w:id="3609" w:author="Helene Marsh" w:date="2022-04-30T11:58:00Z">
                  <w:rPr>
                    <w:ins w:id="3610" w:author="Mélanie Hamel" w:date="2022-04-28T15:58:00Z"/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pPrChange w:id="3611" w:author="Helene Marsh [2]" w:date="2022-04-29T13:56:00Z">
                <w:pPr>
                  <w:pStyle w:val="ListParagraph"/>
                  <w:numPr>
                    <w:numId w:val="47"/>
                  </w:numPr>
                  <w:ind w:left="357" w:hanging="357"/>
                </w:pPr>
              </w:pPrChange>
            </w:pPr>
            <w:ins w:id="3612" w:author="Helene Marsh" w:date="2022-04-30T15:19:00Z">
              <w:r>
                <w:rPr>
                  <w:rFonts w:ascii="Arial" w:hAnsi="Arial" w:cs="Arial"/>
                  <w:i/>
                  <w:sz w:val="20"/>
                  <w:szCs w:val="20"/>
                </w:rPr>
                <w:t>Monitor and e</w:t>
              </w:r>
            </w:ins>
            <w:ins w:id="3613" w:author="Helene Marsh" w:date="2022-04-30T15:17:00Z">
              <w:r>
                <w:rPr>
                  <w:rFonts w:ascii="Arial" w:hAnsi="Arial" w:cs="Arial"/>
                  <w:i/>
                  <w:sz w:val="20"/>
                  <w:szCs w:val="20"/>
                </w:rPr>
                <w:t xml:space="preserve">valuate the outcomes of the restoration over time </w:t>
              </w:r>
            </w:ins>
          </w:p>
          <w:p w14:paraId="52CA4A73" w14:textId="76FDF8ED" w:rsidR="00C20453" w:rsidRPr="00906645" w:rsidRDefault="00C20453">
            <w:pPr>
              <w:pStyle w:val="BodyText"/>
              <w:ind w:left="340" w:hanging="340"/>
              <w:rPr>
                <w:rFonts w:ascii="Arial" w:hAnsi="Arial" w:cs="Arial"/>
                <w:sz w:val="20"/>
                <w:szCs w:val="20"/>
                <w:rPrChange w:id="3614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pPrChange w:id="3615" w:author="Helene Marsh [2]" w:date="2022-04-29T13:55:00Z">
                <w:pPr>
                  <w:pStyle w:val="BodyText"/>
                  <w:ind w:firstLine="0"/>
                </w:pPr>
              </w:pPrChange>
            </w:pPr>
          </w:p>
          <w:p w14:paraId="2749A507" w14:textId="0EB79A85" w:rsidR="00C20453" w:rsidRPr="00906645" w:rsidRDefault="00C20453" w:rsidP="00C20453">
            <w:pPr>
              <w:pStyle w:val="TableParagraph"/>
              <w:ind w:left="0"/>
              <w:rPr>
                <w:rFonts w:ascii="Arial" w:hAnsi="Arial" w:cs="Arial"/>
                <w:w w:val="105"/>
                <w:sz w:val="20"/>
                <w:szCs w:val="20"/>
                <w:rPrChange w:id="361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</w:pPr>
          </w:p>
        </w:tc>
      </w:tr>
    </w:tbl>
    <w:p w14:paraId="3ABAB738" w14:textId="6B7A7319" w:rsidR="00001052" w:rsidRPr="00906645" w:rsidDel="00001052" w:rsidRDefault="00001052" w:rsidP="00001052">
      <w:pPr>
        <w:pStyle w:val="TableParagraph"/>
        <w:ind w:left="0"/>
        <w:rPr>
          <w:ins w:id="3617" w:author="Helene Marsh" w:date="2022-04-25T13:56:00Z"/>
          <w:del w:id="3618" w:author="Helene Marsh [2]" w:date="2022-04-25T14:01:00Z"/>
          <w:rFonts w:ascii="Arial" w:hAnsi="Arial" w:cs="Arial"/>
          <w:sz w:val="20"/>
          <w:szCs w:val="20"/>
          <w:rPrChange w:id="3619" w:author="Helene Marsh" w:date="2022-04-30T11:58:00Z">
            <w:rPr>
              <w:ins w:id="3620" w:author="Helene Marsh" w:date="2022-04-25T13:56:00Z"/>
              <w:del w:id="3621" w:author="Helene Marsh [2]" w:date="2022-04-25T14:01:00Z"/>
              <w:rFonts w:ascii="Arial Narrow" w:hAnsi="Arial Narrow"/>
              <w:sz w:val="20"/>
              <w:szCs w:val="20"/>
            </w:rPr>
          </w:rPrChange>
        </w:rPr>
      </w:pPr>
      <w:ins w:id="3622" w:author="Helene Marsh" w:date="2022-04-25T13:56:00Z">
        <w:del w:id="3623" w:author="Helene Marsh [2]" w:date="2022-04-25T13:56:00Z">
          <w:r w:rsidRPr="00906645" w:rsidDel="00001052">
            <w:rPr>
              <w:rFonts w:ascii="Arial" w:hAnsi="Arial" w:cs="Arial"/>
              <w:w w:val="105"/>
              <w:sz w:val="20"/>
              <w:szCs w:val="20"/>
              <w:rPrChange w:id="3624" w:author="Helene Marsh" w:date="2022-04-30T11:58:00Z">
                <w:rPr>
                  <w:rFonts w:ascii="Arial Narrow" w:hAnsi="Arial Narrow"/>
                  <w:w w:val="105"/>
                  <w:sz w:val="20"/>
                  <w:szCs w:val="20"/>
                </w:rPr>
              </w:rPrChange>
            </w:rPr>
            <w:delText>Medium</w:delText>
          </w:r>
        </w:del>
        <w:del w:id="3625" w:author="Helene Marsh [2]" w:date="2022-04-25T14:01:00Z">
          <w:r w:rsidRPr="00906645" w:rsidDel="00001052">
            <w:rPr>
              <w:rFonts w:ascii="Arial" w:hAnsi="Arial" w:cs="Arial"/>
              <w:w w:val="105"/>
              <w:sz w:val="20"/>
              <w:szCs w:val="20"/>
              <w:rPrChange w:id="3626" w:author="Helene Marsh" w:date="2022-04-30T11:58:00Z">
                <w:rPr>
                  <w:rFonts w:ascii="Arial Narrow" w:hAnsi="Arial Narrow"/>
                  <w:w w:val="105"/>
                  <w:sz w:val="20"/>
                  <w:szCs w:val="20"/>
                </w:rPr>
              </w:rPrChange>
            </w:rPr>
            <w:delText>OngoingRelevant government agencies,</w:delText>
          </w:r>
          <w:r w:rsidRPr="00906645" w:rsidDel="00001052">
            <w:rPr>
              <w:rFonts w:ascii="Arial" w:hAnsi="Arial" w:cs="Arial"/>
              <w:spacing w:val="1"/>
              <w:w w:val="105"/>
              <w:sz w:val="20"/>
              <w:szCs w:val="20"/>
              <w:rPrChange w:id="3627" w:author="Helene Marsh" w:date="2022-04-30T11:58:00Z">
                <w:rPr>
                  <w:rFonts w:ascii="Arial Narrow" w:hAnsi="Arial Narrow"/>
                  <w:spacing w:val="1"/>
                  <w:w w:val="105"/>
                  <w:sz w:val="20"/>
                  <w:szCs w:val="20"/>
                </w:rPr>
              </w:rPrChange>
            </w:rPr>
            <w:delText xml:space="preserve"> </w:delText>
          </w:r>
          <w:r w:rsidRPr="00906645" w:rsidDel="00001052">
            <w:rPr>
              <w:rFonts w:ascii="Arial" w:hAnsi="Arial" w:cs="Arial"/>
              <w:spacing w:val="-1"/>
              <w:w w:val="105"/>
              <w:sz w:val="20"/>
              <w:szCs w:val="20"/>
              <w:rPrChange w:id="3628" w:author="Helene Marsh" w:date="2022-04-30T11:58:00Z">
                <w:rPr>
                  <w:rFonts w:ascii="Arial Narrow" w:hAnsi="Arial Narrow"/>
                  <w:spacing w:val="-1"/>
                  <w:w w:val="105"/>
                  <w:sz w:val="20"/>
                  <w:szCs w:val="20"/>
                </w:rPr>
              </w:rPrChange>
            </w:rPr>
            <w:delText xml:space="preserve">intergovernmental </w:delText>
          </w:r>
          <w:r w:rsidRPr="00906645" w:rsidDel="00001052">
            <w:rPr>
              <w:rFonts w:ascii="Arial" w:hAnsi="Arial" w:cs="Arial"/>
              <w:w w:val="105"/>
              <w:sz w:val="20"/>
              <w:szCs w:val="20"/>
              <w:rPrChange w:id="3629" w:author="Helene Marsh" w:date="2022-04-30T11:58:00Z">
                <w:rPr>
                  <w:rFonts w:ascii="Arial Narrow" w:hAnsi="Arial Narrow"/>
                  <w:w w:val="105"/>
                  <w:sz w:val="20"/>
                  <w:szCs w:val="20"/>
                </w:rPr>
              </w:rPrChange>
            </w:rPr>
            <w:delText>and non-governmental</w:delText>
          </w:r>
          <w:r w:rsidRPr="00906645" w:rsidDel="00001052">
            <w:rPr>
              <w:rFonts w:ascii="Arial" w:hAnsi="Arial" w:cs="Arial"/>
              <w:spacing w:val="-45"/>
              <w:w w:val="105"/>
              <w:sz w:val="20"/>
              <w:szCs w:val="20"/>
              <w:rPrChange w:id="3630" w:author="Helene Marsh" w:date="2022-04-30T11:58:00Z">
                <w:rPr>
                  <w:rFonts w:ascii="Arial Narrow" w:hAnsi="Arial Narrow"/>
                  <w:spacing w:val="-45"/>
                  <w:w w:val="105"/>
                  <w:sz w:val="20"/>
                  <w:szCs w:val="20"/>
                </w:rPr>
              </w:rPrChange>
            </w:rPr>
            <w:delText xml:space="preserve"> </w:delText>
          </w:r>
          <w:r w:rsidRPr="00906645" w:rsidDel="00001052">
            <w:rPr>
              <w:rFonts w:ascii="Arial" w:hAnsi="Arial" w:cs="Arial"/>
              <w:w w:val="105"/>
              <w:sz w:val="20"/>
              <w:szCs w:val="20"/>
              <w:rPrChange w:id="3631" w:author="Helene Marsh" w:date="2022-04-30T11:58:00Z">
                <w:rPr>
                  <w:rFonts w:ascii="Arial Narrow" w:hAnsi="Arial Narrow"/>
                  <w:w w:val="105"/>
                  <w:sz w:val="20"/>
                  <w:szCs w:val="20"/>
                </w:rPr>
              </w:rPrChange>
            </w:rPr>
            <w:delText>organizations, universities and research</w:delText>
          </w:r>
          <w:r w:rsidRPr="00906645" w:rsidDel="00001052">
            <w:rPr>
              <w:rFonts w:ascii="Arial" w:hAnsi="Arial" w:cs="Arial"/>
              <w:spacing w:val="1"/>
              <w:w w:val="105"/>
              <w:sz w:val="20"/>
              <w:szCs w:val="20"/>
              <w:rPrChange w:id="3632" w:author="Helene Marsh" w:date="2022-04-30T11:58:00Z">
                <w:rPr>
                  <w:rFonts w:ascii="Arial Narrow" w:hAnsi="Arial Narrow"/>
                  <w:spacing w:val="1"/>
                  <w:w w:val="105"/>
                  <w:sz w:val="20"/>
                  <w:szCs w:val="20"/>
                </w:rPr>
              </w:rPrChange>
            </w:rPr>
            <w:delText xml:space="preserve"> </w:delText>
          </w:r>
          <w:r w:rsidRPr="00906645" w:rsidDel="00001052">
            <w:rPr>
              <w:rFonts w:ascii="Arial" w:hAnsi="Arial" w:cs="Arial"/>
              <w:w w:val="105"/>
              <w:sz w:val="20"/>
              <w:szCs w:val="20"/>
              <w:rPrChange w:id="3633" w:author="Helene Marsh" w:date="2022-04-30T11:58:00Z">
                <w:rPr>
                  <w:rFonts w:ascii="Arial Narrow" w:hAnsi="Arial Narrow"/>
                  <w:w w:val="105"/>
                  <w:sz w:val="20"/>
                  <w:szCs w:val="20"/>
                </w:rPr>
              </w:rPrChange>
            </w:rPr>
            <w:delText>institutions,</w:delText>
          </w:r>
          <w:r w:rsidRPr="00906645" w:rsidDel="00001052">
            <w:rPr>
              <w:rFonts w:ascii="Arial" w:hAnsi="Arial" w:cs="Arial"/>
              <w:spacing w:val="-5"/>
              <w:w w:val="105"/>
              <w:sz w:val="20"/>
              <w:szCs w:val="20"/>
              <w:rPrChange w:id="3634" w:author="Helene Marsh" w:date="2022-04-30T11:58:00Z">
                <w:rPr>
                  <w:rFonts w:ascii="Arial Narrow" w:hAnsi="Arial Narrow"/>
                  <w:spacing w:val="-5"/>
                  <w:w w:val="105"/>
                  <w:sz w:val="20"/>
                  <w:szCs w:val="20"/>
                </w:rPr>
              </w:rPrChange>
            </w:rPr>
            <w:delText xml:space="preserve"> </w:delText>
          </w:r>
          <w:r w:rsidRPr="00906645" w:rsidDel="00001052">
            <w:rPr>
              <w:rFonts w:ascii="Arial" w:hAnsi="Arial" w:cs="Arial"/>
              <w:w w:val="105"/>
              <w:sz w:val="20"/>
              <w:szCs w:val="20"/>
              <w:rPrChange w:id="3635" w:author="Helene Marsh" w:date="2022-04-30T11:58:00Z">
                <w:rPr>
                  <w:rFonts w:ascii="Arial Narrow" w:hAnsi="Arial Narrow"/>
                  <w:w w:val="105"/>
                  <w:sz w:val="20"/>
                  <w:szCs w:val="20"/>
                </w:rPr>
              </w:rPrChange>
            </w:rPr>
            <w:delText>scientists</w:delText>
          </w:r>
          <w:r w:rsidRPr="00906645" w:rsidDel="00001052">
            <w:rPr>
              <w:rFonts w:ascii="Arial" w:hAnsi="Arial" w:cs="Arial"/>
              <w:spacing w:val="-7"/>
              <w:w w:val="105"/>
              <w:sz w:val="20"/>
              <w:szCs w:val="20"/>
              <w:rPrChange w:id="3636" w:author="Helene Marsh" w:date="2022-04-30T11:58:00Z">
                <w:rPr>
                  <w:rFonts w:ascii="Arial Narrow" w:hAnsi="Arial Narrow"/>
                  <w:spacing w:val="-7"/>
                  <w:w w:val="105"/>
                  <w:sz w:val="20"/>
                  <w:szCs w:val="20"/>
                </w:rPr>
              </w:rPrChange>
            </w:rPr>
            <w:delText xml:space="preserve"> </w:delText>
          </w:r>
          <w:r w:rsidRPr="00906645" w:rsidDel="00001052">
            <w:rPr>
              <w:rFonts w:ascii="Arial" w:hAnsi="Arial" w:cs="Arial"/>
              <w:w w:val="105"/>
              <w:sz w:val="20"/>
              <w:szCs w:val="20"/>
              <w:rPrChange w:id="3637" w:author="Helene Marsh" w:date="2022-04-30T11:58:00Z">
                <w:rPr>
                  <w:rFonts w:ascii="Arial Narrow" w:hAnsi="Arial Narrow"/>
                  <w:w w:val="105"/>
                  <w:sz w:val="20"/>
                  <w:szCs w:val="20"/>
                </w:rPr>
              </w:rPrChange>
            </w:rPr>
            <w:delText>and</w:delText>
          </w:r>
          <w:r w:rsidRPr="00906645" w:rsidDel="00001052">
            <w:rPr>
              <w:rFonts w:ascii="Arial" w:hAnsi="Arial" w:cs="Arial"/>
              <w:spacing w:val="-8"/>
              <w:w w:val="105"/>
              <w:sz w:val="20"/>
              <w:szCs w:val="20"/>
              <w:rPrChange w:id="3638" w:author="Helene Marsh" w:date="2022-04-30T11:58:00Z">
                <w:rPr>
                  <w:rFonts w:ascii="Arial Narrow" w:hAnsi="Arial Narrow"/>
                  <w:spacing w:val="-8"/>
                  <w:w w:val="105"/>
                  <w:sz w:val="20"/>
                  <w:szCs w:val="20"/>
                </w:rPr>
              </w:rPrChange>
            </w:rPr>
            <w:delText xml:space="preserve"> </w:delText>
          </w:r>
          <w:r w:rsidRPr="00906645" w:rsidDel="00001052">
            <w:rPr>
              <w:rFonts w:ascii="Arial" w:hAnsi="Arial" w:cs="Arial"/>
              <w:w w:val="105"/>
              <w:sz w:val="20"/>
              <w:szCs w:val="20"/>
              <w:rPrChange w:id="3639" w:author="Helene Marsh" w:date="2022-04-30T11:58:00Z">
                <w:rPr>
                  <w:rFonts w:ascii="Arial Narrow" w:hAnsi="Arial Narrow"/>
                  <w:w w:val="105"/>
                  <w:sz w:val="20"/>
                  <w:szCs w:val="20"/>
                </w:rPr>
              </w:rPrChange>
            </w:rPr>
            <w:delText>researchers</w:delText>
          </w:r>
          <w:r w:rsidRPr="00906645" w:rsidDel="00001052">
            <w:rPr>
              <w:rFonts w:ascii="Arial" w:hAnsi="Arial" w:cs="Arial"/>
              <w:spacing w:val="-10"/>
              <w:w w:val="105"/>
              <w:sz w:val="20"/>
              <w:szCs w:val="20"/>
              <w:rPrChange w:id="3640" w:author="Helene Marsh" w:date="2022-04-30T11:58:00Z">
                <w:rPr>
                  <w:rFonts w:ascii="Arial Narrow" w:hAnsi="Arial Narrow"/>
                  <w:spacing w:val="-10"/>
                  <w:w w:val="105"/>
                  <w:sz w:val="20"/>
                  <w:szCs w:val="20"/>
                </w:rPr>
              </w:rPrChange>
            </w:rPr>
            <w:delText xml:space="preserve"> </w:delText>
          </w:r>
          <w:r w:rsidRPr="00906645" w:rsidDel="00001052">
            <w:rPr>
              <w:rFonts w:ascii="Arial" w:hAnsi="Arial" w:cs="Arial"/>
              <w:w w:val="105"/>
              <w:sz w:val="20"/>
              <w:szCs w:val="20"/>
              <w:rPrChange w:id="3641" w:author="Helene Marsh" w:date="2022-04-30T11:58:00Z">
                <w:rPr>
                  <w:rFonts w:ascii="Arial Narrow" w:hAnsi="Arial Narrow"/>
                  <w:w w:val="105"/>
                  <w:sz w:val="20"/>
                  <w:szCs w:val="20"/>
                </w:rPr>
              </w:rPrChange>
            </w:rPr>
            <w:delText>and</w:delText>
          </w:r>
        </w:del>
      </w:ins>
    </w:p>
    <w:p w14:paraId="3734BBB6" w14:textId="63EB8BDF" w:rsidR="007B0FC9" w:rsidRPr="00906645" w:rsidRDefault="00001052" w:rsidP="00A975D7">
      <w:pPr>
        <w:rPr>
          <w:rFonts w:ascii="Arial" w:hAnsi="Arial" w:cs="Arial"/>
          <w:sz w:val="20"/>
          <w:szCs w:val="20"/>
          <w:rPrChange w:id="3642" w:author="Helene Marsh" w:date="2022-04-30T11:58:00Z">
            <w:rPr>
              <w:rFonts w:ascii="Arial Narrow" w:hAnsi="Arial Narrow"/>
              <w:sz w:val="20"/>
              <w:szCs w:val="20"/>
            </w:rPr>
          </w:rPrChange>
        </w:rPr>
        <w:sectPr w:rsidR="007B0FC9" w:rsidRPr="00906645" w:rsidSect="00FD13F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6840" w:h="11907" w:orient="landscape" w:code="9"/>
          <w:pgMar w:top="1440" w:right="1440" w:bottom="1440" w:left="1440" w:header="0" w:footer="1110" w:gutter="0"/>
          <w:pgNumType w:start="1"/>
          <w:cols w:space="720"/>
          <w:titlePg/>
          <w:docGrid w:linePitch="299"/>
          <w:sectPrChange w:id="3643" w:author="Helene Marsh" w:date="2022-04-29T14:49:00Z">
            <w:sectPr w:rsidR="007B0FC9" w:rsidRPr="00906645" w:rsidSect="00FD13FF">
              <w:pgMar w:top="1440" w:right="1440" w:bottom="1440" w:left="1440" w:header="0" w:footer="1110" w:gutter="0"/>
              <w:titlePg w:val="0"/>
              <w:docGrid w:linePitch="0"/>
            </w:sectPr>
          </w:sectPrChange>
        </w:sectPr>
      </w:pPr>
      <w:ins w:id="3644" w:author="Helene Marsh" w:date="2022-04-25T13:56:00Z">
        <w:del w:id="3645" w:author="Helene Marsh [2]" w:date="2022-04-25T14:01:00Z">
          <w:r w:rsidRPr="00906645" w:rsidDel="00001052">
            <w:rPr>
              <w:rFonts w:ascii="Arial" w:hAnsi="Arial" w:cs="Arial"/>
              <w:w w:val="105"/>
              <w:sz w:val="20"/>
              <w:szCs w:val="20"/>
              <w:rPrChange w:id="3646" w:author="Helene Marsh" w:date="2022-04-30T11:58:00Z">
                <w:rPr>
                  <w:rFonts w:ascii="Arial Narrow" w:hAnsi="Arial Narrow"/>
                  <w:w w:val="105"/>
                  <w:sz w:val="20"/>
                  <w:szCs w:val="20"/>
                </w:rPr>
              </w:rPrChange>
            </w:rPr>
            <w:delText>local</w:delText>
          </w:r>
          <w:r w:rsidRPr="00906645" w:rsidDel="00001052">
            <w:rPr>
              <w:rFonts w:ascii="Arial" w:hAnsi="Arial" w:cs="Arial"/>
              <w:spacing w:val="-9"/>
              <w:w w:val="105"/>
              <w:sz w:val="20"/>
              <w:szCs w:val="20"/>
              <w:rPrChange w:id="3647" w:author="Helene Marsh" w:date="2022-04-30T11:58:00Z">
                <w:rPr>
                  <w:rFonts w:ascii="Arial Narrow" w:hAnsi="Arial Narrow"/>
                  <w:spacing w:val="-9"/>
                  <w:w w:val="105"/>
                  <w:sz w:val="20"/>
                  <w:szCs w:val="20"/>
                </w:rPr>
              </w:rPrChange>
            </w:rPr>
            <w:delText xml:space="preserve"> </w:delText>
          </w:r>
          <w:r w:rsidRPr="00906645" w:rsidDel="00001052">
            <w:rPr>
              <w:rFonts w:ascii="Arial" w:hAnsi="Arial" w:cs="Arial"/>
              <w:w w:val="105"/>
              <w:sz w:val="20"/>
              <w:szCs w:val="20"/>
              <w:rPrChange w:id="3648" w:author="Helene Marsh" w:date="2022-04-30T11:58:00Z">
                <w:rPr>
                  <w:rFonts w:ascii="Arial Narrow" w:hAnsi="Arial Narrow"/>
                  <w:w w:val="105"/>
                  <w:sz w:val="20"/>
                  <w:szCs w:val="20"/>
                </w:rPr>
              </w:rPrChange>
            </w:rPr>
            <w:delText>communitiesDegraded</w:delText>
          </w:r>
          <w:r w:rsidRPr="00906645" w:rsidDel="00001052">
            <w:rPr>
              <w:rFonts w:ascii="Arial" w:hAnsi="Arial" w:cs="Arial"/>
              <w:spacing w:val="-9"/>
              <w:w w:val="105"/>
              <w:sz w:val="20"/>
              <w:szCs w:val="20"/>
              <w:rPrChange w:id="3649" w:author="Helene Marsh" w:date="2022-04-30T11:58:00Z">
                <w:rPr>
                  <w:rFonts w:ascii="Arial Narrow" w:hAnsi="Arial Narrow"/>
                  <w:spacing w:val="-9"/>
                  <w:w w:val="105"/>
                  <w:sz w:val="20"/>
                  <w:szCs w:val="20"/>
                </w:rPr>
              </w:rPrChange>
            </w:rPr>
            <w:delText xml:space="preserve"> </w:delText>
          </w:r>
          <w:r w:rsidRPr="00906645" w:rsidDel="00001052">
            <w:rPr>
              <w:rFonts w:ascii="Arial" w:hAnsi="Arial" w:cs="Arial"/>
              <w:w w:val="105"/>
              <w:sz w:val="20"/>
              <w:szCs w:val="20"/>
              <w:rPrChange w:id="3650" w:author="Helene Marsh" w:date="2022-04-30T11:58:00Z">
                <w:rPr>
                  <w:rFonts w:ascii="Arial Narrow" w:hAnsi="Arial Narrow"/>
                  <w:w w:val="105"/>
                  <w:sz w:val="20"/>
                  <w:szCs w:val="20"/>
                </w:rPr>
              </w:rPrChange>
            </w:rPr>
            <w:delText>important</w:delText>
          </w:r>
          <w:r w:rsidRPr="00906645" w:rsidDel="00001052">
            <w:rPr>
              <w:rFonts w:ascii="Arial" w:hAnsi="Arial" w:cs="Arial"/>
              <w:spacing w:val="-7"/>
              <w:w w:val="105"/>
              <w:sz w:val="20"/>
              <w:szCs w:val="20"/>
              <w:rPrChange w:id="3651" w:author="Helene Marsh" w:date="2022-04-30T11:58:00Z">
                <w:rPr>
                  <w:rFonts w:ascii="Arial Narrow" w:hAnsi="Arial Narrow"/>
                  <w:spacing w:val="-7"/>
                  <w:w w:val="105"/>
                  <w:sz w:val="20"/>
                  <w:szCs w:val="20"/>
                </w:rPr>
              </w:rPrChange>
            </w:rPr>
            <w:delText xml:space="preserve"> </w:delText>
          </w:r>
          <w:r w:rsidRPr="00906645" w:rsidDel="00001052">
            <w:rPr>
              <w:rFonts w:ascii="Arial" w:hAnsi="Arial" w:cs="Arial"/>
              <w:w w:val="105"/>
              <w:sz w:val="20"/>
              <w:szCs w:val="20"/>
              <w:rPrChange w:id="3652" w:author="Helene Marsh" w:date="2022-04-30T11:58:00Z">
                <w:rPr>
                  <w:rFonts w:ascii="Arial Narrow" w:hAnsi="Arial Narrow"/>
                  <w:w w:val="105"/>
                  <w:sz w:val="20"/>
                  <w:szCs w:val="20"/>
                </w:rPr>
              </w:rPrChange>
            </w:rPr>
            <w:delText>habitats</w:delText>
          </w:r>
          <w:r w:rsidRPr="00906645" w:rsidDel="00001052">
            <w:rPr>
              <w:rFonts w:ascii="Arial" w:hAnsi="Arial" w:cs="Arial"/>
              <w:spacing w:val="-9"/>
              <w:w w:val="105"/>
              <w:sz w:val="20"/>
              <w:szCs w:val="20"/>
              <w:rPrChange w:id="3653" w:author="Helene Marsh" w:date="2022-04-30T11:58:00Z">
                <w:rPr>
                  <w:rFonts w:ascii="Arial Narrow" w:hAnsi="Arial Narrow"/>
                  <w:spacing w:val="-9"/>
                  <w:w w:val="105"/>
                  <w:sz w:val="20"/>
                  <w:szCs w:val="20"/>
                </w:rPr>
              </w:rPrChange>
            </w:rPr>
            <w:delText xml:space="preserve"> </w:delText>
          </w:r>
          <w:r w:rsidRPr="00906645" w:rsidDel="00001052">
            <w:rPr>
              <w:rFonts w:ascii="Arial" w:hAnsi="Arial" w:cs="Arial"/>
              <w:w w:val="105"/>
              <w:sz w:val="20"/>
              <w:szCs w:val="20"/>
              <w:rPrChange w:id="3654" w:author="Helene Marsh" w:date="2022-04-30T11:58:00Z">
                <w:rPr>
                  <w:rFonts w:ascii="Arial Narrow" w:hAnsi="Arial Narrow"/>
                  <w:w w:val="105"/>
                  <w:sz w:val="20"/>
                  <w:szCs w:val="20"/>
                </w:rPr>
              </w:rPrChange>
            </w:rPr>
            <w:delText>for</w:delText>
          </w:r>
          <w:r w:rsidRPr="00906645" w:rsidDel="00001052">
            <w:rPr>
              <w:rFonts w:ascii="Arial" w:hAnsi="Arial" w:cs="Arial"/>
              <w:spacing w:val="-4"/>
              <w:w w:val="105"/>
              <w:sz w:val="20"/>
              <w:szCs w:val="20"/>
              <w:rPrChange w:id="3655" w:author="Helene Marsh" w:date="2022-04-30T11:58:00Z">
                <w:rPr>
                  <w:rFonts w:ascii="Arial Narrow" w:hAnsi="Arial Narrow"/>
                  <w:spacing w:val="-4"/>
                  <w:w w:val="105"/>
                  <w:sz w:val="20"/>
                  <w:szCs w:val="20"/>
                </w:rPr>
              </w:rPrChange>
            </w:rPr>
            <w:delText xml:space="preserve"> </w:delText>
          </w:r>
          <w:r w:rsidRPr="00906645" w:rsidDel="00001052">
            <w:rPr>
              <w:rFonts w:ascii="Arial" w:hAnsi="Arial" w:cs="Arial"/>
              <w:w w:val="105"/>
              <w:sz w:val="20"/>
              <w:szCs w:val="20"/>
              <w:rPrChange w:id="3656" w:author="Helene Marsh" w:date="2022-04-30T11:58:00Z">
                <w:rPr>
                  <w:rFonts w:ascii="Arial Narrow" w:hAnsi="Arial Narrow"/>
                  <w:w w:val="105"/>
                  <w:sz w:val="20"/>
                  <w:szCs w:val="20"/>
                </w:rPr>
              </w:rPrChange>
            </w:rPr>
            <w:delText>dugong</w:delText>
          </w:r>
          <w:r w:rsidRPr="00906645" w:rsidDel="00001052">
            <w:rPr>
              <w:rFonts w:ascii="Arial" w:hAnsi="Arial" w:cs="Arial"/>
              <w:spacing w:val="-8"/>
              <w:w w:val="105"/>
              <w:sz w:val="20"/>
              <w:szCs w:val="20"/>
              <w:rPrChange w:id="3657" w:author="Helene Marsh" w:date="2022-04-30T11:58:00Z">
                <w:rPr>
                  <w:rFonts w:ascii="Arial Narrow" w:hAnsi="Arial Narrow"/>
                  <w:spacing w:val="-8"/>
                  <w:w w:val="105"/>
                  <w:sz w:val="20"/>
                  <w:szCs w:val="20"/>
                </w:rPr>
              </w:rPrChange>
            </w:rPr>
            <w:delText xml:space="preserve"> </w:delText>
          </w:r>
          <w:r w:rsidRPr="00906645" w:rsidDel="00001052">
            <w:rPr>
              <w:rFonts w:ascii="Arial" w:hAnsi="Arial" w:cs="Arial"/>
              <w:w w:val="105"/>
              <w:sz w:val="20"/>
              <w:szCs w:val="20"/>
              <w:rPrChange w:id="3658" w:author="Helene Marsh" w:date="2022-04-30T11:58:00Z">
                <w:rPr>
                  <w:rFonts w:ascii="Arial Narrow" w:hAnsi="Arial Narrow"/>
                  <w:w w:val="105"/>
                  <w:sz w:val="20"/>
                  <w:szCs w:val="20"/>
                </w:rPr>
              </w:rPrChange>
            </w:rPr>
            <w:delText>are</w:delText>
          </w:r>
          <w:r w:rsidRPr="00906645" w:rsidDel="00001052">
            <w:rPr>
              <w:rFonts w:ascii="Arial" w:hAnsi="Arial" w:cs="Arial"/>
              <w:spacing w:val="-44"/>
              <w:w w:val="105"/>
              <w:sz w:val="20"/>
              <w:szCs w:val="20"/>
              <w:rPrChange w:id="3659" w:author="Helene Marsh" w:date="2022-04-30T11:58:00Z">
                <w:rPr>
                  <w:rFonts w:ascii="Arial Narrow" w:hAnsi="Arial Narrow"/>
                  <w:spacing w:val="-44"/>
                  <w:w w:val="105"/>
                  <w:sz w:val="20"/>
                  <w:szCs w:val="20"/>
                </w:rPr>
              </w:rPrChange>
            </w:rPr>
            <w:delText xml:space="preserve"> </w:delText>
          </w:r>
          <w:r w:rsidRPr="00906645" w:rsidDel="00001052">
            <w:rPr>
              <w:rFonts w:ascii="Arial" w:hAnsi="Arial" w:cs="Arial"/>
              <w:w w:val="105"/>
              <w:sz w:val="20"/>
              <w:szCs w:val="20"/>
              <w:rPrChange w:id="3660" w:author="Helene Marsh" w:date="2022-04-30T11:58:00Z">
                <w:rPr>
                  <w:rFonts w:ascii="Arial Narrow" w:hAnsi="Arial Narrow"/>
                  <w:w w:val="105"/>
                  <w:sz w:val="20"/>
                  <w:szCs w:val="20"/>
                </w:rPr>
              </w:rPrChange>
            </w:rPr>
            <w:delText>identified and where appropriate remedial</w:delText>
          </w:r>
          <w:r w:rsidRPr="00906645" w:rsidDel="00001052">
            <w:rPr>
              <w:rFonts w:ascii="Arial" w:hAnsi="Arial" w:cs="Arial"/>
              <w:spacing w:val="1"/>
              <w:w w:val="105"/>
              <w:sz w:val="20"/>
              <w:szCs w:val="20"/>
              <w:rPrChange w:id="3661" w:author="Helene Marsh" w:date="2022-04-30T11:58:00Z">
                <w:rPr>
                  <w:rFonts w:ascii="Arial Narrow" w:hAnsi="Arial Narrow"/>
                  <w:spacing w:val="1"/>
                  <w:w w:val="105"/>
                  <w:sz w:val="20"/>
                  <w:szCs w:val="20"/>
                </w:rPr>
              </w:rPrChange>
            </w:rPr>
            <w:delText xml:space="preserve"> </w:delText>
          </w:r>
          <w:r w:rsidRPr="00906645" w:rsidDel="00001052">
            <w:rPr>
              <w:rFonts w:ascii="Arial" w:hAnsi="Arial" w:cs="Arial"/>
              <w:w w:val="105"/>
              <w:sz w:val="20"/>
              <w:szCs w:val="20"/>
              <w:rPrChange w:id="3662" w:author="Helene Marsh" w:date="2022-04-30T11:58:00Z">
                <w:rPr>
                  <w:rFonts w:ascii="Arial Narrow" w:hAnsi="Arial Narrow"/>
                  <w:w w:val="105"/>
                  <w:sz w:val="20"/>
                  <w:szCs w:val="20"/>
                </w:rPr>
              </w:rPrChange>
            </w:rPr>
            <w:delText>steps</w:delText>
          </w:r>
          <w:r w:rsidRPr="00906645" w:rsidDel="00001052">
            <w:rPr>
              <w:rFonts w:ascii="Arial" w:hAnsi="Arial" w:cs="Arial"/>
              <w:spacing w:val="-4"/>
              <w:w w:val="105"/>
              <w:sz w:val="20"/>
              <w:szCs w:val="20"/>
              <w:rPrChange w:id="3663" w:author="Helene Marsh" w:date="2022-04-30T11:58:00Z">
                <w:rPr>
                  <w:rFonts w:ascii="Arial Narrow" w:hAnsi="Arial Narrow"/>
                  <w:spacing w:val="-4"/>
                  <w:w w:val="105"/>
                  <w:sz w:val="20"/>
                  <w:szCs w:val="20"/>
                </w:rPr>
              </w:rPrChange>
            </w:rPr>
            <w:delText xml:space="preserve"> </w:delText>
          </w:r>
          <w:r w:rsidRPr="00906645" w:rsidDel="00001052">
            <w:rPr>
              <w:rFonts w:ascii="Arial" w:hAnsi="Arial" w:cs="Arial"/>
              <w:w w:val="105"/>
              <w:sz w:val="20"/>
              <w:szCs w:val="20"/>
              <w:rPrChange w:id="3664" w:author="Helene Marsh" w:date="2022-04-30T11:58:00Z">
                <w:rPr>
                  <w:rFonts w:ascii="Arial Narrow" w:hAnsi="Arial Narrow"/>
                  <w:w w:val="105"/>
                  <w:sz w:val="20"/>
                  <w:szCs w:val="20"/>
                </w:rPr>
              </w:rPrChange>
            </w:rPr>
            <w:delText>are</w:delText>
          </w:r>
          <w:r w:rsidRPr="00906645" w:rsidDel="00001052">
            <w:rPr>
              <w:rFonts w:ascii="Arial" w:hAnsi="Arial" w:cs="Arial"/>
              <w:spacing w:val="1"/>
              <w:w w:val="105"/>
              <w:sz w:val="20"/>
              <w:szCs w:val="20"/>
              <w:rPrChange w:id="3665" w:author="Helene Marsh" w:date="2022-04-30T11:58:00Z">
                <w:rPr>
                  <w:rFonts w:ascii="Arial Narrow" w:hAnsi="Arial Narrow"/>
                  <w:spacing w:val="1"/>
                  <w:w w:val="105"/>
                  <w:sz w:val="20"/>
                  <w:szCs w:val="20"/>
                </w:rPr>
              </w:rPrChange>
            </w:rPr>
            <w:delText xml:space="preserve"> </w:delText>
          </w:r>
          <w:r w:rsidRPr="00906645" w:rsidDel="00001052">
            <w:rPr>
              <w:rFonts w:ascii="Arial" w:hAnsi="Arial" w:cs="Arial"/>
              <w:w w:val="105"/>
              <w:sz w:val="20"/>
              <w:szCs w:val="20"/>
              <w:rPrChange w:id="3666" w:author="Helene Marsh" w:date="2022-04-30T11:58:00Z">
                <w:rPr>
                  <w:rFonts w:ascii="Arial Narrow" w:hAnsi="Arial Narrow"/>
                  <w:w w:val="105"/>
                  <w:sz w:val="20"/>
                  <w:szCs w:val="20"/>
                </w:rPr>
              </w:rPrChange>
            </w:rPr>
            <w:delText>taken</w:delText>
          </w:r>
        </w:del>
      </w:ins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8"/>
        <w:gridCol w:w="1418"/>
        <w:gridCol w:w="992"/>
        <w:gridCol w:w="1417"/>
        <w:gridCol w:w="1276"/>
        <w:gridCol w:w="6811"/>
        <w:tblGridChange w:id="3667">
          <w:tblGrid>
            <w:gridCol w:w="1708"/>
            <w:gridCol w:w="1418"/>
            <w:gridCol w:w="992"/>
            <w:gridCol w:w="1417"/>
            <w:gridCol w:w="1276"/>
            <w:gridCol w:w="6811"/>
          </w:tblGrid>
        </w:tblGridChange>
      </w:tblGrid>
      <w:tr w:rsidR="00A1467A" w:rsidRPr="00906645" w14:paraId="3D97CA24" w14:textId="2F6D04C1" w:rsidTr="00755E23">
        <w:trPr>
          <w:trHeight w:val="533"/>
        </w:trPr>
        <w:tc>
          <w:tcPr>
            <w:tcW w:w="13622" w:type="dxa"/>
            <w:gridSpan w:val="6"/>
            <w:shd w:val="clear" w:color="auto" w:fill="E6E6E6"/>
          </w:tcPr>
          <w:p w14:paraId="15B9B63A" w14:textId="47CE18B0" w:rsidR="00A1467A" w:rsidRPr="00906645" w:rsidRDefault="009C6736" w:rsidP="00A975D7">
            <w:pPr>
              <w:pStyle w:val="TableParagraph"/>
              <w:ind w:left="0"/>
              <w:rPr>
                <w:rFonts w:ascii="Arial" w:hAnsi="Arial" w:cs="Arial"/>
                <w:b/>
                <w:i/>
                <w:sz w:val="20"/>
                <w:szCs w:val="20"/>
                <w:rPrChange w:id="3668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i/>
                <w:sz w:val="20"/>
                <w:szCs w:val="20"/>
                <w:rPrChange w:id="3669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  <w:lastRenderedPageBreak/>
              <w:br w:type="page"/>
            </w:r>
            <w:r w:rsidR="00755E23" w:rsidRPr="00906645">
              <w:rPr>
                <w:rFonts w:ascii="Arial" w:hAnsi="Arial" w:cs="Arial"/>
                <w:b/>
                <w:i/>
                <w:sz w:val="20"/>
                <w:szCs w:val="20"/>
                <w:rPrChange w:id="3670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  <w:t>Obje</w:t>
            </w:r>
            <w:r w:rsidR="00A1467A" w:rsidRPr="00906645">
              <w:rPr>
                <w:rFonts w:ascii="Arial" w:hAnsi="Arial" w:cs="Arial"/>
                <w:b/>
                <w:i/>
                <w:sz w:val="20"/>
                <w:szCs w:val="20"/>
                <w:rPrChange w:id="3671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  <w:t>ctive</w:t>
            </w:r>
            <w:r w:rsidR="00A1467A" w:rsidRPr="00906645">
              <w:rPr>
                <w:rFonts w:ascii="Arial" w:hAnsi="Arial" w:cs="Arial"/>
                <w:b/>
                <w:i/>
                <w:spacing w:val="11"/>
                <w:sz w:val="20"/>
                <w:szCs w:val="20"/>
                <w:rPrChange w:id="3672" w:author="Helene Marsh" w:date="2022-04-30T11:58:00Z">
                  <w:rPr>
                    <w:rFonts w:ascii="Arial Narrow" w:hAnsi="Arial Narrow"/>
                    <w:b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="00A1467A" w:rsidRPr="00906645">
              <w:rPr>
                <w:rFonts w:ascii="Arial" w:hAnsi="Arial" w:cs="Arial"/>
                <w:b/>
                <w:i/>
                <w:sz w:val="20"/>
                <w:szCs w:val="20"/>
                <w:rPrChange w:id="3673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  <w:t>4</w:t>
            </w:r>
            <w:r w:rsidR="00A1467A" w:rsidRPr="00906645">
              <w:rPr>
                <w:rFonts w:ascii="Arial" w:hAnsi="Arial" w:cs="Arial"/>
                <w:b/>
                <w:i/>
                <w:spacing w:val="14"/>
                <w:sz w:val="20"/>
                <w:szCs w:val="20"/>
                <w:rPrChange w:id="3674" w:author="Helene Marsh" w:date="2022-04-30T11:58:00Z">
                  <w:rPr>
                    <w:rFonts w:ascii="Arial Narrow" w:hAnsi="Arial Narrow"/>
                    <w:b/>
                    <w:i/>
                    <w:spacing w:val="14"/>
                    <w:sz w:val="20"/>
                    <w:szCs w:val="20"/>
                  </w:rPr>
                </w:rPrChange>
              </w:rPr>
              <w:t xml:space="preserve"> </w:t>
            </w:r>
            <w:r w:rsidR="00A1467A" w:rsidRPr="00906645">
              <w:rPr>
                <w:rFonts w:ascii="Arial" w:hAnsi="Arial" w:cs="Arial"/>
                <w:b/>
                <w:i/>
                <w:sz w:val="20"/>
                <w:szCs w:val="20"/>
                <w:rPrChange w:id="3675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  <w:t>–</w:t>
            </w:r>
            <w:r w:rsidR="00A1467A" w:rsidRPr="00906645">
              <w:rPr>
                <w:rFonts w:ascii="Arial" w:hAnsi="Arial" w:cs="Arial"/>
                <w:b/>
                <w:i/>
                <w:spacing w:val="11"/>
                <w:sz w:val="20"/>
                <w:szCs w:val="20"/>
                <w:rPrChange w:id="3676" w:author="Helene Marsh" w:date="2022-04-30T11:58:00Z">
                  <w:rPr>
                    <w:rFonts w:ascii="Arial Narrow" w:hAnsi="Arial Narrow"/>
                    <w:b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="00A1467A" w:rsidRPr="00906645">
              <w:rPr>
                <w:rFonts w:ascii="Arial" w:hAnsi="Arial" w:cs="Arial"/>
                <w:b/>
                <w:i/>
                <w:sz w:val="20"/>
                <w:szCs w:val="20"/>
                <w:rPrChange w:id="3677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  <w:t>Improve</w:t>
            </w:r>
            <w:r w:rsidR="00A1467A" w:rsidRPr="00906645">
              <w:rPr>
                <w:rFonts w:ascii="Arial" w:hAnsi="Arial" w:cs="Arial"/>
                <w:b/>
                <w:i/>
                <w:spacing w:val="15"/>
                <w:sz w:val="20"/>
                <w:szCs w:val="20"/>
                <w:rPrChange w:id="3678" w:author="Helene Marsh" w:date="2022-04-30T11:58:00Z">
                  <w:rPr>
                    <w:rFonts w:ascii="Arial Narrow" w:hAnsi="Arial Narrow"/>
                    <w:b/>
                    <w:i/>
                    <w:spacing w:val="15"/>
                    <w:sz w:val="20"/>
                    <w:szCs w:val="20"/>
                  </w:rPr>
                </w:rPrChange>
              </w:rPr>
              <w:t xml:space="preserve"> </w:t>
            </w:r>
            <w:r w:rsidR="00A1467A" w:rsidRPr="00906645">
              <w:rPr>
                <w:rFonts w:ascii="Arial" w:hAnsi="Arial" w:cs="Arial"/>
                <w:b/>
                <w:i/>
                <w:sz w:val="20"/>
                <w:szCs w:val="20"/>
                <w:rPrChange w:id="3679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  <w:t>our</w:t>
            </w:r>
            <w:r w:rsidR="00A1467A" w:rsidRPr="00906645">
              <w:rPr>
                <w:rFonts w:ascii="Arial" w:hAnsi="Arial" w:cs="Arial"/>
                <w:b/>
                <w:i/>
                <w:spacing w:val="16"/>
                <w:sz w:val="20"/>
                <w:szCs w:val="20"/>
                <w:rPrChange w:id="3680" w:author="Helene Marsh" w:date="2022-04-30T11:58:00Z">
                  <w:rPr>
                    <w:rFonts w:ascii="Arial Narrow" w:hAnsi="Arial Narrow"/>
                    <w:b/>
                    <w:i/>
                    <w:spacing w:val="16"/>
                    <w:sz w:val="20"/>
                    <w:szCs w:val="20"/>
                  </w:rPr>
                </w:rPrChange>
              </w:rPr>
              <w:t xml:space="preserve"> </w:t>
            </w:r>
            <w:r w:rsidR="00A1467A" w:rsidRPr="00906645">
              <w:rPr>
                <w:rFonts w:ascii="Arial" w:hAnsi="Arial" w:cs="Arial"/>
                <w:b/>
                <w:i/>
                <w:sz w:val="20"/>
                <w:szCs w:val="20"/>
                <w:rPrChange w:id="3681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  <w:t>understanding</w:t>
            </w:r>
            <w:r w:rsidR="00A1467A" w:rsidRPr="00906645">
              <w:rPr>
                <w:rFonts w:ascii="Arial" w:hAnsi="Arial" w:cs="Arial"/>
                <w:b/>
                <w:i/>
                <w:spacing w:val="16"/>
                <w:sz w:val="20"/>
                <w:szCs w:val="20"/>
                <w:rPrChange w:id="3682" w:author="Helene Marsh" w:date="2022-04-30T11:58:00Z">
                  <w:rPr>
                    <w:rFonts w:ascii="Arial Narrow" w:hAnsi="Arial Narrow"/>
                    <w:b/>
                    <w:i/>
                    <w:spacing w:val="16"/>
                    <w:sz w:val="20"/>
                    <w:szCs w:val="20"/>
                  </w:rPr>
                </w:rPrChange>
              </w:rPr>
              <w:t xml:space="preserve"> </w:t>
            </w:r>
            <w:r w:rsidR="00A1467A" w:rsidRPr="00906645">
              <w:rPr>
                <w:rFonts w:ascii="Arial" w:hAnsi="Arial" w:cs="Arial"/>
                <w:b/>
                <w:i/>
                <w:sz w:val="20"/>
                <w:szCs w:val="20"/>
                <w:rPrChange w:id="3683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  <w:t>of</w:t>
            </w:r>
            <w:r w:rsidR="00A1467A" w:rsidRPr="00906645">
              <w:rPr>
                <w:rFonts w:ascii="Arial" w:hAnsi="Arial" w:cs="Arial"/>
                <w:b/>
                <w:i/>
                <w:spacing w:val="13"/>
                <w:sz w:val="20"/>
                <w:szCs w:val="20"/>
                <w:rPrChange w:id="3684" w:author="Helene Marsh" w:date="2022-04-30T11:58:00Z">
                  <w:rPr>
                    <w:rFonts w:ascii="Arial Narrow" w:hAnsi="Arial Narrow"/>
                    <w:b/>
                    <w:i/>
                    <w:spacing w:val="13"/>
                    <w:sz w:val="20"/>
                    <w:szCs w:val="20"/>
                  </w:rPr>
                </w:rPrChange>
              </w:rPr>
              <w:t xml:space="preserve"> </w:t>
            </w:r>
            <w:r w:rsidR="00A1467A" w:rsidRPr="00906645">
              <w:rPr>
                <w:rFonts w:ascii="Arial" w:hAnsi="Arial" w:cs="Arial"/>
                <w:b/>
                <w:i/>
                <w:sz w:val="20"/>
                <w:szCs w:val="20"/>
                <w:rPrChange w:id="3685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  <w:t>dugong</w:t>
            </w:r>
            <w:r w:rsidR="00A1467A" w:rsidRPr="00906645">
              <w:rPr>
                <w:rFonts w:ascii="Arial" w:hAnsi="Arial" w:cs="Arial"/>
                <w:b/>
                <w:i/>
                <w:spacing w:val="17"/>
                <w:sz w:val="20"/>
                <w:szCs w:val="20"/>
                <w:rPrChange w:id="3686" w:author="Helene Marsh" w:date="2022-04-30T11:58:00Z">
                  <w:rPr>
                    <w:rFonts w:ascii="Arial Narrow" w:hAnsi="Arial Narrow"/>
                    <w:b/>
                    <w:i/>
                    <w:spacing w:val="17"/>
                    <w:sz w:val="20"/>
                    <w:szCs w:val="20"/>
                  </w:rPr>
                </w:rPrChange>
              </w:rPr>
              <w:t xml:space="preserve"> </w:t>
            </w:r>
            <w:r w:rsidR="00A1467A" w:rsidRPr="00906645">
              <w:rPr>
                <w:rFonts w:ascii="Arial" w:hAnsi="Arial" w:cs="Arial"/>
                <w:b/>
                <w:i/>
                <w:sz w:val="20"/>
                <w:szCs w:val="20"/>
                <w:rPrChange w:id="3687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  <w:t>habitats</w:t>
            </w:r>
            <w:r w:rsidR="00A1467A" w:rsidRPr="00906645">
              <w:rPr>
                <w:rFonts w:ascii="Arial" w:hAnsi="Arial" w:cs="Arial"/>
                <w:b/>
                <w:i/>
                <w:spacing w:val="13"/>
                <w:sz w:val="20"/>
                <w:szCs w:val="20"/>
                <w:rPrChange w:id="3688" w:author="Helene Marsh" w:date="2022-04-30T11:58:00Z">
                  <w:rPr>
                    <w:rFonts w:ascii="Arial Narrow" w:hAnsi="Arial Narrow"/>
                    <w:b/>
                    <w:i/>
                    <w:spacing w:val="13"/>
                    <w:sz w:val="20"/>
                    <w:szCs w:val="20"/>
                  </w:rPr>
                </w:rPrChange>
              </w:rPr>
              <w:t xml:space="preserve"> </w:t>
            </w:r>
            <w:r w:rsidR="00A1467A" w:rsidRPr="00906645">
              <w:rPr>
                <w:rFonts w:ascii="Arial" w:hAnsi="Arial" w:cs="Arial"/>
                <w:b/>
                <w:i/>
                <w:sz w:val="20"/>
                <w:szCs w:val="20"/>
                <w:rPrChange w:id="3689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  <w:t>through</w:t>
            </w:r>
            <w:r w:rsidR="00A1467A" w:rsidRPr="00906645">
              <w:rPr>
                <w:rFonts w:ascii="Arial" w:hAnsi="Arial" w:cs="Arial"/>
                <w:b/>
                <w:i/>
                <w:spacing w:val="13"/>
                <w:sz w:val="20"/>
                <w:szCs w:val="20"/>
                <w:rPrChange w:id="3690" w:author="Helene Marsh" w:date="2022-04-30T11:58:00Z">
                  <w:rPr>
                    <w:rFonts w:ascii="Arial Narrow" w:hAnsi="Arial Narrow"/>
                    <w:b/>
                    <w:i/>
                    <w:spacing w:val="13"/>
                    <w:sz w:val="20"/>
                    <w:szCs w:val="20"/>
                  </w:rPr>
                </w:rPrChange>
              </w:rPr>
              <w:t xml:space="preserve"> </w:t>
            </w:r>
            <w:r w:rsidR="00A1467A" w:rsidRPr="00906645">
              <w:rPr>
                <w:rFonts w:ascii="Arial" w:hAnsi="Arial" w:cs="Arial"/>
                <w:b/>
                <w:i/>
                <w:sz w:val="20"/>
                <w:szCs w:val="20"/>
                <w:rPrChange w:id="3691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  <w:t>research</w:t>
            </w:r>
            <w:r w:rsidR="00A1467A" w:rsidRPr="00906645">
              <w:rPr>
                <w:rFonts w:ascii="Arial" w:hAnsi="Arial" w:cs="Arial"/>
                <w:b/>
                <w:i/>
                <w:spacing w:val="10"/>
                <w:sz w:val="20"/>
                <w:szCs w:val="20"/>
                <w:rPrChange w:id="3692" w:author="Helene Marsh" w:date="2022-04-30T11:58:00Z">
                  <w:rPr>
                    <w:rFonts w:ascii="Arial Narrow" w:hAnsi="Arial Narrow"/>
                    <w:b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="00A1467A" w:rsidRPr="00906645">
              <w:rPr>
                <w:rFonts w:ascii="Arial" w:hAnsi="Arial" w:cs="Arial"/>
                <w:b/>
                <w:i/>
                <w:sz w:val="20"/>
                <w:szCs w:val="20"/>
                <w:rPrChange w:id="3693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  <w:t>and</w:t>
            </w:r>
            <w:r w:rsidR="00A1467A" w:rsidRPr="00906645">
              <w:rPr>
                <w:rFonts w:ascii="Arial" w:hAnsi="Arial" w:cs="Arial"/>
                <w:b/>
                <w:i/>
                <w:spacing w:val="15"/>
                <w:sz w:val="20"/>
                <w:szCs w:val="20"/>
                <w:rPrChange w:id="3694" w:author="Helene Marsh" w:date="2022-04-30T11:58:00Z">
                  <w:rPr>
                    <w:rFonts w:ascii="Arial Narrow" w:hAnsi="Arial Narrow"/>
                    <w:b/>
                    <w:i/>
                    <w:spacing w:val="15"/>
                    <w:sz w:val="20"/>
                    <w:szCs w:val="20"/>
                  </w:rPr>
                </w:rPrChange>
              </w:rPr>
              <w:t xml:space="preserve"> </w:t>
            </w:r>
            <w:r w:rsidR="00A1467A" w:rsidRPr="00906645">
              <w:rPr>
                <w:rFonts w:ascii="Arial" w:hAnsi="Arial" w:cs="Arial"/>
                <w:b/>
                <w:i/>
                <w:sz w:val="20"/>
                <w:szCs w:val="20"/>
                <w:rPrChange w:id="3695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  <w:t>monitoring</w:t>
            </w:r>
          </w:p>
          <w:p w14:paraId="045C310A" w14:textId="43C272C5" w:rsidR="00A1467A" w:rsidRPr="00906645" w:rsidRDefault="00A1467A" w:rsidP="00A975D7">
            <w:pPr>
              <w:pStyle w:val="TableParagraph"/>
              <w:ind w:left="0"/>
              <w:rPr>
                <w:rFonts w:ascii="Arial" w:hAnsi="Arial" w:cs="Arial"/>
                <w:b/>
                <w:i/>
                <w:sz w:val="20"/>
                <w:szCs w:val="20"/>
                <w:rPrChange w:id="3696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</w:pPr>
          </w:p>
        </w:tc>
      </w:tr>
      <w:tr w:rsidR="006E4665" w:rsidRPr="00906645" w14:paraId="3CA5DB63" w14:textId="77777777" w:rsidTr="00C06350">
        <w:tblPrEx>
          <w:tblW w:w="0" w:type="auto"/>
          <w:tblInd w:w="13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left w:w="0" w:type="dxa"/>
            <w:right w:w="0" w:type="dxa"/>
          </w:tblCellMar>
          <w:tblLook w:val="01E0" w:firstRow="1" w:lastRow="1" w:firstColumn="1" w:lastColumn="1" w:noHBand="0" w:noVBand="0"/>
          <w:tblPrExChange w:id="3697" w:author="Helene Marsh [2]" w:date="2022-04-25T13:37:00Z">
            <w:tblPrEx>
              <w:tblW w:w="0" w:type="auto"/>
              <w:tblInd w:w="13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580"/>
          <w:trPrChange w:id="3698" w:author="Helene Marsh [2]" w:date="2022-04-25T13:37:00Z">
            <w:trPr>
              <w:trHeight w:val="1079"/>
            </w:trPr>
          </w:trPrChange>
        </w:trPr>
        <w:tc>
          <w:tcPr>
            <w:tcW w:w="1708" w:type="dxa"/>
            <w:tcPrChange w:id="3699" w:author="Helene Marsh [2]" w:date="2022-04-25T13:37:00Z">
              <w:tcPr>
                <w:tcW w:w="1708" w:type="dxa"/>
              </w:tcPr>
            </w:tcPrChange>
          </w:tcPr>
          <w:p w14:paraId="1D1CAF01" w14:textId="64CE8435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b/>
                <w:w w:val="105"/>
                <w:sz w:val="20"/>
                <w:szCs w:val="20"/>
                <w:rPrChange w:id="3700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w w:val="105"/>
                <w:sz w:val="20"/>
                <w:szCs w:val="20"/>
                <w:rPrChange w:id="3701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  <w:t>Action</w:t>
            </w:r>
          </w:p>
        </w:tc>
        <w:tc>
          <w:tcPr>
            <w:tcW w:w="1418" w:type="dxa"/>
            <w:tcPrChange w:id="3702" w:author="Helene Marsh [2]" w:date="2022-04-25T13:37:00Z">
              <w:tcPr>
                <w:tcW w:w="1418" w:type="dxa"/>
              </w:tcPr>
            </w:tcPrChange>
          </w:tcPr>
          <w:p w14:paraId="70727959" w14:textId="61B2E36E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b/>
                <w:w w:val="105"/>
                <w:sz w:val="20"/>
                <w:szCs w:val="20"/>
                <w:rPrChange w:id="3703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w w:val="105"/>
                <w:sz w:val="20"/>
                <w:szCs w:val="20"/>
                <w:rPrChange w:id="3704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  <w:t>Priority Level</w:t>
            </w:r>
          </w:p>
        </w:tc>
        <w:tc>
          <w:tcPr>
            <w:tcW w:w="992" w:type="dxa"/>
            <w:tcPrChange w:id="3705" w:author="Helene Marsh [2]" w:date="2022-04-25T13:37:00Z">
              <w:tcPr>
                <w:tcW w:w="992" w:type="dxa"/>
              </w:tcPr>
            </w:tcPrChange>
          </w:tcPr>
          <w:p w14:paraId="72A6502D" w14:textId="04CDBDC6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b/>
                <w:w w:val="105"/>
                <w:sz w:val="20"/>
                <w:szCs w:val="20"/>
                <w:rPrChange w:id="3706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w w:val="105"/>
                <w:sz w:val="20"/>
                <w:szCs w:val="20"/>
                <w:rPrChange w:id="3707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  <w:t>Time-scale</w:t>
            </w:r>
          </w:p>
        </w:tc>
        <w:tc>
          <w:tcPr>
            <w:tcW w:w="1417" w:type="dxa"/>
            <w:tcPrChange w:id="3708" w:author="Helene Marsh [2]" w:date="2022-04-25T13:37:00Z">
              <w:tcPr>
                <w:tcW w:w="1417" w:type="dxa"/>
              </w:tcPr>
            </w:tcPrChange>
          </w:tcPr>
          <w:p w14:paraId="715ED07F" w14:textId="63F60DCC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b/>
                <w:w w:val="105"/>
                <w:sz w:val="20"/>
                <w:szCs w:val="20"/>
                <w:rPrChange w:id="3709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w w:val="105"/>
                <w:sz w:val="20"/>
                <w:szCs w:val="20"/>
                <w:rPrChange w:id="3710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  <w:t xml:space="preserve">Organizations </w:t>
            </w:r>
          </w:p>
        </w:tc>
        <w:tc>
          <w:tcPr>
            <w:tcW w:w="1276" w:type="dxa"/>
            <w:tcPrChange w:id="3711" w:author="Helene Marsh [2]" w:date="2022-04-25T13:37:00Z">
              <w:tcPr>
                <w:tcW w:w="1276" w:type="dxa"/>
              </w:tcPr>
            </w:tcPrChange>
          </w:tcPr>
          <w:p w14:paraId="5D71859B" w14:textId="717C4624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b/>
                <w:w w:val="105"/>
                <w:sz w:val="20"/>
                <w:szCs w:val="20"/>
                <w:rPrChange w:id="3712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w w:val="105"/>
                <w:sz w:val="20"/>
                <w:szCs w:val="20"/>
                <w:rPrChange w:id="3713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  <w:t xml:space="preserve">Target </w:t>
            </w:r>
          </w:p>
        </w:tc>
        <w:tc>
          <w:tcPr>
            <w:tcW w:w="6811" w:type="dxa"/>
            <w:tcPrChange w:id="3714" w:author="Helene Marsh [2]" w:date="2022-04-25T13:37:00Z">
              <w:tcPr>
                <w:tcW w:w="6811" w:type="dxa"/>
              </w:tcPr>
            </w:tcPrChange>
          </w:tcPr>
          <w:p w14:paraId="671F73AF" w14:textId="3E8ED838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b/>
                <w:w w:val="105"/>
                <w:sz w:val="20"/>
                <w:szCs w:val="20"/>
                <w:rPrChange w:id="3715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w w:val="105"/>
                <w:sz w:val="20"/>
                <w:szCs w:val="20"/>
                <w:rPrChange w:id="3716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  <w:t xml:space="preserve">Examples of specific actions that may be applicable depending on national circumstances </w:t>
            </w:r>
          </w:p>
        </w:tc>
      </w:tr>
      <w:tr w:rsidR="00C06350" w:rsidRPr="00906645" w:rsidDel="00477D0D" w14:paraId="738A0E5D" w14:textId="1BDCCE99" w:rsidTr="00755E23">
        <w:trPr>
          <w:trHeight w:val="1079"/>
          <w:ins w:id="3717" w:author="Helene Marsh [2]" w:date="2022-04-25T13:37:00Z"/>
          <w:del w:id="3718" w:author="Mélanie Hamel" w:date="2022-04-28T15:34:00Z"/>
        </w:trPr>
        <w:tc>
          <w:tcPr>
            <w:tcW w:w="1708" w:type="dxa"/>
          </w:tcPr>
          <w:p w14:paraId="7A08C03D" w14:textId="7FF02A5A" w:rsidR="00C06350" w:rsidRPr="00906645" w:rsidDel="00477D0D" w:rsidRDefault="00C06350">
            <w:pPr>
              <w:pStyle w:val="TableParagraph"/>
              <w:ind w:left="0"/>
              <w:rPr>
                <w:ins w:id="3719" w:author="Helene Marsh [2]" w:date="2022-04-25T13:37:00Z"/>
                <w:del w:id="3720" w:author="Mélanie Hamel" w:date="2022-04-28T15:34:00Z"/>
                <w:rFonts w:ascii="Arial" w:hAnsi="Arial" w:cs="Arial"/>
                <w:w w:val="105"/>
                <w:sz w:val="20"/>
                <w:szCs w:val="20"/>
                <w:rPrChange w:id="3721" w:author="Helene Marsh" w:date="2022-04-30T11:58:00Z">
                  <w:rPr>
                    <w:ins w:id="3722" w:author="Helene Marsh [2]" w:date="2022-04-25T13:37:00Z"/>
                    <w:del w:id="3723" w:author="Mélanie Hamel" w:date="2022-04-28T15:34:00Z"/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</w:pPr>
            <w:ins w:id="3724" w:author="Helene Marsh [2]" w:date="2022-04-25T13:37:00Z">
              <w:del w:id="3725" w:author="Mélanie Hamel" w:date="2022-04-28T15:33:00Z">
                <w:r w:rsidRPr="00906645" w:rsidDel="00477D0D">
                  <w:rPr>
                    <w:rFonts w:ascii="Arial" w:hAnsi="Arial" w:cs="Arial"/>
                    <w:w w:val="105"/>
                    <w:sz w:val="20"/>
                    <w:szCs w:val="20"/>
                    <w:rPrChange w:id="3726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 xml:space="preserve">4.1 Conduct </w:delText>
                </w:r>
              </w:del>
            </w:ins>
            <w:ins w:id="3727" w:author="Helene Marsh [2]" w:date="2022-04-25T13:38:00Z">
              <w:del w:id="3728" w:author="Mélanie Hamel" w:date="2022-04-28T15:33:00Z">
                <w:r w:rsidRPr="00906645" w:rsidDel="00477D0D">
                  <w:rPr>
                    <w:rFonts w:ascii="Arial" w:hAnsi="Arial" w:cs="Arial"/>
                    <w:w w:val="105"/>
                    <w:sz w:val="20"/>
                    <w:szCs w:val="20"/>
                    <w:rPrChange w:id="3729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>research</w:delText>
                </w:r>
              </w:del>
            </w:ins>
            <w:ins w:id="3730" w:author="Helene Marsh [2]" w:date="2022-04-25T13:37:00Z">
              <w:del w:id="3731" w:author="Mélanie Hamel" w:date="2022-04-28T15:33:00Z">
                <w:r w:rsidRPr="00906645" w:rsidDel="00477D0D">
                  <w:rPr>
                    <w:rFonts w:ascii="Arial" w:hAnsi="Arial" w:cs="Arial"/>
                    <w:w w:val="105"/>
                    <w:sz w:val="20"/>
                    <w:szCs w:val="20"/>
                    <w:rPrChange w:id="3732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</w:del>
            </w:ins>
            <w:ins w:id="3733" w:author="Helene Marsh [2]" w:date="2022-04-25T13:38:00Z">
              <w:del w:id="3734" w:author="Mélanie Hamel" w:date="2022-04-28T15:33:00Z">
                <w:r w:rsidRPr="00906645" w:rsidDel="00477D0D">
                  <w:rPr>
                    <w:rFonts w:ascii="Arial" w:hAnsi="Arial" w:cs="Arial"/>
                    <w:w w:val="105"/>
                    <w:sz w:val="20"/>
                    <w:szCs w:val="20"/>
                    <w:rPrChange w:id="3735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 xml:space="preserve">to understand and quantify the </w:delText>
                </w:r>
              </w:del>
              <w:del w:id="3736" w:author="Mélanie Hamel" w:date="2022-04-28T13:29:00Z">
                <w:r w:rsidRPr="00906645" w:rsidDel="008C6D73">
                  <w:rPr>
                    <w:rFonts w:ascii="Arial" w:hAnsi="Arial" w:cs="Arial"/>
                    <w:w w:val="105"/>
                    <w:sz w:val="20"/>
                    <w:szCs w:val="20"/>
                    <w:rPrChange w:id="3737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>monetary</w:delText>
                </w:r>
              </w:del>
              <w:del w:id="3738" w:author="Mélanie Hamel" w:date="2022-04-28T15:33:00Z">
                <w:r w:rsidRPr="00906645" w:rsidDel="00477D0D">
                  <w:rPr>
                    <w:rFonts w:ascii="Arial" w:hAnsi="Arial" w:cs="Arial"/>
                    <w:w w:val="105"/>
                    <w:sz w:val="20"/>
                    <w:szCs w:val="20"/>
                    <w:rPrChange w:id="3739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 xml:space="preserve"> values of the ecosystem services </w:delText>
                </w:r>
              </w:del>
            </w:ins>
            <w:ins w:id="3740" w:author="Helene Marsh [2]" w:date="2022-04-25T13:39:00Z">
              <w:del w:id="3741" w:author="Mélanie Hamel" w:date="2022-04-28T15:33:00Z">
                <w:r w:rsidRPr="00906645" w:rsidDel="00477D0D">
                  <w:rPr>
                    <w:rFonts w:ascii="Arial" w:hAnsi="Arial" w:cs="Arial"/>
                    <w:w w:val="105"/>
                    <w:sz w:val="20"/>
                    <w:szCs w:val="20"/>
                    <w:rPrChange w:id="3742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>provided</w:delText>
                </w:r>
              </w:del>
            </w:ins>
            <w:ins w:id="3743" w:author="Helene Marsh [2]" w:date="2022-04-25T13:38:00Z">
              <w:del w:id="3744" w:author="Mélanie Hamel" w:date="2022-04-28T15:33:00Z">
                <w:r w:rsidRPr="00906645" w:rsidDel="00477D0D">
                  <w:rPr>
                    <w:rFonts w:ascii="Arial" w:hAnsi="Arial" w:cs="Arial"/>
                    <w:w w:val="105"/>
                    <w:sz w:val="20"/>
                    <w:szCs w:val="20"/>
                    <w:rPrChange w:id="3745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</w:del>
            </w:ins>
            <w:ins w:id="3746" w:author="Helene Marsh [2]" w:date="2022-04-25T13:39:00Z">
              <w:del w:id="3747" w:author="Mélanie Hamel" w:date="2022-04-28T15:33:00Z">
                <w:r w:rsidRPr="00906645" w:rsidDel="00477D0D">
                  <w:rPr>
                    <w:rFonts w:ascii="Arial" w:hAnsi="Arial" w:cs="Arial"/>
                    <w:w w:val="105"/>
                    <w:sz w:val="20"/>
                    <w:szCs w:val="20"/>
                    <w:rPrChange w:id="3748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 xml:space="preserve">by </w:delText>
                </w:r>
                <w:r w:rsidR="00001052" w:rsidRPr="00906645" w:rsidDel="00477D0D">
                  <w:rPr>
                    <w:rFonts w:ascii="Arial" w:hAnsi="Arial" w:cs="Arial"/>
                    <w:w w:val="105"/>
                    <w:sz w:val="20"/>
                    <w:szCs w:val="20"/>
                    <w:rPrChange w:id="3749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>sea</w:delText>
                </w:r>
                <w:r w:rsidRPr="00906645" w:rsidDel="00477D0D">
                  <w:rPr>
                    <w:rFonts w:ascii="Arial" w:hAnsi="Arial" w:cs="Arial"/>
                    <w:w w:val="105"/>
                    <w:sz w:val="20"/>
                    <w:szCs w:val="20"/>
                    <w:rPrChange w:id="3750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>grass habitats of importance to dugongs</w:delText>
                </w:r>
              </w:del>
            </w:ins>
            <w:ins w:id="3751" w:author="Helene Marsh [2]" w:date="2022-04-25T13:40:00Z">
              <w:del w:id="3752" w:author="Mélanie Hamel" w:date="2022-04-28T15:33:00Z">
                <w:r w:rsidRPr="00906645" w:rsidDel="00477D0D">
                  <w:rPr>
                    <w:rFonts w:ascii="Arial" w:hAnsi="Arial" w:cs="Arial"/>
                    <w:w w:val="105"/>
                    <w:sz w:val="20"/>
                    <w:szCs w:val="20"/>
                    <w:rPrChange w:id="3753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 xml:space="preserve">, </w:delText>
                </w:r>
              </w:del>
            </w:ins>
          </w:p>
        </w:tc>
        <w:tc>
          <w:tcPr>
            <w:tcW w:w="1418" w:type="dxa"/>
          </w:tcPr>
          <w:p w14:paraId="3CC3DE4B" w14:textId="3B95C27F" w:rsidR="00C06350" w:rsidRPr="00906645" w:rsidDel="00477D0D" w:rsidRDefault="00C06350" w:rsidP="00A975D7">
            <w:pPr>
              <w:pStyle w:val="TableParagraph"/>
              <w:ind w:left="0"/>
              <w:rPr>
                <w:ins w:id="3754" w:author="Helene Marsh [2]" w:date="2022-04-25T13:37:00Z"/>
                <w:del w:id="3755" w:author="Mélanie Hamel" w:date="2022-04-28T15:34:00Z"/>
                <w:rFonts w:ascii="Arial" w:hAnsi="Arial" w:cs="Arial"/>
                <w:w w:val="105"/>
                <w:sz w:val="20"/>
                <w:szCs w:val="20"/>
                <w:rPrChange w:id="3756" w:author="Helene Marsh" w:date="2022-04-30T11:58:00Z">
                  <w:rPr>
                    <w:ins w:id="3757" w:author="Helene Marsh [2]" w:date="2022-04-25T13:37:00Z"/>
                    <w:del w:id="3758" w:author="Mélanie Hamel" w:date="2022-04-28T15:34:00Z"/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</w:pPr>
            <w:ins w:id="3759" w:author="Helene Marsh [2]" w:date="2022-04-25T13:39:00Z">
              <w:del w:id="3760" w:author="Mélanie Hamel" w:date="2022-04-28T15:33:00Z">
                <w:r w:rsidRPr="00906645" w:rsidDel="00477D0D">
                  <w:rPr>
                    <w:rFonts w:ascii="Arial" w:hAnsi="Arial" w:cs="Arial"/>
                    <w:w w:val="105"/>
                    <w:sz w:val="20"/>
                    <w:szCs w:val="20"/>
                    <w:rPrChange w:id="3761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 xml:space="preserve">High </w:delText>
                </w:r>
              </w:del>
            </w:ins>
          </w:p>
        </w:tc>
        <w:tc>
          <w:tcPr>
            <w:tcW w:w="992" w:type="dxa"/>
          </w:tcPr>
          <w:p w14:paraId="4133C015" w14:textId="7B534917" w:rsidR="00C06350" w:rsidRPr="00906645" w:rsidDel="00477D0D" w:rsidRDefault="00C06350" w:rsidP="00A975D7">
            <w:pPr>
              <w:pStyle w:val="TableParagraph"/>
              <w:ind w:left="0"/>
              <w:rPr>
                <w:ins w:id="3762" w:author="Helene Marsh [2]" w:date="2022-04-25T13:37:00Z"/>
                <w:del w:id="3763" w:author="Mélanie Hamel" w:date="2022-04-28T15:34:00Z"/>
                <w:rFonts w:ascii="Arial" w:hAnsi="Arial" w:cs="Arial"/>
                <w:w w:val="105"/>
                <w:sz w:val="20"/>
                <w:szCs w:val="20"/>
                <w:rPrChange w:id="3764" w:author="Helene Marsh" w:date="2022-04-30T11:58:00Z">
                  <w:rPr>
                    <w:ins w:id="3765" w:author="Helene Marsh [2]" w:date="2022-04-25T13:37:00Z"/>
                    <w:del w:id="3766" w:author="Mélanie Hamel" w:date="2022-04-28T15:34:00Z"/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</w:pPr>
            <w:ins w:id="3767" w:author="Helene Marsh [2]" w:date="2022-04-25T13:39:00Z">
              <w:del w:id="3768" w:author="Mélanie Hamel" w:date="2022-04-28T15:33:00Z">
                <w:r w:rsidRPr="00906645" w:rsidDel="00477D0D">
                  <w:rPr>
                    <w:rFonts w:ascii="Arial" w:hAnsi="Arial" w:cs="Arial"/>
                    <w:w w:val="105"/>
                    <w:sz w:val="20"/>
                    <w:szCs w:val="20"/>
                    <w:rPrChange w:id="3769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 xml:space="preserve">Immediate </w:delText>
                </w:r>
              </w:del>
            </w:ins>
          </w:p>
        </w:tc>
        <w:tc>
          <w:tcPr>
            <w:tcW w:w="1417" w:type="dxa"/>
          </w:tcPr>
          <w:p w14:paraId="731CAB40" w14:textId="025AC3CE" w:rsidR="008811B5" w:rsidRPr="00906645" w:rsidDel="00477D0D" w:rsidRDefault="008811B5" w:rsidP="008811B5">
            <w:pPr>
              <w:pStyle w:val="TableParagraph"/>
              <w:ind w:left="0"/>
              <w:rPr>
                <w:ins w:id="3770" w:author="Helene Marsh [2]" w:date="2022-04-25T14:14:00Z"/>
                <w:del w:id="3771" w:author="Mélanie Hamel" w:date="2022-04-28T15:33:00Z"/>
                <w:rFonts w:ascii="Arial" w:hAnsi="Arial" w:cs="Arial"/>
                <w:sz w:val="20"/>
                <w:szCs w:val="20"/>
                <w:rPrChange w:id="3772" w:author="Helene Marsh" w:date="2022-04-30T11:58:00Z">
                  <w:rPr>
                    <w:ins w:id="3773" w:author="Helene Marsh [2]" w:date="2022-04-25T14:14:00Z"/>
                    <w:del w:id="3774" w:author="Mélanie Hamel" w:date="2022-04-28T15:33:00Z"/>
                    <w:rFonts w:ascii="Arial Narrow" w:hAnsi="Arial Narrow"/>
                    <w:sz w:val="20"/>
                    <w:szCs w:val="20"/>
                  </w:rPr>
                </w:rPrChange>
              </w:rPr>
            </w:pPr>
            <w:ins w:id="3775" w:author="Helene Marsh [2]" w:date="2022-04-25T14:14:00Z">
              <w:del w:id="3776" w:author="Mélanie Hamel" w:date="2022-04-28T15:33:00Z">
                <w:r w:rsidRPr="00906645" w:rsidDel="00477D0D">
                  <w:rPr>
                    <w:rFonts w:ascii="Arial" w:hAnsi="Arial" w:cs="Arial"/>
                    <w:w w:val="105"/>
                    <w:sz w:val="20"/>
                    <w:szCs w:val="20"/>
                    <w:rPrChange w:id="3777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>Relevant government agencies,</w:delText>
                </w:r>
                <w:r w:rsidRPr="00906645" w:rsidDel="00477D0D">
                  <w:rPr>
                    <w:rFonts w:ascii="Arial" w:hAnsi="Arial" w:cs="Arial"/>
                    <w:spacing w:val="1"/>
                    <w:w w:val="105"/>
                    <w:sz w:val="20"/>
                    <w:szCs w:val="20"/>
                    <w:rPrChange w:id="3778" w:author="Helene Marsh" w:date="2022-04-30T11:58:00Z">
                      <w:rPr>
                        <w:rFonts w:ascii="Arial Narrow" w:hAnsi="Arial Narrow"/>
                        <w:spacing w:val="1"/>
                        <w:w w:val="105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  <w:r w:rsidRPr="00906645" w:rsidDel="00477D0D">
                  <w:rPr>
                    <w:rFonts w:ascii="Arial" w:hAnsi="Arial" w:cs="Arial"/>
                    <w:spacing w:val="-1"/>
                    <w:w w:val="105"/>
                    <w:sz w:val="20"/>
                    <w:szCs w:val="20"/>
                    <w:rPrChange w:id="3779" w:author="Helene Marsh" w:date="2022-04-30T11:58:00Z">
                      <w:rPr>
                        <w:rFonts w:ascii="Arial Narrow" w:hAnsi="Arial Narrow"/>
                        <w:spacing w:val="-1"/>
                        <w:w w:val="105"/>
                        <w:sz w:val="20"/>
                        <w:szCs w:val="20"/>
                      </w:rPr>
                    </w:rPrChange>
                  </w:rPr>
                  <w:delText xml:space="preserve">intergovern-mental </w:delText>
                </w:r>
                <w:r w:rsidRPr="00906645" w:rsidDel="00477D0D">
                  <w:rPr>
                    <w:rFonts w:ascii="Arial" w:hAnsi="Arial" w:cs="Arial"/>
                    <w:w w:val="105"/>
                    <w:sz w:val="20"/>
                    <w:szCs w:val="20"/>
                    <w:rPrChange w:id="3780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>and non-governmental</w:delText>
                </w:r>
                <w:r w:rsidRPr="00906645" w:rsidDel="00477D0D">
                  <w:rPr>
                    <w:rFonts w:ascii="Arial" w:hAnsi="Arial" w:cs="Arial"/>
                    <w:spacing w:val="-45"/>
                    <w:w w:val="105"/>
                    <w:sz w:val="20"/>
                    <w:szCs w:val="20"/>
                    <w:rPrChange w:id="3781" w:author="Helene Marsh" w:date="2022-04-30T11:58:00Z">
                      <w:rPr>
                        <w:rFonts w:ascii="Arial Narrow" w:hAnsi="Arial Narrow"/>
                        <w:spacing w:val="-45"/>
                        <w:w w:val="105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  <w:r w:rsidRPr="00906645" w:rsidDel="00477D0D">
                  <w:rPr>
                    <w:rFonts w:ascii="Arial" w:hAnsi="Arial" w:cs="Arial"/>
                    <w:w w:val="105"/>
                    <w:sz w:val="20"/>
                    <w:szCs w:val="20"/>
                    <w:rPrChange w:id="3782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>organizations, universities and research</w:delText>
                </w:r>
                <w:r w:rsidRPr="00906645" w:rsidDel="00477D0D">
                  <w:rPr>
                    <w:rFonts w:ascii="Arial" w:hAnsi="Arial" w:cs="Arial"/>
                    <w:spacing w:val="1"/>
                    <w:w w:val="105"/>
                    <w:sz w:val="20"/>
                    <w:szCs w:val="20"/>
                    <w:rPrChange w:id="3783" w:author="Helene Marsh" w:date="2022-04-30T11:58:00Z">
                      <w:rPr>
                        <w:rFonts w:ascii="Arial Narrow" w:hAnsi="Arial Narrow"/>
                        <w:spacing w:val="1"/>
                        <w:w w:val="105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  <w:r w:rsidRPr="00906645" w:rsidDel="00477D0D">
                  <w:rPr>
                    <w:rFonts w:ascii="Arial" w:hAnsi="Arial" w:cs="Arial"/>
                    <w:w w:val="105"/>
                    <w:sz w:val="20"/>
                    <w:szCs w:val="20"/>
                    <w:rPrChange w:id="3784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>institutions,</w:delText>
                </w:r>
                <w:r w:rsidRPr="00906645" w:rsidDel="00477D0D">
                  <w:rPr>
                    <w:rFonts w:ascii="Arial" w:hAnsi="Arial" w:cs="Arial"/>
                    <w:spacing w:val="-5"/>
                    <w:w w:val="105"/>
                    <w:sz w:val="20"/>
                    <w:szCs w:val="20"/>
                    <w:rPrChange w:id="3785" w:author="Helene Marsh" w:date="2022-04-30T11:58:00Z">
                      <w:rPr>
                        <w:rFonts w:ascii="Arial Narrow" w:hAnsi="Arial Narrow"/>
                        <w:spacing w:val="-5"/>
                        <w:w w:val="105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  <w:r w:rsidRPr="00906645" w:rsidDel="00477D0D">
                  <w:rPr>
                    <w:rFonts w:ascii="Arial" w:hAnsi="Arial" w:cs="Arial"/>
                    <w:w w:val="105"/>
                    <w:sz w:val="20"/>
                    <w:szCs w:val="20"/>
                    <w:rPrChange w:id="3786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>researchers</w:delText>
                </w:r>
                <w:r w:rsidRPr="00906645" w:rsidDel="00477D0D">
                  <w:rPr>
                    <w:rFonts w:ascii="Arial" w:hAnsi="Arial" w:cs="Arial"/>
                    <w:spacing w:val="-10"/>
                    <w:w w:val="105"/>
                    <w:sz w:val="20"/>
                    <w:szCs w:val="20"/>
                    <w:rPrChange w:id="3787" w:author="Helene Marsh" w:date="2022-04-30T11:58:00Z">
                      <w:rPr>
                        <w:rFonts w:ascii="Arial Narrow" w:hAnsi="Arial Narrow"/>
                        <w:spacing w:val="-10"/>
                        <w:w w:val="105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  <w:r w:rsidRPr="00906645" w:rsidDel="00477D0D">
                  <w:rPr>
                    <w:rFonts w:ascii="Arial" w:hAnsi="Arial" w:cs="Arial"/>
                    <w:w w:val="105"/>
                    <w:sz w:val="20"/>
                    <w:szCs w:val="20"/>
                    <w:rPrChange w:id="3788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>and</w:delText>
                </w:r>
              </w:del>
            </w:ins>
          </w:p>
          <w:p w14:paraId="795CC17D" w14:textId="4527F815" w:rsidR="00C06350" w:rsidRPr="00906645" w:rsidDel="00477D0D" w:rsidRDefault="008811B5" w:rsidP="008811B5">
            <w:pPr>
              <w:pStyle w:val="TableParagraph"/>
              <w:ind w:left="0"/>
              <w:rPr>
                <w:ins w:id="3789" w:author="Helene Marsh [2]" w:date="2022-04-25T13:37:00Z"/>
                <w:del w:id="3790" w:author="Mélanie Hamel" w:date="2022-04-28T15:34:00Z"/>
                <w:rFonts w:ascii="Arial" w:hAnsi="Arial" w:cs="Arial"/>
                <w:w w:val="105"/>
                <w:sz w:val="20"/>
                <w:szCs w:val="20"/>
                <w:rPrChange w:id="3791" w:author="Helene Marsh" w:date="2022-04-30T11:58:00Z">
                  <w:rPr>
                    <w:ins w:id="3792" w:author="Helene Marsh [2]" w:date="2022-04-25T13:37:00Z"/>
                    <w:del w:id="3793" w:author="Mélanie Hamel" w:date="2022-04-28T15:34:00Z"/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</w:pPr>
            <w:ins w:id="3794" w:author="Helene Marsh [2]" w:date="2022-04-25T14:14:00Z">
              <w:del w:id="3795" w:author="Mélanie Hamel" w:date="2022-04-28T15:33:00Z">
                <w:r w:rsidRPr="00906645" w:rsidDel="00477D0D">
                  <w:rPr>
                    <w:rFonts w:ascii="Arial" w:hAnsi="Arial" w:cs="Arial"/>
                    <w:w w:val="105"/>
                    <w:sz w:val="20"/>
                    <w:szCs w:val="20"/>
                    <w:rPrChange w:id="3796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>local</w:delText>
                </w:r>
                <w:r w:rsidRPr="00906645" w:rsidDel="00477D0D">
                  <w:rPr>
                    <w:rFonts w:ascii="Arial" w:hAnsi="Arial" w:cs="Arial"/>
                    <w:spacing w:val="-9"/>
                    <w:w w:val="105"/>
                    <w:sz w:val="20"/>
                    <w:szCs w:val="20"/>
                    <w:rPrChange w:id="3797" w:author="Helene Marsh" w:date="2022-04-30T11:58:00Z">
                      <w:rPr>
                        <w:rFonts w:ascii="Arial Narrow" w:hAnsi="Arial Narrow"/>
                        <w:spacing w:val="-9"/>
                        <w:w w:val="105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  <w:r w:rsidRPr="00906645" w:rsidDel="00477D0D">
                  <w:rPr>
                    <w:rFonts w:ascii="Arial" w:hAnsi="Arial" w:cs="Arial"/>
                    <w:w w:val="105"/>
                    <w:sz w:val="20"/>
                    <w:szCs w:val="20"/>
                    <w:rPrChange w:id="3798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>communities</w:delText>
                </w:r>
              </w:del>
            </w:ins>
          </w:p>
        </w:tc>
        <w:tc>
          <w:tcPr>
            <w:tcW w:w="1276" w:type="dxa"/>
          </w:tcPr>
          <w:p w14:paraId="7677CCC5" w14:textId="296519DE" w:rsidR="00C06350" w:rsidRPr="00906645" w:rsidDel="00477D0D" w:rsidRDefault="0025298A" w:rsidP="00A975D7">
            <w:pPr>
              <w:pStyle w:val="TableParagraph"/>
              <w:ind w:left="0"/>
              <w:rPr>
                <w:ins w:id="3799" w:author="Helene Marsh [2]" w:date="2022-04-25T13:37:00Z"/>
                <w:del w:id="3800" w:author="Mélanie Hamel" w:date="2022-04-28T15:34:00Z"/>
                <w:rFonts w:ascii="Arial" w:hAnsi="Arial" w:cs="Arial"/>
                <w:w w:val="105"/>
                <w:sz w:val="20"/>
                <w:szCs w:val="20"/>
                <w:rPrChange w:id="3801" w:author="Helene Marsh" w:date="2022-04-30T11:58:00Z">
                  <w:rPr>
                    <w:ins w:id="3802" w:author="Helene Marsh [2]" w:date="2022-04-25T13:37:00Z"/>
                    <w:del w:id="3803" w:author="Mélanie Hamel" w:date="2022-04-28T15:34:00Z"/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</w:pPr>
            <w:ins w:id="3804" w:author="Helene Marsh [2]" w:date="2022-04-27T14:52:00Z">
              <w:del w:id="3805" w:author="Mélanie Hamel" w:date="2022-04-28T15:33:00Z">
                <w:r w:rsidRPr="00906645" w:rsidDel="00477D0D">
                  <w:rPr>
                    <w:rFonts w:ascii="Arial" w:hAnsi="Arial" w:cs="Arial"/>
                    <w:w w:val="105"/>
                    <w:sz w:val="20"/>
                    <w:szCs w:val="20"/>
                    <w:rPrChange w:id="3806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 xml:space="preserve">Ecosystem services are understood and their </w:delText>
                </w:r>
              </w:del>
              <w:del w:id="3807" w:author="Mélanie Hamel" w:date="2022-04-28T13:29:00Z">
                <w:r w:rsidRPr="00906645" w:rsidDel="008C6D73">
                  <w:rPr>
                    <w:rFonts w:ascii="Arial" w:hAnsi="Arial" w:cs="Arial"/>
                    <w:w w:val="105"/>
                    <w:sz w:val="20"/>
                    <w:szCs w:val="20"/>
                    <w:rPrChange w:id="3808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>monetary</w:delText>
                </w:r>
              </w:del>
              <w:del w:id="3809" w:author="Mélanie Hamel" w:date="2022-04-28T15:33:00Z">
                <w:r w:rsidRPr="00906645" w:rsidDel="00477D0D">
                  <w:rPr>
                    <w:rFonts w:ascii="Arial" w:hAnsi="Arial" w:cs="Arial"/>
                    <w:w w:val="105"/>
                    <w:sz w:val="20"/>
                    <w:szCs w:val="20"/>
                    <w:rPrChange w:id="3810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 xml:space="preserve"> value estimated </w:delText>
                </w:r>
              </w:del>
            </w:ins>
          </w:p>
        </w:tc>
        <w:tc>
          <w:tcPr>
            <w:tcW w:w="6811" w:type="dxa"/>
          </w:tcPr>
          <w:p w14:paraId="6CF7A537" w14:textId="269E2421" w:rsidR="00C06350" w:rsidRPr="00906645" w:rsidDel="00477D0D" w:rsidRDefault="0072483C">
            <w:pPr>
              <w:pStyle w:val="ListParagraph"/>
              <w:numPr>
                <w:ilvl w:val="0"/>
                <w:numId w:val="29"/>
              </w:numPr>
              <w:tabs>
                <w:tab w:val="left" w:pos="464"/>
              </w:tabs>
              <w:spacing w:before="0"/>
              <w:ind w:left="340" w:hanging="340"/>
              <w:rPr>
                <w:ins w:id="3811" w:author="Helene Marsh [2]" w:date="2022-04-25T13:37:00Z"/>
                <w:del w:id="3812" w:author="Mélanie Hamel" w:date="2022-04-28T15:34:00Z"/>
                <w:rFonts w:ascii="Arial" w:hAnsi="Arial" w:cs="Arial"/>
                <w:i/>
                <w:sz w:val="20"/>
                <w:szCs w:val="20"/>
                <w:rPrChange w:id="3813" w:author="Helene Marsh" w:date="2022-04-30T11:58:00Z">
                  <w:rPr>
                    <w:ins w:id="3814" w:author="Helene Marsh [2]" w:date="2022-04-25T13:37:00Z"/>
                    <w:del w:id="3815" w:author="Mélanie Hamel" w:date="2022-04-28T15:34:00Z"/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ins w:id="3816" w:author="Helene Marsh [2]" w:date="2022-04-25T13:46:00Z">
              <w:del w:id="3817" w:author="Mélanie Hamel" w:date="2022-04-28T15:33:00Z">
                <w:r w:rsidRPr="00906645" w:rsidDel="00477D0D">
                  <w:rPr>
                    <w:rFonts w:ascii="Arial" w:hAnsi="Arial" w:cs="Arial"/>
                    <w:i/>
                    <w:sz w:val="20"/>
                    <w:szCs w:val="20"/>
                    <w:rPrChange w:id="3818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>Conduct studies to</w:delText>
                </w:r>
              </w:del>
            </w:ins>
            <w:ins w:id="3819" w:author="Helene Marsh [2]" w:date="2022-04-27T14:59:00Z">
              <w:del w:id="3820" w:author="Mélanie Hamel" w:date="2022-04-28T15:33:00Z">
                <w:r w:rsidR="0025298A" w:rsidRPr="00906645" w:rsidDel="00477D0D">
                  <w:rPr>
                    <w:rFonts w:ascii="Arial" w:hAnsi="Arial" w:cs="Arial"/>
                    <w:i/>
                    <w:sz w:val="20"/>
                    <w:szCs w:val="20"/>
                    <w:rPrChange w:id="3821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 xml:space="preserve">: (1) </w:delText>
                </w:r>
              </w:del>
            </w:ins>
            <w:ins w:id="3822" w:author="Helene Marsh [2]" w:date="2022-04-25T13:46:00Z">
              <w:del w:id="3823" w:author="Mélanie Hamel" w:date="2022-04-28T15:33:00Z">
                <w:r w:rsidRPr="00906645" w:rsidDel="00477D0D">
                  <w:rPr>
                    <w:rFonts w:ascii="Arial" w:hAnsi="Arial" w:cs="Arial"/>
                    <w:i/>
                    <w:sz w:val="20"/>
                    <w:szCs w:val="20"/>
                    <w:rPrChange w:id="3824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</w:del>
            </w:ins>
            <w:ins w:id="3825" w:author="Helene Marsh [2]" w:date="2022-04-25T13:47:00Z">
              <w:del w:id="3826" w:author="Mélanie Hamel" w:date="2022-04-28T15:33:00Z">
                <w:r w:rsidRPr="00906645" w:rsidDel="00477D0D">
                  <w:rPr>
                    <w:rFonts w:ascii="Arial" w:hAnsi="Arial" w:cs="Arial"/>
                    <w:i/>
                    <w:sz w:val="20"/>
                    <w:szCs w:val="20"/>
                    <w:rPrChange w:id="3827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>understand</w:delText>
                </w:r>
              </w:del>
            </w:ins>
            <w:ins w:id="3828" w:author="Helene Marsh [2]" w:date="2022-04-25T13:46:00Z">
              <w:del w:id="3829" w:author="Mélanie Hamel" w:date="2022-04-28T15:33:00Z">
                <w:r w:rsidRPr="00906645" w:rsidDel="00477D0D">
                  <w:rPr>
                    <w:rFonts w:ascii="Arial" w:hAnsi="Arial" w:cs="Arial"/>
                    <w:i/>
                    <w:sz w:val="20"/>
                    <w:szCs w:val="20"/>
                    <w:rPrChange w:id="3830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</w:del>
            </w:ins>
            <w:ins w:id="3831" w:author="Helene Marsh [2]" w:date="2022-04-25T13:47:00Z">
              <w:del w:id="3832" w:author="Mélanie Hamel" w:date="2022-04-28T15:33:00Z">
                <w:r w:rsidRPr="00906645" w:rsidDel="00477D0D">
                  <w:rPr>
                    <w:rFonts w:ascii="Arial" w:hAnsi="Arial" w:cs="Arial"/>
                    <w:i/>
                    <w:sz w:val="20"/>
                    <w:szCs w:val="20"/>
                    <w:rPrChange w:id="3833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 xml:space="preserve">the ecosystems services of seagrass beds </w:delText>
                </w:r>
              </w:del>
            </w:ins>
            <w:ins w:id="3834" w:author="Helene Marsh [2]" w:date="2022-04-25T13:48:00Z">
              <w:del w:id="3835" w:author="Mélanie Hamel" w:date="2022-04-28T15:33:00Z">
                <w:r w:rsidRPr="00906645" w:rsidDel="00477D0D">
                  <w:rPr>
                    <w:rFonts w:ascii="Arial" w:hAnsi="Arial" w:cs="Arial"/>
                    <w:i/>
                    <w:sz w:val="20"/>
                    <w:szCs w:val="20"/>
                    <w:rPrChange w:id="3836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>of importance to dugongs</w:delText>
                </w:r>
              </w:del>
            </w:ins>
            <w:ins w:id="3837" w:author="Helene Marsh [2]" w:date="2022-04-27T14:59:00Z">
              <w:del w:id="3838" w:author="Mélanie Hamel" w:date="2022-04-28T15:33:00Z">
                <w:r w:rsidR="0025298A" w:rsidRPr="00906645" w:rsidDel="00477D0D">
                  <w:rPr>
                    <w:rFonts w:ascii="Arial" w:hAnsi="Arial" w:cs="Arial"/>
                    <w:i/>
                    <w:sz w:val="20"/>
                    <w:szCs w:val="20"/>
                    <w:rPrChange w:id="3839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>,</w:delText>
                </w:r>
              </w:del>
            </w:ins>
            <w:ins w:id="3840" w:author="Helene Marsh [2]" w:date="2022-04-25T13:48:00Z">
              <w:del w:id="3841" w:author="Mélanie Hamel" w:date="2022-04-28T15:33:00Z">
                <w:r w:rsidRPr="00906645" w:rsidDel="00477D0D">
                  <w:rPr>
                    <w:rFonts w:ascii="Arial" w:hAnsi="Arial" w:cs="Arial"/>
                    <w:i/>
                    <w:sz w:val="20"/>
                    <w:szCs w:val="20"/>
                    <w:rPrChange w:id="3842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</w:del>
            </w:ins>
            <w:ins w:id="3843" w:author="Helene Marsh [2]" w:date="2022-04-25T13:47:00Z">
              <w:del w:id="3844" w:author="Mélanie Hamel" w:date="2022-04-28T15:33:00Z">
                <w:r w:rsidRPr="00906645" w:rsidDel="00477D0D">
                  <w:rPr>
                    <w:rFonts w:ascii="Arial" w:hAnsi="Arial" w:cs="Arial"/>
                    <w:i/>
                    <w:sz w:val="20"/>
                    <w:szCs w:val="20"/>
                    <w:rPrChange w:id="3845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>including</w:delText>
                </w:r>
              </w:del>
            </w:ins>
            <w:ins w:id="3846" w:author="Helene Marsh [2]" w:date="2022-04-25T13:48:00Z">
              <w:del w:id="3847" w:author="Mélanie Hamel" w:date="2022-04-28T15:33:00Z">
                <w:r w:rsidRPr="00906645" w:rsidDel="00477D0D">
                  <w:rPr>
                    <w:rFonts w:ascii="Arial" w:hAnsi="Arial" w:cs="Arial"/>
                    <w:i/>
                    <w:sz w:val="20"/>
                    <w:szCs w:val="20"/>
                    <w:rPrChange w:id="3848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 xml:space="preserve"> but not limited to</w:delText>
                </w:r>
              </w:del>
            </w:ins>
            <w:ins w:id="3849" w:author="Helene Marsh [2]" w:date="2022-04-27T14:59:00Z">
              <w:del w:id="3850" w:author="Mélanie Hamel" w:date="2022-04-28T15:33:00Z">
                <w:r w:rsidR="0025298A" w:rsidRPr="00906645" w:rsidDel="00477D0D">
                  <w:rPr>
                    <w:rFonts w:ascii="Arial" w:hAnsi="Arial" w:cs="Arial"/>
                    <w:i/>
                    <w:sz w:val="20"/>
                    <w:szCs w:val="20"/>
                    <w:rPrChange w:id="3851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>:</w:delText>
                </w:r>
              </w:del>
            </w:ins>
            <w:ins w:id="3852" w:author="Helene Marsh [2]" w:date="2022-04-25T13:48:00Z">
              <w:del w:id="3853" w:author="Mélanie Hamel" w:date="2022-04-28T15:33:00Z">
                <w:r w:rsidRPr="00906645" w:rsidDel="00477D0D">
                  <w:rPr>
                    <w:rFonts w:ascii="Arial" w:hAnsi="Arial" w:cs="Arial"/>
                    <w:i/>
                    <w:sz w:val="20"/>
                    <w:szCs w:val="20"/>
                    <w:rPrChange w:id="3854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</w:del>
            </w:ins>
            <w:ins w:id="3855" w:author="Helene Marsh [2]" w:date="2022-04-25T13:47:00Z">
              <w:del w:id="3856" w:author="Mélanie Hamel" w:date="2022-04-28T15:33:00Z">
                <w:r w:rsidRPr="00906645" w:rsidDel="00477D0D">
                  <w:rPr>
                    <w:rFonts w:ascii="Arial" w:hAnsi="Arial" w:cs="Arial"/>
                    <w:i/>
                    <w:sz w:val="20"/>
                    <w:szCs w:val="20"/>
                    <w:rPrChange w:id="3857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  <w:r w:rsidRPr="00906645" w:rsidDel="00477D0D">
                  <w:rPr>
                    <w:rFonts w:ascii="Arial" w:hAnsi="Arial" w:cs="Arial"/>
                    <w:i/>
                    <w:w w:val="105"/>
                    <w:sz w:val="20"/>
                    <w:szCs w:val="20"/>
                    <w:rPrChange w:id="3858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>sediment stablisation, biological diversity support, fisheries nursery</w:delText>
                </w:r>
              </w:del>
            </w:ins>
            <w:ins w:id="3859" w:author="Helene Marsh [2]" w:date="2022-04-25T13:48:00Z">
              <w:del w:id="3860" w:author="Mélanie Hamel" w:date="2022-04-28T15:33:00Z">
                <w:r w:rsidRPr="00906645" w:rsidDel="00477D0D">
                  <w:rPr>
                    <w:rFonts w:ascii="Arial" w:hAnsi="Arial" w:cs="Arial"/>
                    <w:i/>
                    <w:w w:val="105"/>
                    <w:sz w:val="20"/>
                    <w:szCs w:val="20"/>
                    <w:rPrChange w:id="3861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 xml:space="preserve"> and </w:delText>
                </w:r>
              </w:del>
            </w:ins>
            <w:ins w:id="3862" w:author="Helene Marsh [2]" w:date="2022-04-25T13:47:00Z">
              <w:del w:id="3863" w:author="Mélanie Hamel" w:date="2022-04-28T15:33:00Z">
                <w:r w:rsidRPr="00906645" w:rsidDel="00477D0D">
                  <w:rPr>
                    <w:rFonts w:ascii="Arial" w:hAnsi="Arial" w:cs="Arial"/>
                    <w:i/>
                    <w:w w:val="105"/>
                    <w:sz w:val="20"/>
                    <w:szCs w:val="20"/>
                    <w:rPrChange w:id="3864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</w:del>
            </w:ins>
            <w:ins w:id="3865" w:author="Helene Marsh [2]" w:date="2022-04-25T13:48:00Z">
              <w:del w:id="3866" w:author="Mélanie Hamel" w:date="2022-04-28T15:33:00Z">
                <w:r w:rsidRPr="00906645" w:rsidDel="00477D0D">
                  <w:rPr>
                    <w:rFonts w:ascii="Arial" w:hAnsi="Arial" w:cs="Arial"/>
                    <w:i/>
                    <w:w w:val="105"/>
                    <w:sz w:val="20"/>
                    <w:szCs w:val="20"/>
                    <w:rPrChange w:id="3867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>feeding</w:delText>
                </w:r>
              </w:del>
            </w:ins>
            <w:ins w:id="3868" w:author="Helene Marsh [2]" w:date="2022-04-25T13:47:00Z">
              <w:del w:id="3869" w:author="Mélanie Hamel" w:date="2022-04-28T15:33:00Z">
                <w:r w:rsidRPr="00906645" w:rsidDel="00477D0D">
                  <w:rPr>
                    <w:rFonts w:ascii="Arial" w:hAnsi="Arial" w:cs="Arial"/>
                    <w:i/>
                    <w:w w:val="105"/>
                    <w:sz w:val="20"/>
                    <w:szCs w:val="20"/>
                    <w:rPrChange w:id="3870" w:author="Helene Marsh" w:date="2022-04-30T11:58:00Z">
                      <w:rPr>
                        <w:rFonts w:ascii="Arial Narrow" w:hAnsi="Arial Narrow"/>
                        <w:i/>
                        <w:w w:val="105"/>
                        <w:sz w:val="20"/>
                        <w:szCs w:val="20"/>
                      </w:rPr>
                    </w:rPrChange>
                  </w:rPr>
                  <w:delText xml:space="preserve"> grounds, </w:delText>
                </w:r>
              </w:del>
            </w:ins>
            <w:ins w:id="3871" w:author="Helene Marsh [2]" w:date="2022-04-25T13:50:00Z">
              <w:del w:id="3872" w:author="Mélanie Hamel" w:date="2022-04-28T15:33:00Z">
                <w:r w:rsidRPr="00906645" w:rsidDel="00477D0D">
                  <w:rPr>
                    <w:rFonts w:ascii="Arial" w:hAnsi="Arial" w:cs="Arial"/>
                    <w:i/>
                    <w:w w:val="105"/>
                    <w:sz w:val="20"/>
                    <w:szCs w:val="20"/>
                    <w:rPrChange w:id="3873" w:author="Helene Marsh" w:date="2022-04-30T11:58:00Z">
                      <w:rPr>
                        <w:rFonts w:ascii="Arial Narrow" w:hAnsi="Arial Narrow"/>
                        <w:i/>
                        <w:w w:val="105"/>
                        <w:sz w:val="20"/>
                        <w:szCs w:val="20"/>
                      </w:rPr>
                    </w:rPrChange>
                  </w:rPr>
                  <w:delText>b</w:delText>
                </w:r>
              </w:del>
            </w:ins>
            <w:ins w:id="3874" w:author="Helene Marsh [2]" w:date="2022-04-25T13:47:00Z">
              <w:del w:id="3875" w:author="Mélanie Hamel" w:date="2022-04-28T15:33:00Z">
                <w:r w:rsidRPr="00906645" w:rsidDel="00477D0D">
                  <w:rPr>
                    <w:rFonts w:ascii="Arial" w:hAnsi="Arial" w:cs="Arial"/>
                    <w:i/>
                    <w:w w:val="105"/>
                    <w:sz w:val="20"/>
                    <w:szCs w:val="20"/>
                    <w:rPrChange w:id="3876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 xml:space="preserve">lue </w:delText>
                </w:r>
              </w:del>
            </w:ins>
            <w:ins w:id="3877" w:author="Helene Marsh [2]" w:date="2022-04-25T13:49:00Z">
              <w:del w:id="3878" w:author="Mélanie Hamel" w:date="2022-04-28T15:33:00Z">
                <w:r w:rsidRPr="00906645" w:rsidDel="00477D0D">
                  <w:rPr>
                    <w:rFonts w:ascii="Arial" w:hAnsi="Arial" w:cs="Arial"/>
                    <w:i/>
                    <w:w w:val="105"/>
                    <w:sz w:val="20"/>
                    <w:szCs w:val="20"/>
                    <w:rPrChange w:id="3879" w:author="Helene Marsh" w:date="2022-04-30T11:58:00Z">
                      <w:rPr>
                        <w:rFonts w:ascii="Arial Narrow" w:hAnsi="Arial Narrow"/>
                        <w:i/>
                        <w:w w:val="105"/>
                        <w:sz w:val="20"/>
                        <w:szCs w:val="20"/>
                      </w:rPr>
                    </w:rPrChange>
                  </w:rPr>
                  <w:delText>carbon</w:delText>
                </w:r>
              </w:del>
            </w:ins>
            <w:ins w:id="3880" w:author="Helene Marsh [2]" w:date="2022-04-25T13:47:00Z">
              <w:del w:id="3881" w:author="Mélanie Hamel" w:date="2022-04-28T15:33:00Z">
                <w:r w:rsidR="0025298A" w:rsidRPr="00906645" w:rsidDel="00477D0D">
                  <w:rPr>
                    <w:rFonts w:ascii="Arial" w:hAnsi="Arial" w:cs="Arial"/>
                    <w:i/>
                    <w:w w:val="105"/>
                    <w:sz w:val="20"/>
                    <w:szCs w:val="20"/>
                    <w:rPrChange w:id="3882" w:author="Helene Marsh" w:date="2022-04-30T11:58:00Z">
                      <w:rPr>
                        <w:rFonts w:ascii="Arial Narrow" w:hAnsi="Arial Narrow"/>
                        <w:i/>
                        <w:w w:val="105"/>
                        <w:sz w:val="20"/>
                        <w:szCs w:val="20"/>
                      </w:rPr>
                    </w:rPrChange>
                  </w:rPr>
                  <w:delText>, tourism, cultural services</w:delText>
                </w:r>
              </w:del>
            </w:ins>
            <w:ins w:id="3883" w:author="Helene Marsh [2]" w:date="2022-04-27T14:59:00Z">
              <w:del w:id="3884" w:author="Mélanie Hamel" w:date="2022-04-28T15:33:00Z">
                <w:r w:rsidR="0025298A" w:rsidRPr="00906645" w:rsidDel="00477D0D">
                  <w:rPr>
                    <w:rFonts w:ascii="Arial" w:hAnsi="Arial" w:cs="Arial"/>
                    <w:i/>
                    <w:w w:val="105"/>
                    <w:sz w:val="20"/>
                    <w:szCs w:val="20"/>
                    <w:rPrChange w:id="3885" w:author="Helene Marsh" w:date="2022-04-30T11:58:00Z">
                      <w:rPr>
                        <w:rFonts w:ascii="Arial Narrow" w:hAnsi="Arial Narrow"/>
                        <w:i/>
                        <w:w w:val="105"/>
                        <w:sz w:val="20"/>
                        <w:szCs w:val="20"/>
                      </w:rPr>
                    </w:rPrChange>
                  </w:rPr>
                  <w:delText xml:space="preserve"> and </w:delText>
                </w:r>
              </w:del>
            </w:ins>
            <w:ins w:id="3886" w:author="Helene Marsh [2]" w:date="2022-04-25T13:47:00Z">
              <w:del w:id="3887" w:author="Mélanie Hamel" w:date="2022-04-28T15:33:00Z">
                <w:r w:rsidRPr="00906645" w:rsidDel="00477D0D">
                  <w:rPr>
                    <w:rFonts w:ascii="Arial" w:hAnsi="Arial" w:cs="Arial"/>
                    <w:i/>
                    <w:w w:val="105"/>
                    <w:sz w:val="20"/>
                    <w:szCs w:val="20"/>
                    <w:rPrChange w:id="3888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>human food security</w:delText>
                </w:r>
              </w:del>
            </w:ins>
            <w:ins w:id="3889" w:author="Helene Marsh [2]" w:date="2022-04-27T14:59:00Z">
              <w:del w:id="3890" w:author="Mélanie Hamel" w:date="2022-04-28T15:33:00Z">
                <w:r w:rsidR="0025298A" w:rsidRPr="00906645" w:rsidDel="00477D0D">
                  <w:rPr>
                    <w:rFonts w:ascii="Arial" w:hAnsi="Arial" w:cs="Arial"/>
                    <w:i/>
                    <w:w w:val="105"/>
                    <w:sz w:val="20"/>
                    <w:szCs w:val="20"/>
                    <w:rPrChange w:id="3891" w:author="Helene Marsh" w:date="2022-04-30T11:58:00Z">
                      <w:rPr>
                        <w:rFonts w:ascii="Arial Narrow" w:hAnsi="Arial Narrow"/>
                        <w:i/>
                        <w:w w:val="105"/>
                        <w:sz w:val="20"/>
                        <w:szCs w:val="20"/>
                      </w:rPr>
                    </w:rPrChange>
                  </w:rPr>
                  <w:delText xml:space="preserve">, </w:delText>
                </w:r>
              </w:del>
            </w:ins>
            <w:ins w:id="3892" w:author="Helene Marsh [2]" w:date="2022-04-25T13:47:00Z">
              <w:del w:id="3893" w:author="Mélanie Hamel" w:date="2022-04-28T15:33:00Z">
                <w:r w:rsidRPr="00906645" w:rsidDel="00477D0D">
                  <w:rPr>
                    <w:rFonts w:ascii="Arial" w:hAnsi="Arial" w:cs="Arial"/>
                    <w:i/>
                    <w:w w:val="105"/>
                    <w:sz w:val="20"/>
                    <w:szCs w:val="20"/>
                    <w:rPrChange w:id="3894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</w:del>
            </w:ins>
            <w:ins w:id="3895" w:author="Helene Marsh [2]" w:date="2022-04-25T13:48:00Z">
              <w:del w:id="3896" w:author="Mélanie Hamel" w:date="2022-04-28T15:33:00Z">
                <w:r w:rsidRPr="00906645" w:rsidDel="00477D0D">
                  <w:rPr>
                    <w:rFonts w:ascii="Arial" w:hAnsi="Arial" w:cs="Arial"/>
                    <w:i/>
                    <w:w w:val="105"/>
                    <w:sz w:val="20"/>
                    <w:szCs w:val="20"/>
                    <w:rPrChange w:id="3897" w:author="Helene Marsh" w:date="2022-04-30T11:58:00Z">
                      <w:rPr>
                        <w:rFonts w:ascii="Arial Narrow" w:hAnsi="Arial Narrow"/>
                        <w:i/>
                        <w:w w:val="105"/>
                        <w:sz w:val="20"/>
                        <w:szCs w:val="20"/>
                      </w:rPr>
                    </w:rPrChange>
                  </w:rPr>
                  <w:delText xml:space="preserve">and </w:delText>
                </w:r>
              </w:del>
            </w:ins>
            <w:ins w:id="3898" w:author="Helene Marsh [2]" w:date="2022-04-27T14:59:00Z">
              <w:del w:id="3899" w:author="Mélanie Hamel" w:date="2022-04-28T15:33:00Z">
                <w:r w:rsidR="0025298A" w:rsidRPr="00906645" w:rsidDel="00477D0D">
                  <w:rPr>
                    <w:rFonts w:ascii="Arial" w:hAnsi="Arial" w:cs="Arial"/>
                    <w:i/>
                    <w:w w:val="105"/>
                    <w:sz w:val="20"/>
                    <w:szCs w:val="20"/>
                    <w:rPrChange w:id="3900" w:author="Helene Marsh" w:date="2022-04-30T11:58:00Z">
                      <w:rPr>
                        <w:rFonts w:ascii="Arial Narrow" w:hAnsi="Arial Narrow"/>
                        <w:i/>
                        <w:w w:val="105"/>
                        <w:sz w:val="20"/>
                        <w:szCs w:val="20"/>
                      </w:rPr>
                    </w:rPrChange>
                  </w:rPr>
                  <w:delText xml:space="preserve">(2) </w:delText>
                </w:r>
              </w:del>
            </w:ins>
            <w:ins w:id="3901" w:author="Helene Marsh [2]" w:date="2022-04-25T13:49:00Z">
              <w:del w:id="3902" w:author="Mélanie Hamel" w:date="2022-04-28T15:33:00Z">
                <w:r w:rsidRPr="00906645" w:rsidDel="00477D0D">
                  <w:rPr>
                    <w:rFonts w:ascii="Arial" w:hAnsi="Arial" w:cs="Arial"/>
                    <w:i/>
                    <w:w w:val="105"/>
                    <w:sz w:val="20"/>
                    <w:szCs w:val="20"/>
                    <w:rPrChange w:id="3903" w:author="Helene Marsh" w:date="2022-04-30T11:58:00Z">
                      <w:rPr>
                        <w:rFonts w:ascii="Arial Narrow" w:hAnsi="Arial Narrow"/>
                        <w:i/>
                        <w:w w:val="105"/>
                        <w:sz w:val="20"/>
                        <w:szCs w:val="20"/>
                      </w:rPr>
                    </w:rPrChange>
                  </w:rPr>
                  <w:delText xml:space="preserve">estimate the monetary value </w:delText>
                </w:r>
              </w:del>
            </w:ins>
            <w:ins w:id="3904" w:author="Helene Marsh [2]" w:date="2022-04-25T13:48:00Z">
              <w:del w:id="3905" w:author="Mélanie Hamel" w:date="2022-04-28T15:33:00Z">
                <w:r w:rsidRPr="00906645" w:rsidDel="00477D0D">
                  <w:rPr>
                    <w:rFonts w:ascii="Arial" w:hAnsi="Arial" w:cs="Arial"/>
                    <w:i/>
                    <w:w w:val="105"/>
                    <w:sz w:val="20"/>
                    <w:szCs w:val="20"/>
                    <w:rPrChange w:id="3906" w:author="Helene Marsh" w:date="2022-04-30T11:58:00Z">
                      <w:rPr>
                        <w:rFonts w:ascii="Arial Narrow" w:hAnsi="Arial Narrow"/>
                        <w:i/>
                        <w:w w:val="105"/>
                        <w:sz w:val="20"/>
                        <w:szCs w:val="20"/>
                      </w:rPr>
                    </w:rPrChange>
                  </w:rPr>
                  <w:delText>of these services w</w:delText>
                </w:r>
              </w:del>
            </w:ins>
            <w:ins w:id="3907" w:author="Helene Marsh [2]" w:date="2022-04-25T13:49:00Z">
              <w:del w:id="3908" w:author="Mélanie Hamel" w:date="2022-04-28T15:33:00Z">
                <w:r w:rsidRPr="00906645" w:rsidDel="00477D0D">
                  <w:rPr>
                    <w:rFonts w:ascii="Arial" w:hAnsi="Arial" w:cs="Arial"/>
                    <w:i/>
                    <w:w w:val="105"/>
                    <w:sz w:val="20"/>
                    <w:szCs w:val="20"/>
                    <w:rPrChange w:id="3909" w:author="Helene Marsh" w:date="2022-04-30T11:58:00Z">
                      <w:rPr>
                        <w:rFonts w:ascii="Arial Narrow" w:hAnsi="Arial Narrow"/>
                        <w:i/>
                        <w:w w:val="105"/>
                        <w:sz w:val="20"/>
                        <w:szCs w:val="20"/>
                      </w:rPr>
                    </w:rPrChange>
                  </w:rPr>
                  <w:delText>h</w:delText>
                </w:r>
              </w:del>
            </w:ins>
            <w:ins w:id="3910" w:author="Helene Marsh [2]" w:date="2022-04-25T13:48:00Z">
              <w:del w:id="3911" w:author="Mélanie Hamel" w:date="2022-04-28T15:33:00Z">
                <w:r w:rsidRPr="00906645" w:rsidDel="00477D0D">
                  <w:rPr>
                    <w:rFonts w:ascii="Arial" w:hAnsi="Arial" w:cs="Arial"/>
                    <w:i/>
                    <w:w w:val="105"/>
                    <w:sz w:val="20"/>
                    <w:szCs w:val="20"/>
                    <w:rPrChange w:id="3912" w:author="Helene Marsh" w:date="2022-04-30T11:58:00Z">
                      <w:rPr>
                        <w:rFonts w:ascii="Arial Narrow" w:hAnsi="Arial Narrow"/>
                        <w:i/>
                        <w:w w:val="105"/>
                        <w:sz w:val="20"/>
                        <w:szCs w:val="20"/>
                      </w:rPr>
                    </w:rPrChange>
                  </w:rPr>
                  <w:delText>ere possible</w:delText>
                </w:r>
              </w:del>
            </w:ins>
            <w:ins w:id="3913" w:author="Helene Marsh [2]" w:date="2022-04-25T13:50:00Z">
              <w:del w:id="3914" w:author="Mélanie Hamel" w:date="2022-04-28T15:33:00Z">
                <w:r w:rsidRPr="00906645" w:rsidDel="00477D0D">
                  <w:rPr>
                    <w:rFonts w:ascii="Arial" w:hAnsi="Arial" w:cs="Arial"/>
                    <w:i/>
                    <w:w w:val="105"/>
                    <w:sz w:val="20"/>
                    <w:szCs w:val="20"/>
                    <w:rPrChange w:id="3915" w:author="Helene Marsh" w:date="2022-04-30T11:58:00Z">
                      <w:rPr>
                        <w:rFonts w:ascii="Arial Narrow" w:hAnsi="Arial Narrow"/>
                        <w:i/>
                        <w:w w:val="105"/>
                        <w:sz w:val="20"/>
                        <w:szCs w:val="20"/>
                      </w:rPr>
                    </w:rPrChange>
                  </w:rPr>
                  <w:delText xml:space="preserve"> and appropriate </w:delText>
                </w:r>
              </w:del>
            </w:ins>
          </w:p>
        </w:tc>
      </w:tr>
      <w:tr w:rsidR="006E4665" w:rsidRPr="00906645" w14:paraId="44C45EB5" w14:textId="24E3B53D" w:rsidTr="00755E23">
        <w:trPr>
          <w:trHeight w:val="1079"/>
        </w:trPr>
        <w:tc>
          <w:tcPr>
            <w:tcW w:w="1708" w:type="dxa"/>
          </w:tcPr>
          <w:p w14:paraId="1CD88997" w14:textId="0EAEB93F" w:rsidR="006E4665" w:rsidRPr="00906645" w:rsidRDefault="006E466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3916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87BCB">
              <w:rPr>
                <w:rFonts w:ascii="Arial" w:hAnsi="Arial" w:cs="Arial"/>
                <w:w w:val="105"/>
                <w:sz w:val="20"/>
                <w:szCs w:val="20"/>
                <w:rPrChange w:id="3917" w:author="Helene Marsh" w:date="2022-04-30T15:52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4.</w:t>
            </w:r>
            <w:ins w:id="3918" w:author="Helene Marsh" w:date="2022-04-30T15:19:00Z">
              <w:r w:rsidR="00805FFD" w:rsidRPr="00987BCB">
                <w:rPr>
                  <w:rFonts w:ascii="Arial" w:hAnsi="Arial" w:cs="Arial"/>
                  <w:w w:val="105"/>
                  <w:sz w:val="20"/>
                  <w:szCs w:val="20"/>
                </w:rPr>
                <w:t>1</w:t>
              </w:r>
            </w:ins>
            <w:ins w:id="3919" w:author="Helene Marsh [2]" w:date="2022-04-25T13:37:00Z">
              <w:del w:id="3920" w:author="Helene Marsh" w:date="2022-04-30T15:19:00Z">
                <w:r w:rsidR="00C06350" w:rsidRPr="00987BCB" w:rsidDel="00805FFD">
                  <w:rPr>
                    <w:rFonts w:ascii="Arial" w:hAnsi="Arial" w:cs="Arial"/>
                    <w:w w:val="105"/>
                    <w:sz w:val="20"/>
                    <w:szCs w:val="20"/>
                    <w:rPrChange w:id="3921" w:author="Helene Marsh" w:date="2022-04-30T15:52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>2</w:delText>
                </w:r>
              </w:del>
            </w:ins>
            <w:del w:id="3922" w:author="Helene Marsh [2]" w:date="2022-04-25T13:37:00Z">
              <w:r w:rsidRPr="00987BCB" w:rsidDel="00C06350">
                <w:rPr>
                  <w:rFonts w:ascii="Arial" w:hAnsi="Arial" w:cs="Arial"/>
                  <w:w w:val="105"/>
                  <w:sz w:val="20"/>
                  <w:szCs w:val="20"/>
                  <w:rPrChange w:id="3923" w:author="Helene Marsh" w:date="2022-04-30T15:52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1</w:delText>
              </w:r>
            </w:del>
            <w:r w:rsidRPr="00987BCB">
              <w:rPr>
                <w:rFonts w:ascii="Arial" w:hAnsi="Arial" w:cs="Arial"/>
                <w:spacing w:val="1"/>
                <w:w w:val="105"/>
                <w:sz w:val="20"/>
                <w:szCs w:val="20"/>
                <w:rPrChange w:id="3924" w:author="Helene Marsh" w:date="2022-04-30T15:52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del w:id="3925" w:author="Helene Marsh [2]" w:date="2022-04-25T13:50:00Z">
              <w:r w:rsidRPr="00987BCB" w:rsidDel="0072483C">
                <w:rPr>
                  <w:rFonts w:ascii="Arial" w:hAnsi="Arial" w:cs="Arial"/>
                  <w:w w:val="105"/>
                  <w:sz w:val="20"/>
                  <w:szCs w:val="20"/>
                  <w:rPrChange w:id="3926" w:author="Helene Marsh" w:date="2022-04-30T15:52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 xml:space="preserve">Conduct research into and monitoring </w:delText>
              </w:r>
            </w:del>
            <w:ins w:id="3927" w:author="Helene Marsh [2]" w:date="2022-04-25T13:50:00Z">
              <w:r w:rsidR="0072483C" w:rsidRPr="00987BCB">
                <w:rPr>
                  <w:rFonts w:ascii="Arial" w:hAnsi="Arial" w:cs="Arial"/>
                  <w:w w:val="105"/>
                  <w:sz w:val="20"/>
                  <w:szCs w:val="20"/>
                  <w:rPrChange w:id="3928" w:author="Helene Marsh" w:date="2022-04-30T15:52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Identify and monitor </w:t>
              </w:r>
            </w:ins>
            <w:del w:id="3929" w:author="Helene Marsh [2]" w:date="2022-04-25T13:50:00Z">
              <w:r w:rsidRPr="00987BCB" w:rsidDel="0072483C">
                <w:rPr>
                  <w:rFonts w:ascii="Arial" w:hAnsi="Arial" w:cs="Arial"/>
                  <w:w w:val="105"/>
                  <w:sz w:val="20"/>
                  <w:szCs w:val="20"/>
                  <w:rPrChange w:id="3930" w:author="Helene Marsh" w:date="2022-04-30T15:52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of</w:delText>
              </w:r>
            </w:del>
            <w:r w:rsidRPr="00987BCB">
              <w:rPr>
                <w:rFonts w:ascii="Arial" w:hAnsi="Arial" w:cs="Arial"/>
                <w:spacing w:val="-45"/>
                <w:w w:val="105"/>
                <w:sz w:val="20"/>
                <w:szCs w:val="20"/>
                <w:rPrChange w:id="3931" w:author="Helene Marsh" w:date="2022-04-30T15:52:00Z">
                  <w:rPr>
                    <w:rFonts w:ascii="Arial Narrow" w:hAnsi="Arial Narrow"/>
                    <w:spacing w:val="-4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87BCB">
              <w:rPr>
                <w:rFonts w:ascii="Arial" w:hAnsi="Arial" w:cs="Arial"/>
                <w:w w:val="105"/>
                <w:sz w:val="20"/>
                <w:szCs w:val="20"/>
                <w:rPrChange w:id="3932" w:author="Helene Marsh" w:date="2022-04-30T15:52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important</w:t>
            </w:r>
            <w:r w:rsidRPr="00987BCB">
              <w:rPr>
                <w:rFonts w:ascii="Arial" w:hAnsi="Arial" w:cs="Arial"/>
                <w:spacing w:val="2"/>
                <w:w w:val="105"/>
                <w:sz w:val="20"/>
                <w:szCs w:val="20"/>
                <w:rPrChange w:id="3933" w:author="Helene Marsh" w:date="2022-04-30T15:52:00Z">
                  <w:rPr>
                    <w:rFonts w:ascii="Arial Narrow" w:hAnsi="Arial Narrow"/>
                    <w:spacing w:val="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87BCB">
              <w:rPr>
                <w:rFonts w:ascii="Arial" w:hAnsi="Arial" w:cs="Arial"/>
                <w:w w:val="105"/>
                <w:sz w:val="20"/>
                <w:szCs w:val="20"/>
                <w:rPrChange w:id="3934" w:author="Helene Marsh" w:date="2022-04-30T15:52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dugong</w:t>
            </w:r>
            <w:r w:rsidRPr="00987BCB">
              <w:rPr>
                <w:rFonts w:ascii="Arial" w:hAnsi="Arial" w:cs="Arial"/>
                <w:spacing w:val="-3"/>
                <w:w w:val="105"/>
                <w:sz w:val="20"/>
                <w:szCs w:val="20"/>
                <w:rPrChange w:id="3935" w:author="Helene Marsh" w:date="2022-04-30T15:52:00Z">
                  <w:rPr>
                    <w:rFonts w:ascii="Arial Narrow" w:hAnsi="Arial Narrow"/>
                    <w:spacing w:val="-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87BCB">
              <w:rPr>
                <w:rFonts w:ascii="Arial" w:hAnsi="Arial" w:cs="Arial"/>
                <w:w w:val="105"/>
                <w:sz w:val="20"/>
                <w:szCs w:val="20"/>
                <w:rPrChange w:id="3936" w:author="Helene Marsh" w:date="2022-04-30T15:52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habitats</w:t>
            </w:r>
          </w:p>
        </w:tc>
        <w:tc>
          <w:tcPr>
            <w:tcW w:w="1418" w:type="dxa"/>
          </w:tcPr>
          <w:p w14:paraId="3A2336C7" w14:textId="77777777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3937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393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High</w:t>
            </w:r>
          </w:p>
        </w:tc>
        <w:tc>
          <w:tcPr>
            <w:tcW w:w="992" w:type="dxa"/>
          </w:tcPr>
          <w:p w14:paraId="73F950B9" w14:textId="77777777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3939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394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Ongoing</w:t>
            </w:r>
          </w:p>
        </w:tc>
        <w:tc>
          <w:tcPr>
            <w:tcW w:w="1417" w:type="dxa"/>
          </w:tcPr>
          <w:p w14:paraId="3E9AC0A5" w14:textId="5A820C9C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3941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394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Relevant government agencies,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3943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3944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>intergovern</w:t>
            </w:r>
            <w:r w:rsidR="000C4B7E"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3945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>-</w:t>
            </w:r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3946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 xml:space="preserve">mental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394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 non-governmental</w:t>
            </w:r>
            <w:r w:rsidRPr="00906645">
              <w:rPr>
                <w:rFonts w:ascii="Arial" w:hAnsi="Arial" w:cs="Arial"/>
                <w:spacing w:val="-45"/>
                <w:w w:val="105"/>
                <w:sz w:val="20"/>
                <w:szCs w:val="20"/>
                <w:rPrChange w:id="3948" w:author="Helene Marsh" w:date="2022-04-30T11:58:00Z">
                  <w:rPr>
                    <w:rFonts w:ascii="Arial Narrow" w:hAnsi="Arial Narrow"/>
                    <w:spacing w:val="-4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394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organizations, universities and research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3950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395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institutions,</w:t>
            </w:r>
            <w:r w:rsidRPr="00906645">
              <w:rPr>
                <w:rFonts w:ascii="Arial" w:hAnsi="Arial" w:cs="Arial"/>
                <w:spacing w:val="-5"/>
                <w:w w:val="105"/>
                <w:sz w:val="20"/>
                <w:szCs w:val="20"/>
                <w:rPrChange w:id="3952" w:author="Helene Marsh" w:date="2022-04-30T11:58:00Z">
                  <w:rPr>
                    <w:rFonts w:ascii="Arial Narrow" w:hAnsi="Arial Narrow"/>
                    <w:spacing w:val="-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del w:id="3953" w:author="Helene Marsh [2]" w:date="2022-04-25T14:15:00Z">
              <w:r w:rsidRPr="00906645" w:rsidDel="008811B5">
                <w:rPr>
                  <w:rFonts w:ascii="Arial" w:hAnsi="Arial" w:cs="Arial"/>
                  <w:w w:val="105"/>
                  <w:sz w:val="20"/>
                  <w:szCs w:val="20"/>
                  <w:rPrChange w:id="3954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scientists</w:delText>
              </w:r>
              <w:r w:rsidRPr="00906645" w:rsidDel="008811B5">
                <w:rPr>
                  <w:rFonts w:ascii="Arial" w:hAnsi="Arial" w:cs="Arial"/>
                  <w:spacing w:val="-7"/>
                  <w:w w:val="105"/>
                  <w:sz w:val="20"/>
                  <w:szCs w:val="20"/>
                  <w:rPrChange w:id="3955" w:author="Helene Marsh" w:date="2022-04-30T11:58:00Z">
                    <w:rPr>
                      <w:rFonts w:ascii="Arial Narrow" w:hAnsi="Arial Narrow"/>
                      <w:spacing w:val="-7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8811B5">
                <w:rPr>
                  <w:rFonts w:ascii="Arial" w:hAnsi="Arial" w:cs="Arial"/>
                  <w:w w:val="105"/>
                  <w:sz w:val="20"/>
                  <w:szCs w:val="20"/>
                  <w:rPrChange w:id="3956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and</w:delText>
              </w:r>
              <w:r w:rsidRPr="00906645" w:rsidDel="008811B5">
                <w:rPr>
                  <w:rFonts w:ascii="Arial" w:hAnsi="Arial" w:cs="Arial"/>
                  <w:spacing w:val="-8"/>
                  <w:w w:val="105"/>
                  <w:sz w:val="20"/>
                  <w:szCs w:val="20"/>
                  <w:rPrChange w:id="3957" w:author="Helene Marsh" w:date="2022-04-30T11:58:00Z">
                    <w:rPr>
                      <w:rFonts w:ascii="Arial Narrow" w:hAnsi="Arial Narrow"/>
                      <w:spacing w:val="-8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906645">
              <w:rPr>
                <w:rFonts w:ascii="Arial" w:hAnsi="Arial" w:cs="Arial"/>
                <w:w w:val="105"/>
                <w:sz w:val="20"/>
                <w:szCs w:val="20"/>
                <w:rPrChange w:id="395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researchers</w:t>
            </w:r>
            <w:r w:rsidRPr="00906645">
              <w:rPr>
                <w:rFonts w:ascii="Arial" w:hAnsi="Arial" w:cs="Arial"/>
                <w:spacing w:val="-10"/>
                <w:w w:val="105"/>
                <w:sz w:val="20"/>
                <w:szCs w:val="20"/>
                <w:rPrChange w:id="3959" w:author="Helene Marsh" w:date="2022-04-30T11:58:00Z">
                  <w:rPr>
                    <w:rFonts w:ascii="Arial Narrow" w:hAnsi="Arial Narrow"/>
                    <w:spacing w:val="-10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396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</w:p>
          <w:p w14:paraId="51DD4219" w14:textId="77777777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3961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396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local</w:t>
            </w:r>
            <w:r w:rsidRPr="00906645">
              <w:rPr>
                <w:rFonts w:ascii="Arial" w:hAnsi="Arial" w:cs="Arial"/>
                <w:spacing w:val="-9"/>
                <w:w w:val="105"/>
                <w:sz w:val="20"/>
                <w:szCs w:val="20"/>
                <w:rPrChange w:id="3963" w:author="Helene Marsh" w:date="2022-04-30T11:58:00Z">
                  <w:rPr>
                    <w:rFonts w:ascii="Arial Narrow" w:hAnsi="Arial Narrow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396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communities</w:t>
            </w:r>
          </w:p>
        </w:tc>
        <w:tc>
          <w:tcPr>
            <w:tcW w:w="1276" w:type="dxa"/>
          </w:tcPr>
          <w:p w14:paraId="303D8FDA" w14:textId="725376D3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3965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396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Research</w:t>
            </w:r>
            <w:r w:rsidRPr="00906645">
              <w:rPr>
                <w:rFonts w:ascii="Arial" w:hAnsi="Arial" w:cs="Arial"/>
                <w:spacing w:val="-8"/>
                <w:w w:val="105"/>
                <w:sz w:val="20"/>
                <w:szCs w:val="20"/>
                <w:rPrChange w:id="3967" w:author="Helene Marsh" w:date="2022-04-30T11:58:00Z">
                  <w:rPr>
                    <w:rFonts w:ascii="Arial Narrow" w:hAnsi="Arial Narrow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396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9"/>
                <w:w w:val="105"/>
                <w:sz w:val="20"/>
                <w:szCs w:val="20"/>
                <w:rPrChange w:id="3969" w:author="Helene Marsh" w:date="2022-04-30T11:58:00Z">
                  <w:rPr>
                    <w:rFonts w:ascii="Arial Narrow" w:hAnsi="Arial Narrow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397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monitoring</w:t>
            </w:r>
            <w:r w:rsidRPr="00906645">
              <w:rPr>
                <w:rFonts w:ascii="Arial" w:hAnsi="Arial" w:cs="Arial"/>
                <w:spacing w:val="-8"/>
                <w:w w:val="105"/>
                <w:sz w:val="20"/>
                <w:szCs w:val="20"/>
                <w:rPrChange w:id="3971" w:author="Helene Marsh" w:date="2022-04-30T11:58:00Z">
                  <w:rPr>
                    <w:rFonts w:ascii="Arial Narrow" w:hAnsi="Arial Narrow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397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that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3973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397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promote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3975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397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dugong</w:t>
            </w:r>
            <w:r w:rsidRPr="00906645">
              <w:rPr>
                <w:rFonts w:ascii="Arial" w:hAnsi="Arial" w:cs="Arial"/>
                <w:spacing w:val="-44"/>
                <w:w w:val="105"/>
                <w:sz w:val="20"/>
                <w:szCs w:val="20"/>
                <w:rPrChange w:id="3977" w:author="Helene Marsh" w:date="2022-04-30T11:58:00Z">
                  <w:rPr>
                    <w:rFonts w:ascii="Arial Narrow" w:hAnsi="Arial Narrow"/>
                    <w:spacing w:val="-4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397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conservation</w:t>
            </w:r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3979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398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are conducted</w:t>
            </w:r>
            <w:ins w:id="3981" w:author="Helene Marsh" w:date="2022-04-30T11:43:00Z">
              <w:r w:rsidR="00CF19F4" w:rsidRPr="00906645">
                <w:rPr>
                  <w:rFonts w:ascii="Arial" w:hAnsi="Arial" w:cs="Arial"/>
                  <w:w w:val="105"/>
                  <w:sz w:val="20"/>
                  <w:szCs w:val="20"/>
                </w:rPr>
                <w:t xml:space="preserve"> and evaluated as part of a planned adaptive management cycle</w:t>
              </w:r>
            </w:ins>
          </w:p>
        </w:tc>
        <w:tc>
          <w:tcPr>
            <w:tcW w:w="6811" w:type="dxa"/>
          </w:tcPr>
          <w:p w14:paraId="4ED5467F" w14:textId="2F4D6FCF" w:rsidR="00562B4F" w:rsidRPr="00906645" w:rsidRDefault="00562B4F">
            <w:pPr>
              <w:pStyle w:val="BodyText"/>
              <w:numPr>
                <w:ilvl w:val="0"/>
                <w:numId w:val="45"/>
              </w:numPr>
              <w:ind w:left="340" w:hanging="340"/>
              <w:rPr>
                <w:ins w:id="3982" w:author="Helene Marsh [2]" w:date="2022-04-29T14:14:00Z"/>
                <w:rFonts w:ascii="Arial" w:hAnsi="Arial" w:cs="Arial"/>
                <w:sz w:val="20"/>
                <w:szCs w:val="20"/>
              </w:rPr>
              <w:pPrChange w:id="3983" w:author="Helene Marsh [2]" w:date="2022-04-29T14:16:00Z">
                <w:pPr>
                  <w:pStyle w:val="BodyText"/>
                  <w:numPr>
                    <w:numId w:val="45"/>
                  </w:numPr>
                  <w:ind w:left="720" w:hanging="360"/>
                </w:pPr>
              </w:pPrChange>
            </w:pPr>
            <w:ins w:id="3984" w:author="Helene Marsh [2]" w:date="2022-04-29T14:14:00Z">
              <w:r w:rsidRPr="00906645">
                <w:rPr>
                  <w:rFonts w:ascii="Arial" w:eastAsiaTheme="minorHAnsi" w:hAnsi="Arial" w:cs="Arial"/>
                  <w:sz w:val="20"/>
                  <w:szCs w:val="20"/>
                  <w:lang w:val="en-AU"/>
                </w:rPr>
                <w:t xml:space="preserve">Identify resources and sources of funding for data collection and analysis of information on dugong habitats </w:t>
              </w:r>
            </w:ins>
          </w:p>
          <w:p w14:paraId="66FE43D6" w14:textId="5A327159" w:rsidR="00562B4F" w:rsidRPr="00906645" w:rsidRDefault="00562B4F">
            <w:pPr>
              <w:pStyle w:val="BodyText"/>
              <w:numPr>
                <w:ilvl w:val="0"/>
                <w:numId w:val="45"/>
              </w:numPr>
              <w:ind w:left="340" w:hanging="340"/>
              <w:rPr>
                <w:ins w:id="3985" w:author="Helene Marsh [2]" w:date="2022-04-29T14:14:00Z"/>
                <w:rFonts w:ascii="Arial" w:hAnsi="Arial" w:cs="Arial"/>
                <w:w w:val="105"/>
                <w:sz w:val="20"/>
                <w:szCs w:val="20"/>
              </w:rPr>
              <w:pPrChange w:id="3986" w:author="Helene Marsh [2]" w:date="2022-04-29T14:16:00Z">
                <w:pPr>
                  <w:pStyle w:val="BodyText"/>
                  <w:numPr>
                    <w:numId w:val="45"/>
                  </w:numPr>
                  <w:ind w:left="720" w:hanging="360"/>
                </w:pPr>
              </w:pPrChange>
            </w:pPr>
            <w:ins w:id="3987" w:author="Helene Marsh [2]" w:date="2022-04-29T14:14:00Z">
              <w:r w:rsidRPr="00906645">
                <w:rPr>
                  <w:rFonts w:ascii="Arial" w:hAnsi="Arial" w:cs="Arial"/>
                  <w:sz w:val="20"/>
                  <w:szCs w:val="20"/>
                </w:rPr>
                <w:t xml:space="preserve">Use </w:t>
              </w:r>
            </w:ins>
            <w:ins w:id="3988" w:author="Helene Marsh" w:date="2022-04-30T15:55:00Z">
              <w:r w:rsidR="00987BCB">
                <w:rPr>
                  <w:rFonts w:ascii="Arial" w:hAnsi="Arial" w:cs="Arial"/>
                  <w:sz w:val="20"/>
                  <w:szCs w:val="20"/>
                </w:rPr>
                <w:t xml:space="preserve">the </w:t>
              </w:r>
            </w:ins>
            <w:ins w:id="3989" w:author="Helene Marsh [2]" w:date="2022-04-29T14:14:00Z">
              <w:r w:rsidRPr="00906645">
                <w:rPr>
                  <w:rFonts w:ascii="Arial" w:hAnsi="Arial" w:cs="Arial"/>
                  <w:sz w:val="20"/>
                  <w:szCs w:val="20"/>
                </w:rPr>
                <w:t>Dugong and Seagrass Research Toolkit (</w:t>
              </w:r>
              <w:r w:rsidRPr="00893693">
                <w:rPr>
                  <w:rFonts w:ascii="Arial" w:hAnsi="Arial" w:cs="Arial"/>
                  <w:sz w:val="20"/>
                  <w:szCs w:val="20"/>
                </w:rPr>
                <w:fldChar w:fldCharType="begin"/>
              </w:r>
              <w:r w:rsidRPr="00906645">
                <w:rPr>
                  <w:rFonts w:ascii="Arial" w:hAnsi="Arial" w:cs="Arial"/>
                  <w:sz w:val="20"/>
                  <w:szCs w:val="20"/>
                </w:rPr>
                <w:instrText xml:space="preserve"> HYPERLINK "http://www.conservation.tools/" </w:instrText>
              </w:r>
              <w:r w:rsidRPr="00893693">
                <w:rPr>
                  <w:rFonts w:ascii="Arial" w:hAnsi="Arial" w:cs="Arial"/>
                  <w:sz w:val="20"/>
                  <w:szCs w:val="20"/>
                </w:rPr>
              </w:r>
              <w:r w:rsidRPr="00893693">
                <w:rPr>
                  <w:rFonts w:ascii="Arial" w:hAnsi="Arial" w:cs="Arial"/>
                  <w:sz w:val="20"/>
                  <w:szCs w:val="20"/>
                </w:rPr>
                <w:fldChar w:fldCharType="separate"/>
              </w:r>
              <w:r w:rsidRPr="00906645">
                <w:rPr>
                  <w:rStyle w:val="Hyperlink"/>
                  <w:rFonts w:ascii="Arial" w:hAnsi="Arial" w:cs="Arial"/>
                  <w:sz w:val="20"/>
                  <w:szCs w:val="20"/>
                </w:rPr>
                <w:t>http://www.conservation.tools/</w:t>
              </w:r>
              <w:r w:rsidRPr="00893693">
                <w:rPr>
                  <w:rFonts w:ascii="Arial" w:hAnsi="Arial" w:cs="Arial"/>
                  <w:sz w:val="20"/>
                  <w:szCs w:val="20"/>
                </w:rPr>
                <w:fldChar w:fldCharType="end"/>
              </w:r>
              <w:r w:rsidRPr="00906645">
                <w:rPr>
                  <w:rFonts w:ascii="Arial" w:hAnsi="Arial" w:cs="Arial"/>
                  <w:sz w:val="20"/>
                  <w:szCs w:val="20"/>
                </w:rPr>
                <w:t xml:space="preserve">) to identify techniques appropriate for </w:t>
              </w:r>
              <w:r w:rsidRPr="00906645">
                <w:rPr>
                  <w:rFonts w:ascii="Arial" w:hAnsi="Arial" w:cs="Arial"/>
                  <w:w w:val="105"/>
                  <w:sz w:val="20"/>
                  <w:szCs w:val="20"/>
                </w:rPr>
                <w:t>context</w:t>
              </w:r>
            </w:ins>
          </w:p>
          <w:p w14:paraId="2F7D16E7" w14:textId="798A0280" w:rsidR="006E4665" w:rsidRPr="00906645" w:rsidRDefault="006E4665">
            <w:pPr>
              <w:pStyle w:val="ListParagraph"/>
              <w:numPr>
                <w:ilvl w:val="0"/>
                <w:numId w:val="45"/>
              </w:numPr>
              <w:tabs>
                <w:tab w:val="left" w:pos="464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3990" w:author="Helene Marsh" w:date="2022-04-30T11:58:00Z">
                  <w:rPr/>
                </w:rPrChange>
              </w:rPr>
              <w:pPrChange w:id="3991" w:author="Helene Marsh [2]" w:date="2022-04-29T14:16:00Z">
                <w:pPr>
                  <w:pStyle w:val="ListParagraph"/>
                  <w:numPr>
                    <w:numId w:val="29"/>
                  </w:numPr>
                  <w:tabs>
                    <w:tab w:val="left" w:pos="464"/>
                  </w:tabs>
                  <w:spacing w:before="0"/>
                  <w:ind w:left="340" w:hanging="340"/>
                </w:pPr>
              </w:pPrChange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3992" w:author="Helene Marsh" w:date="2022-04-30T11:58:00Z">
                  <w:rPr/>
                </w:rPrChange>
              </w:rPr>
              <w:t>Conduct baseline studies or gather secondary information on dugong habitats using cost effective techniques where possible, including community-</w:t>
            </w:r>
            <w:del w:id="3993" w:author="Helene Marsh [2]" w:date="2022-04-25T13:51:00Z">
              <w:r w:rsidRPr="00906645" w:rsidDel="0072483C">
                <w:rPr>
                  <w:rFonts w:ascii="Arial" w:hAnsi="Arial" w:cs="Arial"/>
                  <w:i/>
                  <w:spacing w:val="80"/>
                  <w:sz w:val="20"/>
                  <w:szCs w:val="20"/>
                  <w:rPrChange w:id="3994" w:author="Helene Marsh" w:date="2022-04-30T11:58:00Z">
                    <w:rPr>
                      <w:spacing w:val="80"/>
                    </w:rPr>
                  </w:rPrChange>
                </w:rPr>
                <w:delText xml:space="preserve"> </w:delText>
              </w:r>
            </w:del>
            <w:r w:rsidRPr="00906645">
              <w:rPr>
                <w:rFonts w:ascii="Arial" w:hAnsi="Arial" w:cs="Arial"/>
                <w:i/>
                <w:sz w:val="20"/>
                <w:szCs w:val="20"/>
                <w:rPrChange w:id="3995" w:author="Helene Marsh" w:date="2022-04-30T11:58:00Z">
                  <w:rPr/>
                </w:rPrChange>
              </w:rPr>
              <w:t>based monitoring</w:t>
            </w:r>
          </w:p>
          <w:p w14:paraId="6CE46AD1" w14:textId="77777777" w:rsidR="006E4665" w:rsidRPr="00906645" w:rsidRDefault="006E4665">
            <w:pPr>
              <w:pStyle w:val="ListParagraph"/>
              <w:numPr>
                <w:ilvl w:val="0"/>
                <w:numId w:val="45"/>
              </w:numPr>
              <w:tabs>
                <w:tab w:val="left" w:pos="464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3996" w:author="Helene Marsh" w:date="2022-04-30T11:58:00Z">
                  <w:rPr/>
                </w:rPrChange>
              </w:rPr>
              <w:pPrChange w:id="3997" w:author="Helene Marsh [2]" w:date="2022-04-29T14:16:00Z">
                <w:pPr>
                  <w:pStyle w:val="ListParagraph"/>
                  <w:numPr>
                    <w:numId w:val="29"/>
                  </w:numPr>
                  <w:tabs>
                    <w:tab w:val="left" w:pos="464"/>
                  </w:tabs>
                  <w:spacing w:before="0"/>
                  <w:ind w:left="340" w:hanging="340"/>
                </w:pPr>
              </w:pPrChange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3998" w:author="Helene Marsh" w:date="2022-04-30T11:58:00Z">
                  <w:rPr/>
                </w:rPrChange>
              </w:rPr>
              <w:t>Initiate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3999" w:author="Helene Marsh" w:date="2022-04-30T11:58:00Z">
                  <w:rPr>
                    <w:spacing w:val="11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000" w:author="Helene Marsh" w:date="2022-04-30T11:58:00Z">
                  <w:rPr/>
                </w:rPrChange>
              </w:rPr>
              <w:t>and/or</w:t>
            </w:r>
            <w:r w:rsidRPr="00906645">
              <w:rPr>
                <w:rFonts w:ascii="Arial" w:hAnsi="Arial" w:cs="Arial"/>
                <w:i/>
                <w:spacing w:val="5"/>
                <w:sz w:val="20"/>
                <w:szCs w:val="20"/>
                <w:rPrChange w:id="4001" w:author="Helene Marsh" w:date="2022-04-30T11:58:00Z">
                  <w:rPr>
                    <w:spacing w:val="5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002" w:author="Helene Marsh" w:date="2022-04-30T11:58:00Z">
                  <w:rPr/>
                </w:rPrChange>
              </w:rPr>
              <w:t>continue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4003" w:author="Helene Marsh" w:date="2022-04-30T11:58:00Z">
                  <w:rPr>
                    <w:spacing w:val="11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004" w:author="Helene Marsh" w:date="2022-04-30T11:58:00Z">
                  <w:rPr/>
                </w:rPrChange>
              </w:rPr>
              <w:t>long-term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4005" w:author="Helene Marsh" w:date="2022-04-30T11:58:00Z">
                  <w:rPr>
                    <w:spacing w:val="1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006" w:author="Helene Marsh" w:date="2022-04-30T11:58:00Z">
                  <w:rPr/>
                </w:rPrChange>
              </w:rPr>
              <w:t>monitoring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4007" w:author="Helene Marsh" w:date="2022-04-30T11:58:00Z">
                  <w:rPr>
                    <w:spacing w:val="1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008" w:author="Helene Marsh" w:date="2022-04-30T11:58:00Z">
                  <w:rPr/>
                </w:rPrChange>
              </w:rPr>
              <w:t>of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4009" w:author="Helene Marsh" w:date="2022-04-30T11:58:00Z">
                  <w:rPr>
                    <w:spacing w:val="1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010" w:author="Helene Marsh" w:date="2022-04-30T11:58:00Z">
                  <w:rPr/>
                </w:rPrChange>
              </w:rPr>
              <w:t>priority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4011" w:author="Helene Marsh" w:date="2022-04-30T11:58:00Z">
                  <w:rPr>
                    <w:spacing w:val="11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012" w:author="Helene Marsh" w:date="2022-04-30T11:58:00Z">
                  <w:rPr/>
                </w:rPrChange>
              </w:rPr>
              <w:t>dugong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4013" w:author="Helene Marsh" w:date="2022-04-30T11:58:00Z">
                  <w:rPr>
                    <w:spacing w:val="6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4014" w:author="Helene Marsh" w:date="2022-04-30T11:58:00Z">
                  <w:rPr>
                    <w:spacing w:val="-2"/>
                  </w:rPr>
                </w:rPrChange>
              </w:rPr>
              <w:t>habitats</w:t>
            </w:r>
          </w:p>
          <w:p w14:paraId="11E2B808" w14:textId="1F4947D6" w:rsidR="006E4665" w:rsidRPr="00906645" w:rsidRDefault="006E4665">
            <w:pPr>
              <w:pStyle w:val="ListParagraph"/>
              <w:numPr>
                <w:ilvl w:val="0"/>
                <w:numId w:val="45"/>
              </w:numPr>
              <w:tabs>
                <w:tab w:val="left" w:pos="464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4015" w:author="Helene Marsh" w:date="2022-04-30T11:58:00Z">
                  <w:rPr/>
                </w:rPrChange>
              </w:rPr>
              <w:pPrChange w:id="4016" w:author="Helene Marsh [2]" w:date="2022-04-29T14:16:00Z">
                <w:pPr>
                  <w:pStyle w:val="ListParagraph"/>
                  <w:numPr>
                    <w:numId w:val="29"/>
                  </w:numPr>
                  <w:tabs>
                    <w:tab w:val="left" w:pos="464"/>
                  </w:tabs>
                  <w:spacing w:before="0"/>
                  <w:ind w:left="340" w:hanging="340"/>
                </w:pPr>
              </w:pPrChange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4017" w:author="Helene Marsh" w:date="2022-04-30T11:58:00Z">
                  <w:rPr/>
                </w:rPrChange>
              </w:rPr>
              <w:t>Promote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4018" w:author="Helene Marsh" w:date="2022-04-30T11:58:00Z">
                  <w:rPr>
                    <w:spacing w:val="1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019" w:author="Helene Marsh" w:date="2022-04-30T11:58:00Z">
                  <w:rPr/>
                </w:rPrChange>
              </w:rPr>
              <w:t>the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4020" w:author="Helene Marsh" w:date="2022-04-30T11:58:00Z">
                  <w:rPr>
                    <w:spacing w:val="11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021" w:author="Helene Marsh" w:date="2022-04-30T11:58:00Z">
                  <w:rPr/>
                </w:rPrChange>
              </w:rPr>
              <w:t>use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4022" w:author="Helene Marsh" w:date="2022-04-30T11:58:00Z">
                  <w:rPr>
                    <w:spacing w:val="1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023" w:author="Helene Marsh" w:date="2022-04-30T11:58:00Z">
                  <w:rPr/>
                </w:rPrChange>
              </w:rPr>
              <w:t>of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4024" w:author="Helene Marsh" w:date="2022-04-30T11:58:00Z">
                  <w:rPr>
                    <w:spacing w:val="6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025" w:author="Helene Marsh" w:date="2022-04-30T11:58:00Z">
                  <w:rPr/>
                </w:rPrChange>
              </w:rPr>
              <w:t>traditional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4026" w:author="Helene Marsh" w:date="2022-04-30T11:58:00Z">
                  <w:rPr>
                    <w:spacing w:val="1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027" w:author="Helene Marsh" w:date="2022-04-30T11:58:00Z">
                  <w:rPr/>
                </w:rPrChange>
              </w:rPr>
              <w:t>ecological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4028" w:author="Helene Marsh" w:date="2022-04-30T11:58:00Z">
                  <w:rPr>
                    <w:spacing w:val="6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029" w:author="Helene Marsh" w:date="2022-04-30T11:58:00Z">
                  <w:rPr/>
                </w:rPrChange>
              </w:rPr>
              <w:t>knowledge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4030" w:author="Helene Marsh" w:date="2022-04-30T11:58:00Z">
                  <w:rPr>
                    <w:spacing w:val="1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031" w:author="Helene Marsh" w:date="2022-04-30T11:58:00Z">
                  <w:rPr/>
                </w:rPrChange>
              </w:rPr>
              <w:t>in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4032" w:author="Helene Marsh" w:date="2022-04-30T11:58:00Z">
                  <w:rPr>
                    <w:spacing w:val="6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033" w:author="Helene Marsh" w:date="2022-04-30T11:58:00Z">
                  <w:rPr/>
                </w:rPrChange>
              </w:rPr>
              <w:t>research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4034" w:author="Helene Marsh" w:date="2022-04-30T11:58:00Z">
                  <w:rPr>
                    <w:spacing w:val="1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035" w:author="Helene Marsh" w:date="2022-04-30T11:58:00Z">
                  <w:rPr/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4036" w:author="Helene Marsh" w:date="2022-04-30T11:58:00Z">
                  <w:rPr>
                    <w:spacing w:val="6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037" w:author="Helene Marsh" w:date="2022-04-30T11:58:00Z">
                  <w:rPr/>
                </w:rPrChange>
              </w:rPr>
              <w:t>management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4038" w:author="Helene Marsh" w:date="2022-04-30T11:58:00Z">
                  <w:rPr>
                    <w:spacing w:val="9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039" w:author="Helene Marsh" w:date="2022-04-30T11:58:00Z">
                  <w:rPr/>
                </w:rPrChange>
              </w:rPr>
              <w:t>studies,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4040" w:author="Helene Marsh" w:date="2022-04-30T11:58:00Z">
                  <w:rPr>
                    <w:spacing w:val="9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041" w:author="Helene Marsh" w:date="2022-04-30T11:58:00Z">
                  <w:rPr/>
                </w:rPrChange>
              </w:rPr>
              <w:t>where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4042" w:author="Helene Marsh" w:date="2022-04-30T11:58:00Z">
                  <w:rPr>
                    <w:spacing w:val="1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4043" w:author="Helene Marsh" w:date="2022-04-30T11:58:00Z">
                  <w:rPr>
                    <w:spacing w:val="-2"/>
                  </w:rPr>
                </w:rPrChange>
              </w:rPr>
              <w:t>possible</w:t>
            </w:r>
            <w:ins w:id="4044" w:author="Helene Marsh [2]" w:date="2022-04-27T15:00:00Z">
              <w:r w:rsidR="0025298A" w:rsidRPr="00906645">
                <w:rPr>
                  <w:rFonts w:ascii="Arial" w:hAnsi="Arial" w:cs="Arial"/>
                  <w:i/>
                  <w:spacing w:val="-2"/>
                  <w:sz w:val="20"/>
                  <w:szCs w:val="20"/>
                  <w:rPrChange w:id="4045" w:author="Helene Marsh" w:date="2022-04-30T11:58:00Z">
                    <w:rPr>
                      <w:rFonts w:ascii="Arial Narrow" w:hAnsi="Arial Narrow"/>
                      <w:i/>
                      <w:spacing w:val="-2"/>
                      <w:sz w:val="20"/>
                      <w:szCs w:val="20"/>
                    </w:rPr>
                  </w:rPrChange>
                </w:rPr>
                <w:t xml:space="preserve"> and appropriate </w:t>
              </w:r>
            </w:ins>
          </w:p>
          <w:p w14:paraId="41BAD828" w14:textId="04248766" w:rsidR="006E4665" w:rsidRPr="00906645" w:rsidRDefault="006E4665">
            <w:pPr>
              <w:pStyle w:val="ListParagraph"/>
              <w:numPr>
                <w:ilvl w:val="0"/>
                <w:numId w:val="45"/>
              </w:numPr>
              <w:tabs>
                <w:tab w:val="left" w:pos="464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4046" w:author="Helene Marsh" w:date="2022-04-30T11:58:00Z">
                  <w:rPr/>
                </w:rPrChange>
              </w:rPr>
              <w:pPrChange w:id="4047" w:author="Helene Marsh [2]" w:date="2022-04-29T14:16:00Z">
                <w:pPr>
                  <w:pStyle w:val="ListParagraph"/>
                  <w:numPr>
                    <w:numId w:val="29"/>
                  </w:numPr>
                  <w:tabs>
                    <w:tab w:val="left" w:pos="464"/>
                  </w:tabs>
                  <w:spacing w:before="0"/>
                  <w:ind w:left="340" w:hanging="340"/>
                </w:pPr>
              </w:pPrChange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4048" w:author="Helene Marsh" w:date="2022-04-30T11:58:00Z">
                  <w:rPr/>
                </w:rPrChange>
              </w:rPr>
              <w:t>Involve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4049" w:author="Helene Marsh" w:date="2022-04-30T11:58:00Z">
                  <w:rPr>
                    <w:spacing w:val="1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050" w:author="Helene Marsh" w:date="2022-04-30T11:58:00Z">
                  <w:rPr/>
                </w:rPrChange>
              </w:rPr>
              <w:t>local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4051" w:author="Helene Marsh" w:date="2022-04-30T11:58:00Z">
                  <w:rPr>
                    <w:spacing w:val="1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052" w:author="Helene Marsh" w:date="2022-04-30T11:58:00Z">
                  <w:rPr/>
                </w:rPrChange>
              </w:rPr>
              <w:t>communities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4053" w:author="Helene Marsh" w:date="2022-04-30T11:58:00Z">
                  <w:rPr>
                    <w:spacing w:val="11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054" w:author="Helene Marsh" w:date="2022-04-30T11:58:00Z">
                  <w:rPr/>
                </w:rPrChange>
              </w:rPr>
              <w:t>in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4055" w:author="Helene Marsh" w:date="2022-04-30T11:58:00Z">
                  <w:rPr>
                    <w:spacing w:val="1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056" w:author="Helene Marsh" w:date="2022-04-30T11:58:00Z">
                  <w:rPr/>
                </w:rPrChange>
              </w:rPr>
              <w:t>research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4057" w:author="Helene Marsh" w:date="2022-04-30T11:58:00Z">
                  <w:rPr>
                    <w:spacing w:val="6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058" w:author="Helene Marsh" w:date="2022-04-30T11:58:00Z">
                  <w:rPr/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4059" w:author="Helene Marsh" w:date="2022-04-30T11:58:00Z">
                  <w:rPr>
                    <w:spacing w:val="1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060" w:author="Helene Marsh" w:date="2022-04-30T11:58:00Z">
                  <w:rPr/>
                </w:rPrChange>
              </w:rPr>
              <w:t>monitoring</w:t>
            </w:r>
            <w:r w:rsidRPr="00906645">
              <w:rPr>
                <w:rFonts w:ascii="Arial" w:hAnsi="Arial" w:cs="Arial"/>
                <w:i/>
                <w:spacing w:val="12"/>
                <w:sz w:val="20"/>
                <w:szCs w:val="20"/>
                <w:rPrChange w:id="4061" w:author="Helene Marsh" w:date="2022-04-30T11:58:00Z">
                  <w:rPr>
                    <w:spacing w:val="12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062" w:author="Helene Marsh" w:date="2022-04-30T11:58:00Z">
                  <w:rPr/>
                </w:rPrChange>
              </w:rPr>
              <w:t>programmes</w:t>
            </w:r>
            <w:ins w:id="4063" w:author="Helene Marsh [2]" w:date="2022-04-27T15:02:00Z">
              <w:r w:rsidR="005F33F1" w:rsidRPr="00906645">
                <w:rPr>
                  <w:rFonts w:ascii="Arial" w:hAnsi="Arial" w:cs="Arial"/>
                  <w:i/>
                  <w:sz w:val="20"/>
                  <w:szCs w:val="20"/>
                  <w:rPrChange w:id="4064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,</w:t>
              </w:r>
            </w:ins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4065" w:author="Helene Marsh" w:date="2022-04-30T11:58:00Z">
                  <w:rPr>
                    <w:spacing w:val="9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066" w:author="Helene Marsh" w:date="2022-04-30T11:58:00Z">
                  <w:rPr/>
                </w:rPrChange>
              </w:rPr>
              <w:t>with</w:t>
            </w:r>
            <w:r w:rsidRPr="00906645">
              <w:rPr>
                <w:rFonts w:ascii="Arial" w:hAnsi="Arial" w:cs="Arial"/>
                <w:i/>
                <w:spacing w:val="4"/>
                <w:sz w:val="20"/>
                <w:szCs w:val="20"/>
                <w:rPrChange w:id="4067" w:author="Helene Marsh" w:date="2022-04-30T11:58:00Z">
                  <w:rPr>
                    <w:spacing w:val="4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068" w:author="Helene Marsh" w:date="2022-04-30T11:58:00Z">
                  <w:rPr/>
                </w:rPrChange>
              </w:rPr>
              <w:t>training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4069" w:author="Helene Marsh" w:date="2022-04-30T11:58:00Z">
                  <w:rPr>
                    <w:spacing w:val="1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070" w:author="Helene Marsh" w:date="2022-04-30T11:58:00Z">
                  <w:rPr/>
                </w:rPrChange>
              </w:rPr>
              <w:t>as</w:t>
            </w:r>
            <w:r w:rsidRPr="00906645">
              <w:rPr>
                <w:rFonts w:ascii="Arial" w:hAnsi="Arial" w:cs="Arial"/>
                <w:i/>
                <w:spacing w:val="8"/>
                <w:sz w:val="20"/>
                <w:szCs w:val="20"/>
                <w:rPrChange w:id="4071" w:author="Helene Marsh" w:date="2022-04-30T11:58:00Z">
                  <w:rPr>
                    <w:spacing w:val="8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4072" w:author="Helene Marsh" w:date="2022-04-30T11:58:00Z">
                  <w:rPr>
                    <w:spacing w:val="-2"/>
                  </w:rPr>
                </w:rPrChange>
              </w:rPr>
              <w:t>required</w:t>
            </w:r>
          </w:p>
          <w:p w14:paraId="38035AC9" w14:textId="77777777" w:rsidR="006E4665" w:rsidRPr="00906645" w:rsidRDefault="006E4665">
            <w:pPr>
              <w:pStyle w:val="ListParagraph"/>
              <w:numPr>
                <w:ilvl w:val="0"/>
                <w:numId w:val="45"/>
              </w:numPr>
              <w:tabs>
                <w:tab w:val="left" w:pos="464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4073" w:author="Helene Marsh" w:date="2022-04-30T11:58:00Z">
                  <w:rPr/>
                </w:rPrChange>
              </w:rPr>
              <w:pPrChange w:id="4074" w:author="Helene Marsh [2]" w:date="2022-04-29T14:16:00Z">
                <w:pPr>
                  <w:pStyle w:val="ListParagraph"/>
                  <w:numPr>
                    <w:numId w:val="29"/>
                  </w:numPr>
                  <w:tabs>
                    <w:tab w:val="left" w:pos="464"/>
                  </w:tabs>
                  <w:spacing w:before="0"/>
                  <w:ind w:left="340" w:hanging="340"/>
                </w:pPr>
              </w:pPrChange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4075" w:author="Helene Marsh" w:date="2022-04-30T11:58:00Z">
                  <w:rPr/>
                </w:rPrChange>
              </w:rPr>
              <w:t>Review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4076" w:author="Helene Marsh" w:date="2022-04-30T11:58:00Z">
                  <w:rPr>
                    <w:spacing w:val="11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077" w:author="Helene Marsh" w:date="2022-04-30T11:58:00Z">
                  <w:rPr/>
                </w:rPrChange>
              </w:rPr>
              <w:t>periodically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4078" w:author="Helene Marsh" w:date="2022-04-30T11:58:00Z">
                  <w:rPr>
                    <w:spacing w:val="9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079" w:author="Helene Marsh" w:date="2022-04-30T11:58:00Z">
                  <w:rPr/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7"/>
                <w:sz w:val="20"/>
                <w:szCs w:val="20"/>
                <w:rPrChange w:id="4080" w:author="Helene Marsh" w:date="2022-04-30T11:58:00Z">
                  <w:rPr>
                    <w:spacing w:val="7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081" w:author="Helene Marsh" w:date="2022-04-30T11:58:00Z">
                  <w:rPr/>
                </w:rPrChange>
              </w:rPr>
              <w:t>evaluate</w:t>
            </w:r>
            <w:r w:rsidRPr="00906645">
              <w:rPr>
                <w:rFonts w:ascii="Arial" w:hAnsi="Arial" w:cs="Arial"/>
                <w:i/>
                <w:spacing w:val="12"/>
                <w:sz w:val="20"/>
                <w:szCs w:val="20"/>
                <w:rPrChange w:id="4082" w:author="Helene Marsh" w:date="2022-04-30T11:58:00Z">
                  <w:rPr>
                    <w:spacing w:val="12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083" w:author="Helene Marsh" w:date="2022-04-30T11:58:00Z">
                  <w:rPr/>
                </w:rPrChange>
              </w:rPr>
              <w:t>research</w:t>
            </w:r>
            <w:r w:rsidRPr="00906645">
              <w:rPr>
                <w:rFonts w:ascii="Arial" w:hAnsi="Arial" w:cs="Arial"/>
                <w:i/>
                <w:spacing w:val="7"/>
                <w:sz w:val="20"/>
                <w:szCs w:val="20"/>
                <w:rPrChange w:id="4084" w:author="Helene Marsh" w:date="2022-04-30T11:58:00Z">
                  <w:rPr>
                    <w:spacing w:val="7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085" w:author="Helene Marsh" w:date="2022-04-30T11:58:00Z">
                  <w:rPr/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4086" w:author="Helene Marsh" w:date="2022-04-30T11:58:00Z">
                  <w:rPr>
                    <w:spacing w:val="11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087" w:author="Helene Marsh" w:date="2022-04-30T11:58:00Z">
                  <w:rPr/>
                </w:rPrChange>
              </w:rPr>
              <w:t>monitoring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4088" w:author="Helene Marsh" w:date="2022-04-30T11:58:00Z">
                  <w:rPr>
                    <w:spacing w:val="11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4089" w:author="Helene Marsh" w:date="2022-04-30T11:58:00Z">
                  <w:rPr>
                    <w:spacing w:val="-2"/>
                  </w:rPr>
                </w:rPrChange>
              </w:rPr>
              <w:t>activities</w:t>
            </w:r>
          </w:p>
          <w:p w14:paraId="73BEAC34" w14:textId="77777777" w:rsidR="006E4665" w:rsidRPr="00906645" w:rsidRDefault="006E4665">
            <w:pPr>
              <w:pStyle w:val="ListParagraph"/>
              <w:numPr>
                <w:ilvl w:val="0"/>
                <w:numId w:val="45"/>
              </w:numPr>
              <w:tabs>
                <w:tab w:val="left" w:pos="463"/>
                <w:tab w:val="left" w:pos="464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4090" w:author="Helene Marsh" w:date="2022-04-30T11:58:00Z">
                  <w:rPr/>
                </w:rPrChange>
              </w:rPr>
              <w:pPrChange w:id="4091" w:author="Helene Marsh [2]" w:date="2022-04-29T14:16:00Z">
                <w:pPr>
                  <w:pStyle w:val="ListParagraph"/>
                  <w:numPr>
                    <w:numId w:val="29"/>
                  </w:numPr>
                  <w:tabs>
                    <w:tab w:val="left" w:pos="463"/>
                    <w:tab w:val="left" w:pos="464"/>
                  </w:tabs>
                  <w:spacing w:before="0"/>
                  <w:ind w:left="340" w:hanging="340"/>
                </w:pPr>
              </w:pPrChange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4092" w:author="Helene Marsh" w:date="2022-04-30T11:58:00Z">
                  <w:rPr/>
                </w:rPrChange>
              </w:rPr>
              <w:t>Identify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4093" w:author="Helene Marsh" w:date="2022-04-30T11:58:00Z">
                  <w:rPr>
                    <w:spacing w:val="1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094" w:author="Helene Marsh" w:date="2022-04-30T11:58:00Z">
                  <w:rPr/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4095" w:author="Helene Marsh" w:date="2022-04-30T11:58:00Z">
                  <w:rPr>
                    <w:spacing w:val="6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096" w:author="Helene Marsh" w:date="2022-04-30T11:58:00Z">
                  <w:rPr/>
                </w:rPrChange>
              </w:rPr>
              <w:t>include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4097" w:author="Helene Marsh" w:date="2022-04-30T11:58:00Z">
                  <w:rPr>
                    <w:spacing w:val="1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098" w:author="Helene Marsh" w:date="2022-04-30T11:58:00Z">
                  <w:rPr/>
                </w:rPrChange>
              </w:rPr>
              <w:t>priority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4099" w:author="Helene Marsh" w:date="2022-04-30T11:58:00Z">
                  <w:rPr>
                    <w:spacing w:val="1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100" w:author="Helene Marsh" w:date="2022-04-30T11:58:00Z">
                  <w:rPr/>
                </w:rPrChange>
              </w:rPr>
              <w:t>research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4101" w:author="Helene Marsh" w:date="2022-04-30T11:58:00Z">
                  <w:rPr>
                    <w:spacing w:val="9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102" w:author="Helene Marsh" w:date="2022-04-30T11:58:00Z">
                  <w:rPr/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4103" w:author="Helene Marsh" w:date="2022-04-30T11:58:00Z">
                  <w:rPr>
                    <w:spacing w:val="6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104" w:author="Helene Marsh" w:date="2022-04-30T11:58:00Z">
                  <w:rPr/>
                </w:rPrChange>
              </w:rPr>
              <w:t>monitoring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4105" w:author="Helene Marsh" w:date="2022-04-30T11:58:00Z">
                  <w:rPr>
                    <w:spacing w:val="9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106" w:author="Helene Marsh" w:date="2022-04-30T11:58:00Z">
                  <w:rPr/>
                </w:rPrChange>
              </w:rPr>
              <w:t>needs</w:t>
            </w:r>
            <w:r w:rsidRPr="00906645">
              <w:rPr>
                <w:rFonts w:ascii="Arial" w:hAnsi="Arial" w:cs="Arial"/>
                <w:i/>
                <w:spacing w:val="8"/>
                <w:sz w:val="20"/>
                <w:szCs w:val="20"/>
                <w:rPrChange w:id="4107" w:author="Helene Marsh" w:date="2022-04-30T11:58:00Z">
                  <w:rPr>
                    <w:spacing w:val="8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108" w:author="Helene Marsh" w:date="2022-04-30T11:58:00Z">
                  <w:rPr/>
                </w:rPrChange>
              </w:rPr>
              <w:t>in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4109" w:author="Helene Marsh" w:date="2022-04-30T11:58:00Z">
                  <w:rPr>
                    <w:spacing w:val="9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110" w:author="Helene Marsh" w:date="2022-04-30T11:58:00Z">
                  <w:rPr/>
                </w:rPrChange>
              </w:rPr>
              <w:t>regional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4111" w:author="Helene Marsh" w:date="2022-04-30T11:58:00Z">
                  <w:rPr>
                    <w:spacing w:val="9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112" w:author="Helene Marsh" w:date="2022-04-30T11:58:00Z">
                  <w:rPr/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4113" w:author="Helene Marsh" w:date="2022-04-30T11:58:00Z">
                  <w:rPr>
                    <w:spacing w:val="1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114" w:author="Helene Marsh" w:date="2022-04-30T11:58:00Z">
                  <w:rPr/>
                </w:rPrChange>
              </w:rPr>
              <w:t>sub-regional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4115" w:author="Helene Marsh" w:date="2022-04-30T11:58:00Z">
                  <w:rPr>
                    <w:spacing w:val="9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116" w:author="Helene Marsh" w:date="2022-04-30T11:58:00Z">
                  <w:rPr/>
                </w:rPrChange>
              </w:rPr>
              <w:t>action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4117" w:author="Helene Marsh" w:date="2022-04-30T11:58:00Z">
                  <w:rPr>
                    <w:spacing w:val="9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4118" w:author="Helene Marsh" w:date="2022-04-30T11:58:00Z">
                  <w:rPr>
                    <w:spacing w:val="-2"/>
                  </w:rPr>
                </w:rPrChange>
              </w:rPr>
              <w:t>plans</w:t>
            </w:r>
          </w:p>
          <w:p w14:paraId="4EACADFD" w14:textId="161D3514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w w:val="105"/>
                <w:sz w:val="20"/>
                <w:szCs w:val="20"/>
                <w:rPrChange w:id="411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</w:pPr>
          </w:p>
        </w:tc>
      </w:tr>
      <w:tr w:rsidR="00477D0D" w:rsidRPr="00906645" w14:paraId="26099F44" w14:textId="77777777" w:rsidTr="00755E23">
        <w:trPr>
          <w:trHeight w:val="1079"/>
        </w:trPr>
        <w:tc>
          <w:tcPr>
            <w:tcW w:w="1708" w:type="dxa"/>
          </w:tcPr>
          <w:p w14:paraId="12EB4B1C" w14:textId="3F2D643E" w:rsidR="00477D0D" w:rsidRPr="00906645" w:rsidRDefault="00477D0D">
            <w:pPr>
              <w:pStyle w:val="TableParagraph"/>
              <w:ind w:left="0"/>
              <w:rPr>
                <w:rFonts w:ascii="Arial" w:hAnsi="Arial" w:cs="Arial"/>
                <w:w w:val="105"/>
                <w:sz w:val="20"/>
                <w:szCs w:val="20"/>
                <w:rPrChange w:id="412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</w:pPr>
            <w:ins w:id="4121" w:author="Mélanie Hamel" w:date="2022-04-28T15:33:00Z"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4122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lastRenderedPageBreak/>
                <w:t>4.</w:t>
              </w:r>
            </w:ins>
            <w:ins w:id="4123" w:author="Helene Marsh" w:date="2022-04-30T15:20:00Z">
              <w:r w:rsidR="00805FFD">
                <w:rPr>
                  <w:rFonts w:ascii="Arial" w:hAnsi="Arial" w:cs="Arial"/>
                  <w:w w:val="105"/>
                  <w:sz w:val="20"/>
                  <w:szCs w:val="20"/>
                </w:rPr>
                <w:t>2</w:t>
              </w:r>
            </w:ins>
            <w:ins w:id="4124" w:author="Mélanie Hamel" w:date="2022-04-28T15:33:00Z">
              <w:del w:id="4125" w:author="Helene Marsh" w:date="2022-04-30T15:20:00Z">
                <w:r w:rsidRPr="00906645" w:rsidDel="00805FFD">
                  <w:rPr>
                    <w:rFonts w:ascii="Arial" w:hAnsi="Arial" w:cs="Arial"/>
                    <w:w w:val="105"/>
                    <w:sz w:val="20"/>
                    <w:szCs w:val="20"/>
                    <w:rPrChange w:id="4126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>1</w:delText>
                </w:r>
              </w:del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4127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 Conduct research to understand and quantify the </w:t>
              </w:r>
              <w:del w:id="4128" w:author="Helene Marsh [2]" w:date="2022-04-29T14:12:00Z">
                <w:r w:rsidRPr="00906645" w:rsidDel="00562B4F">
                  <w:rPr>
                    <w:rFonts w:ascii="Arial" w:hAnsi="Arial" w:cs="Arial"/>
                    <w:w w:val="105"/>
                    <w:sz w:val="20"/>
                    <w:szCs w:val="20"/>
                    <w:rPrChange w:id="4129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 xml:space="preserve">economic and </w:delText>
                </w:r>
              </w:del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4130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perceived </w:t>
              </w:r>
            </w:ins>
            <w:ins w:id="4131" w:author="Helene Marsh [2]" w:date="2022-04-29T14:12:00Z">
              <w:r w:rsidR="00562B4F" w:rsidRPr="00906645">
                <w:rPr>
                  <w:rFonts w:ascii="Arial" w:hAnsi="Arial" w:cs="Arial"/>
                  <w:w w:val="105"/>
                  <w:sz w:val="20"/>
                  <w:szCs w:val="20"/>
                </w:rPr>
                <w:t xml:space="preserve">and monetary </w:t>
              </w:r>
            </w:ins>
            <w:ins w:id="4132" w:author="Mélanie Hamel" w:date="2022-04-28T15:33:00Z"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4133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values of the ecosystem services provided by seagrass habitats of importance to dugongs</w:t>
              </w:r>
              <w:del w:id="4134" w:author="Helene Marsh" w:date="2022-04-30T15:58:00Z">
                <w:r w:rsidRPr="00906645" w:rsidDel="00987BCB">
                  <w:rPr>
                    <w:rFonts w:ascii="Arial" w:hAnsi="Arial" w:cs="Arial"/>
                    <w:w w:val="105"/>
                    <w:sz w:val="20"/>
                    <w:szCs w:val="20"/>
                    <w:rPrChange w:id="4135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>,</w:delText>
                </w:r>
              </w:del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4136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</w:ins>
          </w:p>
        </w:tc>
        <w:tc>
          <w:tcPr>
            <w:tcW w:w="1418" w:type="dxa"/>
          </w:tcPr>
          <w:p w14:paraId="67AD1E94" w14:textId="5D82A84C" w:rsidR="00477D0D" w:rsidRPr="00906645" w:rsidRDefault="00477D0D" w:rsidP="00477D0D">
            <w:pPr>
              <w:pStyle w:val="TableParagraph"/>
              <w:ind w:left="0"/>
              <w:rPr>
                <w:rFonts w:ascii="Arial" w:hAnsi="Arial" w:cs="Arial"/>
                <w:w w:val="105"/>
                <w:sz w:val="20"/>
                <w:szCs w:val="20"/>
                <w:rPrChange w:id="413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</w:pPr>
            <w:ins w:id="4138" w:author="Mélanie Hamel" w:date="2022-04-28T15:33:00Z">
              <w:del w:id="4139" w:author="Helene Marsh" w:date="2022-04-30T11:44:00Z">
                <w:r w:rsidRPr="00906645" w:rsidDel="00CF19F4">
                  <w:rPr>
                    <w:rFonts w:ascii="Arial" w:hAnsi="Arial" w:cs="Arial"/>
                    <w:w w:val="105"/>
                    <w:sz w:val="20"/>
                    <w:szCs w:val="20"/>
                    <w:rPrChange w:id="4140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 xml:space="preserve">High </w:delText>
                </w:r>
              </w:del>
            </w:ins>
            <w:ins w:id="4141" w:author="Helene Marsh" w:date="2022-04-30T11:44:00Z">
              <w:r w:rsidR="00CF19F4" w:rsidRPr="00906645">
                <w:rPr>
                  <w:rFonts w:ascii="Arial" w:hAnsi="Arial" w:cs="Arial"/>
                  <w:w w:val="105"/>
                  <w:sz w:val="20"/>
                  <w:szCs w:val="20"/>
                </w:rPr>
                <w:t>Medium</w:t>
              </w:r>
            </w:ins>
          </w:p>
        </w:tc>
        <w:tc>
          <w:tcPr>
            <w:tcW w:w="992" w:type="dxa"/>
          </w:tcPr>
          <w:p w14:paraId="777AF073" w14:textId="4B8D32C2" w:rsidR="00477D0D" w:rsidRPr="00906645" w:rsidRDefault="00477D0D" w:rsidP="00477D0D">
            <w:pPr>
              <w:pStyle w:val="TableParagraph"/>
              <w:ind w:left="0"/>
              <w:rPr>
                <w:rFonts w:ascii="Arial" w:hAnsi="Arial" w:cs="Arial"/>
                <w:w w:val="105"/>
                <w:sz w:val="20"/>
                <w:szCs w:val="20"/>
                <w:rPrChange w:id="414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</w:pPr>
            <w:ins w:id="4143" w:author="Mélanie Hamel" w:date="2022-04-28T15:33:00Z"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4144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Immediate </w:t>
              </w:r>
            </w:ins>
          </w:p>
        </w:tc>
        <w:tc>
          <w:tcPr>
            <w:tcW w:w="1417" w:type="dxa"/>
          </w:tcPr>
          <w:p w14:paraId="02E12AC6" w14:textId="77777777" w:rsidR="00477D0D" w:rsidRPr="00906645" w:rsidRDefault="00477D0D" w:rsidP="00477D0D">
            <w:pPr>
              <w:pStyle w:val="TableParagraph"/>
              <w:ind w:left="0"/>
              <w:rPr>
                <w:ins w:id="4145" w:author="Mélanie Hamel" w:date="2022-04-28T15:33:00Z"/>
                <w:rFonts w:ascii="Arial" w:hAnsi="Arial" w:cs="Arial"/>
                <w:sz w:val="20"/>
                <w:szCs w:val="20"/>
                <w:rPrChange w:id="4146" w:author="Helene Marsh" w:date="2022-04-30T11:58:00Z">
                  <w:rPr>
                    <w:ins w:id="4147" w:author="Mélanie Hamel" w:date="2022-04-28T15:33:00Z"/>
                    <w:rFonts w:ascii="Arial Narrow" w:hAnsi="Arial Narrow"/>
                    <w:sz w:val="20"/>
                    <w:szCs w:val="20"/>
                  </w:rPr>
                </w:rPrChange>
              </w:rPr>
            </w:pPr>
            <w:ins w:id="4148" w:author="Mélanie Hamel" w:date="2022-04-28T15:33:00Z"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4149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Relevant government agencies,</w:t>
              </w:r>
              <w:r w:rsidRPr="00906645">
                <w:rPr>
                  <w:rFonts w:ascii="Arial" w:hAnsi="Arial" w:cs="Arial"/>
                  <w:spacing w:val="1"/>
                  <w:w w:val="105"/>
                  <w:sz w:val="20"/>
                  <w:szCs w:val="20"/>
                  <w:rPrChange w:id="4150" w:author="Helene Marsh" w:date="2022-04-30T11:58:00Z">
                    <w:rPr>
                      <w:rFonts w:ascii="Arial Narrow" w:hAnsi="Arial Narrow"/>
                      <w:spacing w:val="1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spacing w:val="-1"/>
                  <w:w w:val="105"/>
                  <w:sz w:val="20"/>
                  <w:szCs w:val="20"/>
                  <w:rPrChange w:id="4151" w:author="Helene Marsh" w:date="2022-04-30T11:58:00Z">
                    <w:rPr>
                      <w:rFonts w:ascii="Arial Narrow" w:hAnsi="Arial Narrow"/>
                      <w:spacing w:val="-1"/>
                      <w:w w:val="105"/>
                      <w:sz w:val="20"/>
                      <w:szCs w:val="20"/>
                    </w:rPr>
                  </w:rPrChange>
                </w:rPr>
                <w:t xml:space="preserve">intergovern-mental </w:t>
              </w:r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4152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and non-governmental</w:t>
              </w:r>
              <w:r w:rsidRPr="00906645">
                <w:rPr>
                  <w:rFonts w:ascii="Arial" w:hAnsi="Arial" w:cs="Arial"/>
                  <w:spacing w:val="-45"/>
                  <w:w w:val="105"/>
                  <w:sz w:val="20"/>
                  <w:szCs w:val="20"/>
                  <w:rPrChange w:id="4153" w:author="Helene Marsh" w:date="2022-04-30T11:58:00Z">
                    <w:rPr>
                      <w:rFonts w:ascii="Arial Narrow" w:hAnsi="Arial Narrow"/>
                      <w:spacing w:val="-45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4154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organizations, universities and research</w:t>
              </w:r>
              <w:r w:rsidRPr="00906645">
                <w:rPr>
                  <w:rFonts w:ascii="Arial" w:hAnsi="Arial" w:cs="Arial"/>
                  <w:spacing w:val="1"/>
                  <w:w w:val="105"/>
                  <w:sz w:val="20"/>
                  <w:szCs w:val="20"/>
                  <w:rPrChange w:id="4155" w:author="Helene Marsh" w:date="2022-04-30T11:58:00Z">
                    <w:rPr>
                      <w:rFonts w:ascii="Arial Narrow" w:hAnsi="Arial Narrow"/>
                      <w:spacing w:val="1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4156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institutions,</w:t>
              </w:r>
              <w:r w:rsidRPr="00906645">
                <w:rPr>
                  <w:rFonts w:ascii="Arial" w:hAnsi="Arial" w:cs="Arial"/>
                  <w:spacing w:val="-5"/>
                  <w:w w:val="105"/>
                  <w:sz w:val="20"/>
                  <w:szCs w:val="20"/>
                  <w:rPrChange w:id="4157" w:author="Helene Marsh" w:date="2022-04-30T11:58:00Z">
                    <w:rPr>
                      <w:rFonts w:ascii="Arial Narrow" w:hAnsi="Arial Narrow"/>
                      <w:spacing w:val="-5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4158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researchers</w:t>
              </w:r>
              <w:r w:rsidRPr="00906645">
                <w:rPr>
                  <w:rFonts w:ascii="Arial" w:hAnsi="Arial" w:cs="Arial"/>
                  <w:spacing w:val="-10"/>
                  <w:w w:val="105"/>
                  <w:sz w:val="20"/>
                  <w:szCs w:val="20"/>
                  <w:rPrChange w:id="4159" w:author="Helene Marsh" w:date="2022-04-30T11:58:00Z">
                    <w:rPr>
                      <w:rFonts w:ascii="Arial Narrow" w:hAnsi="Arial Narrow"/>
                      <w:spacing w:val="-10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4160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and</w:t>
              </w:r>
            </w:ins>
          </w:p>
          <w:p w14:paraId="42676011" w14:textId="1332AFCB" w:rsidR="00477D0D" w:rsidRPr="00906645" w:rsidRDefault="00477D0D" w:rsidP="00477D0D">
            <w:pPr>
              <w:pStyle w:val="TableParagraph"/>
              <w:ind w:left="0"/>
              <w:rPr>
                <w:rFonts w:ascii="Arial" w:hAnsi="Arial" w:cs="Arial"/>
                <w:w w:val="105"/>
                <w:sz w:val="20"/>
                <w:szCs w:val="20"/>
                <w:rPrChange w:id="416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</w:pPr>
            <w:ins w:id="4162" w:author="Mélanie Hamel" w:date="2022-04-28T15:33:00Z"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4163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local</w:t>
              </w:r>
              <w:r w:rsidRPr="00906645">
                <w:rPr>
                  <w:rFonts w:ascii="Arial" w:hAnsi="Arial" w:cs="Arial"/>
                  <w:spacing w:val="-9"/>
                  <w:w w:val="105"/>
                  <w:sz w:val="20"/>
                  <w:szCs w:val="20"/>
                  <w:rPrChange w:id="4164" w:author="Helene Marsh" w:date="2022-04-30T11:58:00Z">
                    <w:rPr>
                      <w:rFonts w:ascii="Arial Narrow" w:hAnsi="Arial Narrow"/>
                      <w:spacing w:val="-9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4165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communities</w:t>
              </w:r>
            </w:ins>
          </w:p>
        </w:tc>
        <w:tc>
          <w:tcPr>
            <w:tcW w:w="1276" w:type="dxa"/>
          </w:tcPr>
          <w:p w14:paraId="12DD426C" w14:textId="2D6C4F61" w:rsidR="00477D0D" w:rsidRPr="00906645" w:rsidRDefault="00477D0D">
            <w:pPr>
              <w:pStyle w:val="TableParagraph"/>
              <w:ind w:left="0"/>
              <w:rPr>
                <w:rFonts w:ascii="Arial" w:hAnsi="Arial" w:cs="Arial"/>
                <w:w w:val="105"/>
                <w:sz w:val="20"/>
                <w:szCs w:val="20"/>
                <w:rPrChange w:id="416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</w:pPr>
            <w:ins w:id="4167" w:author="Mélanie Hamel" w:date="2022-04-28T15:33:00Z"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4168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Ecosystem services are understood and their </w:t>
              </w:r>
            </w:ins>
            <w:ins w:id="4169" w:author="Helene Marsh [2]" w:date="2022-04-29T14:12:00Z">
              <w:r w:rsidR="00562B4F" w:rsidRPr="00906645">
                <w:rPr>
                  <w:rFonts w:ascii="Arial" w:hAnsi="Arial" w:cs="Arial"/>
                  <w:w w:val="105"/>
                  <w:sz w:val="20"/>
                  <w:szCs w:val="20"/>
                </w:rPr>
                <w:t xml:space="preserve">perceived and </w:t>
              </w:r>
            </w:ins>
            <w:ins w:id="4170" w:author="Mélanie Hamel" w:date="2022-04-28T15:33:00Z"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4171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economic </w:t>
              </w:r>
              <w:del w:id="4172" w:author="Helene Marsh [2]" w:date="2022-04-29T14:12:00Z">
                <w:r w:rsidRPr="00906645" w:rsidDel="00562B4F">
                  <w:rPr>
                    <w:rFonts w:ascii="Arial" w:hAnsi="Arial" w:cs="Arial"/>
                    <w:w w:val="105"/>
                    <w:sz w:val="20"/>
                    <w:szCs w:val="20"/>
                    <w:rPrChange w:id="4173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 xml:space="preserve">and perceived </w:delText>
                </w:r>
              </w:del>
              <w:del w:id="4174" w:author="Helene Marsh [2]" w:date="2022-04-29T14:16:00Z">
                <w:r w:rsidRPr="00906645" w:rsidDel="00562B4F">
                  <w:rPr>
                    <w:rFonts w:ascii="Arial" w:hAnsi="Arial" w:cs="Arial"/>
                    <w:w w:val="105"/>
                    <w:sz w:val="20"/>
                    <w:szCs w:val="20"/>
                    <w:rPrChange w:id="4175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>value</w:delText>
                </w:r>
              </w:del>
            </w:ins>
            <w:ins w:id="4176" w:author="Helene Marsh [2]" w:date="2022-04-29T14:16:00Z">
              <w:r w:rsidR="00562B4F" w:rsidRPr="00906645">
                <w:rPr>
                  <w:rFonts w:ascii="Arial" w:hAnsi="Arial" w:cs="Arial"/>
                  <w:w w:val="105"/>
                  <w:sz w:val="20"/>
                  <w:szCs w:val="20"/>
                </w:rPr>
                <w:t>values</w:t>
              </w:r>
            </w:ins>
            <w:ins w:id="4177" w:author="Mélanie Hamel" w:date="2022-04-28T15:33:00Z"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4178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 estimated</w:t>
              </w:r>
            </w:ins>
            <w:ins w:id="4179" w:author="Helene Marsh" w:date="2022-04-30T11:44:00Z">
              <w:r w:rsidR="00CF19F4" w:rsidRPr="00906645">
                <w:rPr>
                  <w:rFonts w:ascii="Arial" w:hAnsi="Arial" w:cs="Arial"/>
                  <w:w w:val="105"/>
                  <w:sz w:val="20"/>
                  <w:szCs w:val="20"/>
                </w:rPr>
                <w:t xml:space="preserve"> and used to justify management intervention </w:t>
              </w:r>
            </w:ins>
            <w:ins w:id="4180" w:author="Mélanie Hamel" w:date="2022-04-28T15:33:00Z"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4181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</w:ins>
          </w:p>
        </w:tc>
        <w:tc>
          <w:tcPr>
            <w:tcW w:w="6811" w:type="dxa"/>
          </w:tcPr>
          <w:p w14:paraId="29AA41DC" w14:textId="37BEE8F2" w:rsidR="00477D0D" w:rsidRPr="00906645" w:rsidDel="00562B4F" w:rsidRDefault="00477D0D">
            <w:pPr>
              <w:pStyle w:val="ListParagraph"/>
              <w:numPr>
                <w:ilvl w:val="0"/>
                <w:numId w:val="29"/>
              </w:numPr>
              <w:tabs>
                <w:tab w:val="left" w:pos="464"/>
              </w:tabs>
              <w:spacing w:before="0"/>
              <w:ind w:left="340" w:hanging="340"/>
              <w:rPr>
                <w:del w:id="4182" w:author="Helene Marsh [2]" w:date="2022-04-29T14:15:00Z"/>
                <w:rFonts w:ascii="Arial" w:hAnsi="Arial" w:cs="Arial"/>
                <w:i/>
                <w:sz w:val="20"/>
                <w:szCs w:val="20"/>
                <w:rPrChange w:id="4183" w:author="Helene Marsh" w:date="2022-04-30T11:58:00Z">
                  <w:rPr>
                    <w:del w:id="4184" w:author="Helene Marsh [2]" w:date="2022-04-29T14:15:00Z"/>
                    <w:rFonts w:ascii="Arial" w:hAnsi="Arial" w:cs="Arial"/>
                    <w:i/>
                    <w:w w:val="105"/>
                    <w:sz w:val="20"/>
                    <w:szCs w:val="20"/>
                  </w:rPr>
                </w:rPrChange>
              </w:rPr>
              <w:pPrChange w:id="4185" w:author="Helene Marsh [2]" w:date="2022-04-29T14:15:00Z">
                <w:pPr>
                  <w:pStyle w:val="ListParagraph"/>
                  <w:numPr>
                    <w:numId w:val="45"/>
                  </w:numPr>
                  <w:tabs>
                    <w:tab w:val="left" w:pos="464"/>
                  </w:tabs>
                  <w:spacing w:before="0"/>
                  <w:ind w:left="397" w:hanging="340"/>
                </w:pPr>
              </w:pPrChange>
            </w:pPr>
            <w:ins w:id="4186" w:author="Mélanie Hamel" w:date="2022-04-28T15:33:00Z"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4187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 xml:space="preserve">Conduct studies to: (1)  understand the ecosystems services of seagrass beds of importance to dugongs, including but not limited to:  </w:t>
              </w:r>
              <w:r w:rsidRPr="00906645">
                <w:rPr>
                  <w:rFonts w:ascii="Arial" w:hAnsi="Arial" w:cs="Arial"/>
                  <w:i/>
                  <w:w w:val="105"/>
                  <w:sz w:val="20"/>
                  <w:szCs w:val="20"/>
                  <w:rPrChange w:id="4188" w:author="Helene Marsh" w:date="2022-04-30T11:58:00Z">
                    <w:rPr>
                      <w:rFonts w:ascii="Arial Narrow" w:hAnsi="Arial Narrow"/>
                      <w:i/>
                      <w:w w:val="105"/>
                      <w:sz w:val="20"/>
                      <w:szCs w:val="20"/>
                    </w:rPr>
                  </w:rPrChange>
                </w:rPr>
                <w:t>sediment stablisation, biological diversity</w:t>
              </w:r>
              <w:del w:id="4189" w:author="Helene Marsh [2]" w:date="2022-04-29T14:15:00Z">
                <w:r w:rsidRPr="00906645" w:rsidDel="00562B4F">
                  <w:rPr>
                    <w:rFonts w:ascii="Arial" w:hAnsi="Arial" w:cs="Arial"/>
                    <w:i/>
                    <w:w w:val="105"/>
                    <w:sz w:val="20"/>
                    <w:szCs w:val="20"/>
                    <w:rPrChange w:id="4190" w:author="Helene Marsh" w:date="2022-04-30T11:58:00Z">
                      <w:rPr>
                        <w:rFonts w:ascii="Arial Narrow" w:hAnsi="Arial Narrow"/>
                        <w:i/>
                        <w:w w:val="105"/>
                        <w:sz w:val="20"/>
                        <w:szCs w:val="20"/>
                      </w:rPr>
                    </w:rPrChange>
                  </w:rPr>
                  <w:delText xml:space="preserve"> support</w:delText>
                </w:r>
              </w:del>
              <w:r w:rsidRPr="00906645">
                <w:rPr>
                  <w:rFonts w:ascii="Arial" w:hAnsi="Arial" w:cs="Arial"/>
                  <w:i/>
                  <w:w w:val="105"/>
                  <w:sz w:val="20"/>
                  <w:szCs w:val="20"/>
                  <w:rPrChange w:id="4191" w:author="Helene Marsh" w:date="2022-04-30T11:58:00Z">
                    <w:rPr>
                      <w:rFonts w:ascii="Arial Narrow" w:hAnsi="Arial Narrow"/>
                      <w:i/>
                      <w:w w:val="105"/>
                      <w:sz w:val="20"/>
                      <w:szCs w:val="20"/>
                    </w:rPr>
                  </w:rPrChange>
                </w:rPr>
                <w:t xml:space="preserve">, fisheries nursery and  feeding grounds, blue carbon, tourism, cultural services and human food security,  and (2) estimate the </w:t>
              </w:r>
              <w:del w:id="4192" w:author="Helene Marsh [2]" w:date="2022-04-29T14:11:00Z">
                <w:r w:rsidRPr="00906645" w:rsidDel="00562B4F">
                  <w:rPr>
                    <w:rFonts w:ascii="Arial" w:hAnsi="Arial" w:cs="Arial"/>
                    <w:i/>
                    <w:w w:val="105"/>
                    <w:sz w:val="20"/>
                    <w:szCs w:val="20"/>
                    <w:rPrChange w:id="4193" w:author="Helene Marsh" w:date="2022-04-30T11:58:00Z">
                      <w:rPr>
                        <w:rFonts w:ascii="Arial Narrow" w:hAnsi="Arial Narrow"/>
                        <w:i/>
                        <w:w w:val="105"/>
                        <w:sz w:val="20"/>
                        <w:szCs w:val="20"/>
                      </w:rPr>
                    </w:rPrChange>
                  </w:rPr>
                  <w:delText xml:space="preserve">monetary and </w:delText>
                </w:r>
              </w:del>
              <w:r w:rsidRPr="00906645">
                <w:rPr>
                  <w:rFonts w:ascii="Arial" w:hAnsi="Arial" w:cs="Arial"/>
                  <w:i/>
                  <w:w w:val="105"/>
                  <w:sz w:val="20"/>
                  <w:szCs w:val="20"/>
                  <w:rPrChange w:id="4194" w:author="Helene Marsh" w:date="2022-04-30T11:58:00Z">
                    <w:rPr>
                      <w:rFonts w:ascii="Arial Narrow" w:hAnsi="Arial Narrow"/>
                      <w:i/>
                      <w:w w:val="105"/>
                      <w:sz w:val="20"/>
                      <w:szCs w:val="20"/>
                    </w:rPr>
                  </w:rPrChange>
                </w:rPr>
                <w:t>perceived value</w:t>
              </w:r>
            </w:ins>
            <w:ins w:id="4195" w:author="Helene Marsh [2]" w:date="2022-04-29T14:11:00Z">
              <w:r w:rsidR="00562B4F" w:rsidRPr="00906645">
                <w:rPr>
                  <w:rFonts w:ascii="Arial" w:hAnsi="Arial" w:cs="Arial"/>
                  <w:i/>
                  <w:w w:val="105"/>
                  <w:sz w:val="20"/>
                  <w:szCs w:val="20"/>
                </w:rPr>
                <w:t>s</w:t>
              </w:r>
            </w:ins>
            <w:ins w:id="4196" w:author="Mélanie Hamel" w:date="2022-04-28T15:33:00Z">
              <w:r w:rsidRPr="00906645">
                <w:rPr>
                  <w:rFonts w:ascii="Arial" w:hAnsi="Arial" w:cs="Arial"/>
                  <w:i/>
                  <w:w w:val="105"/>
                  <w:sz w:val="20"/>
                  <w:szCs w:val="20"/>
                  <w:rPrChange w:id="4197" w:author="Helene Marsh" w:date="2022-04-30T11:58:00Z">
                    <w:rPr>
                      <w:rFonts w:ascii="Arial Narrow" w:hAnsi="Arial Narrow"/>
                      <w:i/>
                      <w:w w:val="105"/>
                      <w:sz w:val="20"/>
                      <w:szCs w:val="20"/>
                    </w:rPr>
                  </w:rPrChange>
                </w:rPr>
                <w:t xml:space="preserve"> of these services</w:t>
              </w:r>
            </w:ins>
            <w:ins w:id="4198" w:author="Helene Marsh [2]" w:date="2022-04-29T14:11:00Z">
              <w:r w:rsidR="00562B4F" w:rsidRPr="00906645">
                <w:rPr>
                  <w:rFonts w:ascii="Arial" w:hAnsi="Arial" w:cs="Arial"/>
                  <w:i/>
                  <w:w w:val="105"/>
                  <w:sz w:val="20"/>
                  <w:szCs w:val="20"/>
                </w:rPr>
                <w:t>, and their monetary values</w:t>
              </w:r>
            </w:ins>
            <w:ins w:id="4199" w:author="Mélanie Hamel" w:date="2022-04-28T15:33:00Z">
              <w:r w:rsidRPr="00906645">
                <w:rPr>
                  <w:rFonts w:ascii="Arial" w:hAnsi="Arial" w:cs="Arial"/>
                  <w:i/>
                  <w:w w:val="105"/>
                  <w:sz w:val="20"/>
                  <w:szCs w:val="20"/>
                  <w:rPrChange w:id="4200" w:author="Helene Marsh" w:date="2022-04-30T11:58:00Z">
                    <w:rPr>
                      <w:rFonts w:ascii="Arial Narrow" w:hAnsi="Arial Narrow"/>
                      <w:i/>
                      <w:w w:val="105"/>
                      <w:sz w:val="20"/>
                      <w:szCs w:val="20"/>
                    </w:rPr>
                  </w:rPrChange>
                </w:rPr>
                <w:t xml:space="preserve"> where possible and appropriate</w:t>
              </w:r>
            </w:ins>
          </w:p>
          <w:p w14:paraId="31FB4D41" w14:textId="77777777" w:rsidR="00562B4F" w:rsidRPr="00906645" w:rsidRDefault="00562B4F" w:rsidP="00477D0D">
            <w:pPr>
              <w:pStyle w:val="ListParagraph"/>
              <w:numPr>
                <w:ilvl w:val="0"/>
                <w:numId w:val="29"/>
              </w:numPr>
              <w:tabs>
                <w:tab w:val="left" w:pos="464"/>
              </w:tabs>
              <w:spacing w:before="0"/>
              <w:ind w:left="340" w:hanging="340"/>
              <w:rPr>
                <w:ins w:id="4201" w:author="Helene Marsh [2]" w:date="2022-04-29T14:15:00Z"/>
                <w:rFonts w:ascii="Arial" w:hAnsi="Arial" w:cs="Arial"/>
                <w:i/>
                <w:sz w:val="20"/>
                <w:szCs w:val="20"/>
                <w:rPrChange w:id="4202" w:author="Helene Marsh" w:date="2022-04-30T11:58:00Z">
                  <w:rPr>
                    <w:ins w:id="4203" w:author="Helene Marsh [2]" w:date="2022-04-29T14:15:00Z"/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</w:p>
          <w:p w14:paraId="4D49DF55" w14:textId="03AD6FF7" w:rsidR="00477D0D" w:rsidRPr="00906645" w:rsidRDefault="00477D0D">
            <w:pPr>
              <w:pStyle w:val="ListParagraph"/>
              <w:numPr>
                <w:ilvl w:val="0"/>
                <w:numId w:val="29"/>
              </w:numPr>
              <w:tabs>
                <w:tab w:val="left" w:pos="464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420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pPrChange w:id="4205" w:author="Helene Marsh [2]" w:date="2022-04-29T14:15:00Z">
                <w:pPr>
                  <w:pStyle w:val="ListParagraph"/>
                  <w:numPr>
                    <w:numId w:val="45"/>
                  </w:numPr>
                  <w:tabs>
                    <w:tab w:val="left" w:pos="464"/>
                  </w:tabs>
                  <w:spacing w:before="0"/>
                  <w:ind w:left="397" w:hanging="340"/>
                </w:pPr>
              </w:pPrChange>
            </w:pPr>
            <w:ins w:id="4206" w:author="Mélanie Hamel" w:date="2022-04-28T15:33:00Z"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4207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Use research results to identify priority areas</w:t>
              </w:r>
              <w:r w:rsidRPr="00906645">
                <w:rPr>
                  <w:rFonts w:ascii="Arial" w:hAnsi="Arial" w:cs="Arial"/>
                  <w:i/>
                  <w:w w:val="105"/>
                  <w:sz w:val="20"/>
                  <w:szCs w:val="20"/>
                  <w:rPrChange w:id="4208" w:author="Helene Marsh" w:date="2022-04-30T11:58:00Z">
                    <w:rPr>
                      <w:rFonts w:ascii="Arial Narrow" w:hAnsi="Arial Narrow"/>
                      <w:i/>
                      <w:w w:val="105"/>
                      <w:sz w:val="20"/>
                      <w:szCs w:val="20"/>
                    </w:rPr>
                  </w:rPrChange>
                </w:rPr>
                <w:t xml:space="preserve"> for management, and appropriate actions.</w:t>
              </w:r>
            </w:ins>
          </w:p>
        </w:tc>
      </w:tr>
      <w:tr w:rsidR="00477D0D" w:rsidRPr="00906645" w14:paraId="7C3B5E04" w14:textId="77777777" w:rsidTr="008811B5">
        <w:tblPrEx>
          <w:tblW w:w="0" w:type="auto"/>
          <w:tblInd w:w="13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left w:w="0" w:type="dxa"/>
            <w:right w:w="0" w:type="dxa"/>
          </w:tblCellMar>
          <w:tblLook w:val="01E0" w:firstRow="1" w:lastRow="1" w:firstColumn="1" w:lastColumn="1" w:noHBand="0" w:noVBand="0"/>
          <w:tblPrExChange w:id="4209" w:author="Helene Marsh [2]" w:date="2022-04-25T14:15:00Z">
            <w:tblPrEx>
              <w:tblW w:w="0" w:type="auto"/>
              <w:tblInd w:w="13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558"/>
          <w:ins w:id="4210" w:author="Helene Marsh [2]" w:date="2022-04-25T13:52:00Z"/>
          <w:trPrChange w:id="4211" w:author="Helene Marsh [2]" w:date="2022-04-25T14:15:00Z">
            <w:trPr>
              <w:trHeight w:val="1079"/>
            </w:trPr>
          </w:trPrChange>
        </w:trPr>
        <w:tc>
          <w:tcPr>
            <w:tcW w:w="1708" w:type="dxa"/>
            <w:tcPrChange w:id="4212" w:author="Helene Marsh [2]" w:date="2022-04-25T14:15:00Z">
              <w:tcPr>
                <w:tcW w:w="1708" w:type="dxa"/>
              </w:tcPr>
            </w:tcPrChange>
          </w:tcPr>
          <w:p w14:paraId="13B95473" w14:textId="352ECE8F" w:rsidR="00477D0D" w:rsidRPr="00906645" w:rsidRDefault="00477D0D" w:rsidP="00477D0D">
            <w:pPr>
              <w:pStyle w:val="TableParagraph"/>
              <w:ind w:left="0"/>
              <w:rPr>
                <w:ins w:id="4213" w:author="Helene Marsh [2]" w:date="2022-04-25T13:52:00Z"/>
                <w:rFonts w:ascii="Arial" w:hAnsi="Arial" w:cs="Arial"/>
                <w:w w:val="105"/>
                <w:sz w:val="20"/>
                <w:szCs w:val="20"/>
                <w:rPrChange w:id="4214" w:author="Helene Marsh" w:date="2022-04-30T11:58:00Z">
                  <w:rPr>
                    <w:ins w:id="4215" w:author="Helene Marsh [2]" w:date="2022-04-25T13:52:00Z"/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</w:pPr>
            <w:ins w:id="4216" w:author="Helene Marsh [2]" w:date="2022-04-25T13:52:00Z"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4217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4.3</w:t>
              </w:r>
            </w:ins>
            <w:ins w:id="4218" w:author="Helene Marsh [2]" w:date="2022-04-25T14:12:00Z"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4219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</w:ins>
            <w:ins w:id="4220" w:author="Helene Marsh [2]" w:date="2022-04-25T14:15:00Z"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4221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C</w:t>
              </w:r>
            </w:ins>
            <w:ins w:id="4222" w:author="Helene Marsh [2]" w:date="2022-04-25T14:12:00Z"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4223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onduct research to </w:t>
              </w:r>
            </w:ins>
            <w:ins w:id="4224" w:author="Helene Marsh [2]" w:date="2022-04-25T14:13:00Z"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4225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identify and </w:t>
              </w:r>
            </w:ins>
            <w:ins w:id="4226" w:author="Helene Marsh [2]" w:date="2022-04-25T14:12:00Z"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4227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understand the likely impacts of climate change hazards </w:t>
              </w:r>
            </w:ins>
            <w:ins w:id="4228" w:author="Helene Marsh [2]" w:date="2022-04-25T14:17:00Z"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4229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on </w:t>
              </w:r>
            </w:ins>
            <w:ins w:id="4230" w:author="Helene Marsh [2]" w:date="2022-04-25T14:13:00Z"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4231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seagrass communities of importance to dugongs </w:t>
              </w:r>
            </w:ins>
          </w:p>
        </w:tc>
        <w:tc>
          <w:tcPr>
            <w:tcW w:w="1418" w:type="dxa"/>
            <w:tcPrChange w:id="4232" w:author="Helene Marsh [2]" w:date="2022-04-25T14:15:00Z">
              <w:tcPr>
                <w:tcW w:w="1418" w:type="dxa"/>
              </w:tcPr>
            </w:tcPrChange>
          </w:tcPr>
          <w:p w14:paraId="47E97CFE" w14:textId="46C28470" w:rsidR="00477D0D" w:rsidRPr="00906645" w:rsidRDefault="00477D0D" w:rsidP="00477D0D">
            <w:pPr>
              <w:pStyle w:val="TableParagraph"/>
              <w:ind w:left="0"/>
              <w:rPr>
                <w:ins w:id="4233" w:author="Helene Marsh [2]" w:date="2022-04-25T13:52:00Z"/>
                <w:rFonts w:ascii="Arial" w:hAnsi="Arial" w:cs="Arial"/>
                <w:w w:val="105"/>
                <w:sz w:val="20"/>
                <w:szCs w:val="20"/>
                <w:rPrChange w:id="4234" w:author="Helene Marsh" w:date="2022-04-30T11:58:00Z">
                  <w:rPr>
                    <w:ins w:id="4235" w:author="Helene Marsh [2]" w:date="2022-04-25T13:52:00Z"/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</w:pPr>
            <w:ins w:id="4236" w:author="Helene Marsh" w:date="2022-04-25T14:13:00Z"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4237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High</w:t>
              </w:r>
            </w:ins>
          </w:p>
        </w:tc>
        <w:tc>
          <w:tcPr>
            <w:tcW w:w="992" w:type="dxa"/>
            <w:tcPrChange w:id="4238" w:author="Helene Marsh [2]" w:date="2022-04-25T14:15:00Z">
              <w:tcPr>
                <w:tcW w:w="992" w:type="dxa"/>
              </w:tcPr>
            </w:tcPrChange>
          </w:tcPr>
          <w:p w14:paraId="636D0579" w14:textId="0901AA17" w:rsidR="00477D0D" w:rsidRPr="00906645" w:rsidRDefault="00477D0D" w:rsidP="00477D0D">
            <w:pPr>
              <w:pStyle w:val="TableParagraph"/>
              <w:ind w:left="0"/>
              <w:rPr>
                <w:ins w:id="4239" w:author="Helene Marsh [2]" w:date="2022-04-25T13:52:00Z"/>
                <w:rFonts w:ascii="Arial" w:hAnsi="Arial" w:cs="Arial"/>
                <w:w w:val="105"/>
                <w:sz w:val="20"/>
                <w:szCs w:val="20"/>
                <w:rPrChange w:id="4240" w:author="Helene Marsh" w:date="2022-04-30T11:58:00Z">
                  <w:rPr>
                    <w:ins w:id="4241" w:author="Helene Marsh [2]" w:date="2022-04-25T13:52:00Z"/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</w:pPr>
            <w:ins w:id="4242" w:author="Helene Marsh [2]" w:date="2022-04-25T14:16:00Z"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4243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Immediate</w:t>
              </w:r>
            </w:ins>
            <w:ins w:id="4244" w:author="Helene Marsh [2]" w:date="2022-04-25T14:15:00Z"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4245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 and </w:t>
              </w:r>
            </w:ins>
            <w:ins w:id="4246" w:author="Helene Marsh [2]" w:date="2022-04-25T14:16:00Z"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4247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o</w:t>
              </w:r>
            </w:ins>
            <w:ins w:id="4248" w:author="Helene Marsh" w:date="2022-04-25T14:13:00Z">
              <w:del w:id="4249" w:author="Helene Marsh [2]" w:date="2022-04-25T14:16:00Z">
                <w:r w:rsidRPr="00906645" w:rsidDel="008811B5">
                  <w:rPr>
                    <w:rFonts w:ascii="Arial" w:hAnsi="Arial" w:cs="Arial"/>
                    <w:w w:val="105"/>
                    <w:sz w:val="20"/>
                    <w:szCs w:val="20"/>
                    <w:rPrChange w:id="4250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>O</w:delText>
                </w:r>
              </w:del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4251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ngoing</w:t>
              </w:r>
            </w:ins>
          </w:p>
        </w:tc>
        <w:tc>
          <w:tcPr>
            <w:tcW w:w="1417" w:type="dxa"/>
            <w:tcPrChange w:id="4252" w:author="Helene Marsh [2]" w:date="2022-04-25T14:15:00Z">
              <w:tcPr>
                <w:tcW w:w="1417" w:type="dxa"/>
              </w:tcPr>
            </w:tcPrChange>
          </w:tcPr>
          <w:p w14:paraId="7EA90709" w14:textId="6CF6842C" w:rsidR="00477D0D" w:rsidRPr="00906645" w:rsidRDefault="00477D0D" w:rsidP="00477D0D">
            <w:pPr>
              <w:pStyle w:val="TableParagraph"/>
              <w:ind w:left="0"/>
              <w:rPr>
                <w:ins w:id="4253" w:author="Helene Marsh" w:date="2022-04-25T14:13:00Z"/>
                <w:rFonts w:ascii="Arial" w:hAnsi="Arial" w:cs="Arial"/>
                <w:sz w:val="20"/>
                <w:szCs w:val="20"/>
                <w:rPrChange w:id="4254" w:author="Helene Marsh" w:date="2022-04-30T11:58:00Z">
                  <w:rPr>
                    <w:ins w:id="4255" w:author="Helene Marsh" w:date="2022-04-25T14:13:00Z"/>
                    <w:rFonts w:ascii="Arial Narrow" w:hAnsi="Arial Narrow"/>
                    <w:sz w:val="20"/>
                    <w:szCs w:val="20"/>
                  </w:rPr>
                </w:rPrChange>
              </w:rPr>
            </w:pPr>
            <w:ins w:id="4256" w:author="Helene Marsh" w:date="2022-04-25T14:13:00Z"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4257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Relevant government agencies,</w:t>
              </w:r>
              <w:r w:rsidRPr="00906645">
                <w:rPr>
                  <w:rFonts w:ascii="Arial" w:hAnsi="Arial" w:cs="Arial"/>
                  <w:spacing w:val="1"/>
                  <w:w w:val="105"/>
                  <w:sz w:val="20"/>
                  <w:szCs w:val="20"/>
                  <w:rPrChange w:id="4258" w:author="Helene Marsh" w:date="2022-04-30T11:58:00Z">
                    <w:rPr>
                      <w:rFonts w:ascii="Arial Narrow" w:hAnsi="Arial Narrow"/>
                      <w:spacing w:val="1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spacing w:val="-1"/>
                  <w:w w:val="105"/>
                  <w:sz w:val="20"/>
                  <w:szCs w:val="20"/>
                  <w:rPrChange w:id="4259" w:author="Helene Marsh" w:date="2022-04-30T11:58:00Z">
                    <w:rPr>
                      <w:rFonts w:ascii="Arial Narrow" w:hAnsi="Arial Narrow"/>
                      <w:spacing w:val="-1"/>
                      <w:w w:val="105"/>
                      <w:sz w:val="20"/>
                      <w:szCs w:val="20"/>
                    </w:rPr>
                  </w:rPrChange>
                </w:rPr>
                <w:t xml:space="preserve">intergovern-mental </w:t>
              </w:r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4260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and non-governmental</w:t>
              </w:r>
              <w:r w:rsidRPr="00906645">
                <w:rPr>
                  <w:rFonts w:ascii="Arial" w:hAnsi="Arial" w:cs="Arial"/>
                  <w:spacing w:val="-45"/>
                  <w:w w:val="105"/>
                  <w:sz w:val="20"/>
                  <w:szCs w:val="20"/>
                  <w:rPrChange w:id="4261" w:author="Helene Marsh" w:date="2022-04-30T11:58:00Z">
                    <w:rPr>
                      <w:rFonts w:ascii="Arial Narrow" w:hAnsi="Arial Narrow"/>
                      <w:spacing w:val="-45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4262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organizations, universities and research</w:t>
              </w:r>
              <w:r w:rsidRPr="00906645">
                <w:rPr>
                  <w:rFonts w:ascii="Arial" w:hAnsi="Arial" w:cs="Arial"/>
                  <w:spacing w:val="1"/>
                  <w:w w:val="105"/>
                  <w:sz w:val="20"/>
                  <w:szCs w:val="20"/>
                  <w:rPrChange w:id="4263" w:author="Helene Marsh" w:date="2022-04-30T11:58:00Z">
                    <w:rPr>
                      <w:rFonts w:ascii="Arial Narrow" w:hAnsi="Arial Narrow"/>
                      <w:spacing w:val="1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4264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institutions,</w:t>
              </w:r>
              <w:r w:rsidRPr="00906645">
                <w:rPr>
                  <w:rFonts w:ascii="Arial" w:hAnsi="Arial" w:cs="Arial"/>
                  <w:spacing w:val="-5"/>
                  <w:w w:val="105"/>
                  <w:sz w:val="20"/>
                  <w:szCs w:val="20"/>
                  <w:rPrChange w:id="4265" w:author="Helene Marsh" w:date="2022-04-30T11:58:00Z">
                    <w:rPr>
                      <w:rFonts w:ascii="Arial Narrow" w:hAnsi="Arial Narrow"/>
                      <w:spacing w:val="-5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  <w:del w:id="4266" w:author="Helene Marsh [2]" w:date="2022-04-25T14:15:00Z">
                <w:r w:rsidRPr="00906645" w:rsidDel="008811B5">
                  <w:rPr>
                    <w:rFonts w:ascii="Arial" w:hAnsi="Arial" w:cs="Arial"/>
                    <w:w w:val="105"/>
                    <w:sz w:val="20"/>
                    <w:szCs w:val="20"/>
                    <w:rPrChange w:id="4267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>scientists</w:delText>
                </w:r>
                <w:r w:rsidRPr="00906645" w:rsidDel="008811B5">
                  <w:rPr>
                    <w:rFonts w:ascii="Arial" w:hAnsi="Arial" w:cs="Arial"/>
                    <w:spacing w:val="-7"/>
                    <w:w w:val="105"/>
                    <w:sz w:val="20"/>
                    <w:szCs w:val="20"/>
                    <w:rPrChange w:id="4268" w:author="Helene Marsh" w:date="2022-04-30T11:58:00Z">
                      <w:rPr>
                        <w:rFonts w:ascii="Arial Narrow" w:hAnsi="Arial Narrow"/>
                        <w:spacing w:val="-7"/>
                        <w:w w:val="105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  <w:r w:rsidRPr="00906645" w:rsidDel="008811B5">
                  <w:rPr>
                    <w:rFonts w:ascii="Arial" w:hAnsi="Arial" w:cs="Arial"/>
                    <w:w w:val="105"/>
                    <w:sz w:val="20"/>
                    <w:szCs w:val="20"/>
                    <w:rPrChange w:id="4269" w:author="Helene Marsh" w:date="2022-04-30T11:58:00Z">
                      <w:rPr>
                        <w:rFonts w:ascii="Arial Narrow" w:hAnsi="Arial Narrow"/>
                        <w:w w:val="105"/>
                        <w:sz w:val="20"/>
                        <w:szCs w:val="20"/>
                      </w:rPr>
                    </w:rPrChange>
                  </w:rPr>
                  <w:delText>and</w:delText>
                </w:r>
                <w:r w:rsidRPr="00906645" w:rsidDel="008811B5">
                  <w:rPr>
                    <w:rFonts w:ascii="Arial" w:hAnsi="Arial" w:cs="Arial"/>
                    <w:spacing w:val="-8"/>
                    <w:w w:val="105"/>
                    <w:sz w:val="20"/>
                    <w:szCs w:val="20"/>
                    <w:rPrChange w:id="4270" w:author="Helene Marsh" w:date="2022-04-30T11:58:00Z">
                      <w:rPr>
                        <w:rFonts w:ascii="Arial Narrow" w:hAnsi="Arial Narrow"/>
                        <w:spacing w:val="-8"/>
                        <w:w w:val="105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</w:del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4271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researchers</w:t>
              </w:r>
              <w:r w:rsidRPr="00906645">
                <w:rPr>
                  <w:rFonts w:ascii="Arial" w:hAnsi="Arial" w:cs="Arial"/>
                  <w:spacing w:val="-10"/>
                  <w:w w:val="105"/>
                  <w:sz w:val="20"/>
                  <w:szCs w:val="20"/>
                  <w:rPrChange w:id="4272" w:author="Helene Marsh" w:date="2022-04-30T11:58:00Z">
                    <w:rPr>
                      <w:rFonts w:ascii="Arial Narrow" w:hAnsi="Arial Narrow"/>
                      <w:spacing w:val="-10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4273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and</w:t>
              </w:r>
            </w:ins>
          </w:p>
          <w:p w14:paraId="6877CDB1" w14:textId="357FD1D1" w:rsidR="00477D0D" w:rsidRPr="00906645" w:rsidRDefault="00477D0D" w:rsidP="00477D0D">
            <w:pPr>
              <w:pStyle w:val="TableParagraph"/>
              <w:ind w:left="0"/>
              <w:rPr>
                <w:ins w:id="4274" w:author="Helene Marsh [2]" w:date="2022-04-25T13:52:00Z"/>
                <w:rFonts w:ascii="Arial" w:hAnsi="Arial" w:cs="Arial"/>
                <w:w w:val="105"/>
                <w:sz w:val="20"/>
                <w:szCs w:val="20"/>
                <w:rPrChange w:id="4275" w:author="Helene Marsh" w:date="2022-04-30T11:58:00Z">
                  <w:rPr>
                    <w:ins w:id="4276" w:author="Helene Marsh [2]" w:date="2022-04-25T13:52:00Z"/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</w:pPr>
            <w:ins w:id="4277" w:author="Helene Marsh" w:date="2022-04-25T14:13:00Z"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4278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local</w:t>
              </w:r>
              <w:r w:rsidRPr="00906645">
                <w:rPr>
                  <w:rFonts w:ascii="Arial" w:hAnsi="Arial" w:cs="Arial"/>
                  <w:spacing w:val="-9"/>
                  <w:w w:val="105"/>
                  <w:sz w:val="20"/>
                  <w:szCs w:val="20"/>
                  <w:rPrChange w:id="4279" w:author="Helene Marsh" w:date="2022-04-30T11:58:00Z">
                    <w:rPr>
                      <w:rFonts w:ascii="Arial Narrow" w:hAnsi="Arial Narrow"/>
                      <w:spacing w:val="-9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4280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communities</w:t>
              </w:r>
            </w:ins>
          </w:p>
        </w:tc>
        <w:tc>
          <w:tcPr>
            <w:tcW w:w="1276" w:type="dxa"/>
            <w:tcPrChange w:id="4281" w:author="Helene Marsh [2]" w:date="2022-04-25T14:15:00Z">
              <w:tcPr>
                <w:tcW w:w="1276" w:type="dxa"/>
              </w:tcPr>
            </w:tcPrChange>
          </w:tcPr>
          <w:p w14:paraId="571AFE3A" w14:textId="7134F400" w:rsidR="00477D0D" w:rsidRPr="00906645" w:rsidRDefault="00477D0D" w:rsidP="00477D0D">
            <w:pPr>
              <w:pStyle w:val="TableParagraph"/>
              <w:ind w:left="0"/>
              <w:rPr>
                <w:ins w:id="4282" w:author="Helene Marsh [2]" w:date="2022-04-25T13:52:00Z"/>
                <w:rFonts w:ascii="Arial" w:hAnsi="Arial" w:cs="Arial"/>
                <w:w w:val="105"/>
                <w:sz w:val="20"/>
                <w:szCs w:val="20"/>
                <w:rPrChange w:id="4283" w:author="Helene Marsh" w:date="2022-04-30T11:58:00Z">
                  <w:rPr>
                    <w:ins w:id="4284" w:author="Helene Marsh [2]" w:date="2022-04-25T13:52:00Z"/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</w:pPr>
            <w:ins w:id="4285" w:author="Helene Marsh [2]" w:date="2022-04-25T14:14:00Z"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4286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Research is </w:t>
              </w:r>
            </w:ins>
            <w:ins w:id="4287" w:author="Helene Marsh [2]" w:date="2022-04-25T14:16:00Z"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4288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conducted to understand and where possible </w:t>
              </w:r>
            </w:ins>
            <w:ins w:id="4289" w:author="Helene Marsh [2]" w:date="2022-04-25T14:17:00Z"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4290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ameliorate</w:t>
              </w:r>
            </w:ins>
            <w:ins w:id="4291" w:author="Helene Marsh [2]" w:date="2022-04-27T15:01:00Z"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4292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,</w:t>
              </w:r>
            </w:ins>
            <w:ins w:id="4293" w:author="Helene Marsh [2]" w:date="2022-04-25T14:16:00Z"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4294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 likely climate change impacts </w:t>
              </w:r>
            </w:ins>
            <w:ins w:id="4295" w:author="Helene Marsh [2]" w:date="2022-04-25T14:17:00Z"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4296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hazards on seagrass communities of importance to dugongs</w:t>
              </w:r>
            </w:ins>
          </w:p>
        </w:tc>
        <w:tc>
          <w:tcPr>
            <w:tcW w:w="6811" w:type="dxa"/>
            <w:tcPrChange w:id="4297" w:author="Helene Marsh [2]" w:date="2022-04-25T14:15:00Z">
              <w:tcPr>
                <w:tcW w:w="6811" w:type="dxa"/>
              </w:tcPr>
            </w:tcPrChange>
          </w:tcPr>
          <w:p w14:paraId="30BCDAE0" w14:textId="77777777" w:rsidR="00562B4F" w:rsidRPr="00906645" w:rsidRDefault="00477D0D">
            <w:pPr>
              <w:pStyle w:val="ListParagraph"/>
              <w:numPr>
                <w:ilvl w:val="0"/>
                <w:numId w:val="48"/>
              </w:numPr>
              <w:tabs>
                <w:tab w:val="left" w:pos="464"/>
              </w:tabs>
              <w:spacing w:before="0"/>
              <w:ind w:left="357" w:hanging="357"/>
              <w:rPr>
                <w:ins w:id="4298" w:author="Helene Marsh [2]" w:date="2022-04-29T14:17:00Z"/>
                <w:rFonts w:ascii="Arial" w:hAnsi="Arial" w:cs="Arial"/>
                <w:i/>
                <w:sz w:val="20"/>
                <w:szCs w:val="20"/>
              </w:rPr>
              <w:pPrChange w:id="4299" w:author="Helene Marsh [2]" w:date="2022-04-25T14:23:00Z">
                <w:pPr>
                  <w:pStyle w:val="ListParagraph"/>
                  <w:numPr>
                    <w:numId w:val="45"/>
                  </w:numPr>
                  <w:tabs>
                    <w:tab w:val="left" w:pos="464"/>
                  </w:tabs>
                  <w:spacing w:before="0"/>
                  <w:ind w:left="720" w:hanging="360"/>
                </w:pPr>
              </w:pPrChange>
            </w:pPr>
            <w:ins w:id="4300" w:author="Helene Marsh [2]" w:date="2022-04-25T14:18:00Z"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4301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 xml:space="preserve">Collaborate with international teams of </w:t>
              </w:r>
            </w:ins>
            <w:ins w:id="4302" w:author="Helene Marsh [2]" w:date="2022-04-27T15:01:00Z"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4303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 xml:space="preserve"> researchers  to investigate </w:t>
              </w:r>
            </w:ins>
            <w:ins w:id="4304" w:author="Helene Marsh [2]" w:date="2022-04-25T14:19:00Z"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4305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 xml:space="preserve">the likely impacts of climate change hazards on seagrass </w:t>
              </w:r>
            </w:ins>
          </w:p>
          <w:p w14:paraId="4A0C87F1" w14:textId="4773E0A0" w:rsidR="00477D0D" w:rsidRPr="00906645" w:rsidRDefault="00562B4F">
            <w:pPr>
              <w:pStyle w:val="ListParagraph"/>
              <w:numPr>
                <w:ilvl w:val="0"/>
                <w:numId w:val="48"/>
              </w:numPr>
              <w:tabs>
                <w:tab w:val="left" w:pos="464"/>
              </w:tabs>
              <w:spacing w:before="0"/>
              <w:ind w:left="357" w:hanging="357"/>
              <w:rPr>
                <w:ins w:id="4306" w:author="Helene Marsh" w:date="2022-04-25T14:17:00Z"/>
                <w:rFonts w:ascii="Arial" w:hAnsi="Arial" w:cs="Arial"/>
                <w:i/>
                <w:sz w:val="20"/>
                <w:szCs w:val="20"/>
                <w:rPrChange w:id="4307" w:author="Helene Marsh" w:date="2022-04-30T11:58:00Z">
                  <w:rPr>
                    <w:ins w:id="4308" w:author="Helene Marsh" w:date="2022-04-25T14:17:00Z"/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pPrChange w:id="4309" w:author="Helene Marsh [2]" w:date="2022-04-25T14:23:00Z">
                <w:pPr>
                  <w:pStyle w:val="ListParagraph"/>
                  <w:numPr>
                    <w:numId w:val="45"/>
                  </w:numPr>
                  <w:tabs>
                    <w:tab w:val="left" w:pos="464"/>
                  </w:tabs>
                  <w:spacing w:before="0"/>
                  <w:ind w:left="720" w:hanging="360"/>
                </w:pPr>
              </w:pPrChange>
            </w:pPr>
            <w:ins w:id="4310" w:author="Helene Marsh [2]" w:date="2022-04-29T14:17:00Z">
              <w:r w:rsidRPr="00906645">
                <w:rPr>
                  <w:rFonts w:ascii="Arial" w:hAnsi="Arial" w:cs="Arial"/>
                  <w:i/>
                  <w:sz w:val="20"/>
                  <w:szCs w:val="20"/>
                </w:rPr>
                <w:t xml:space="preserve">Conduct climate vulnerability assessments of seagrass communities of importance to dugongs </w:t>
              </w:r>
            </w:ins>
            <w:ins w:id="4311" w:author="Helene Marsh" w:date="2022-04-25T14:17:00Z">
              <w:del w:id="4312" w:author="Helene Marsh [2]" w:date="2022-04-25T14:20:00Z">
                <w:r w:rsidR="00477D0D" w:rsidRPr="00906645" w:rsidDel="00512E8D">
                  <w:rPr>
                    <w:rFonts w:ascii="Arial" w:hAnsi="Arial" w:cs="Arial"/>
                    <w:i/>
                    <w:sz w:val="20"/>
                    <w:szCs w:val="20"/>
                    <w:rPrChange w:id="4313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>Conduct baseline studies or gather secondary information on dugong habitats using cost effective techniques where possible, including community-based monitoring</w:delText>
                </w:r>
              </w:del>
            </w:ins>
          </w:p>
          <w:p w14:paraId="5DC80948" w14:textId="58EC812D" w:rsidR="00477D0D" w:rsidRPr="00906645" w:rsidRDefault="00477D0D">
            <w:pPr>
              <w:pStyle w:val="ListParagraph"/>
              <w:numPr>
                <w:ilvl w:val="0"/>
                <w:numId w:val="48"/>
              </w:numPr>
              <w:tabs>
                <w:tab w:val="left" w:pos="464"/>
              </w:tabs>
              <w:spacing w:before="0"/>
              <w:ind w:left="357" w:hanging="357"/>
              <w:rPr>
                <w:ins w:id="4314" w:author="Helene Marsh" w:date="2022-04-25T14:17:00Z"/>
                <w:rFonts w:ascii="Arial" w:hAnsi="Arial" w:cs="Arial"/>
                <w:i/>
                <w:sz w:val="20"/>
                <w:szCs w:val="20"/>
                <w:rPrChange w:id="4315" w:author="Helene Marsh" w:date="2022-04-30T11:58:00Z">
                  <w:rPr>
                    <w:ins w:id="4316" w:author="Helene Marsh" w:date="2022-04-25T14:17:00Z"/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pPrChange w:id="4317" w:author="Helene Marsh [2]" w:date="2022-04-25T14:23:00Z">
                <w:pPr>
                  <w:pStyle w:val="ListParagraph"/>
                  <w:numPr>
                    <w:numId w:val="45"/>
                  </w:numPr>
                  <w:tabs>
                    <w:tab w:val="left" w:pos="464"/>
                  </w:tabs>
                  <w:spacing w:before="0"/>
                  <w:ind w:left="720" w:hanging="360"/>
                </w:pPr>
              </w:pPrChange>
            </w:pPr>
            <w:ins w:id="4318" w:author="Helene Marsh" w:date="2022-04-25T14:17:00Z"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4319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Initiate</w:t>
              </w:r>
              <w:r w:rsidRPr="00906645">
                <w:rPr>
                  <w:rFonts w:ascii="Arial" w:hAnsi="Arial" w:cs="Arial"/>
                  <w:i/>
                  <w:spacing w:val="11"/>
                  <w:sz w:val="20"/>
                  <w:szCs w:val="20"/>
                  <w:rPrChange w:id="4320" w:author="Helene Marsh" w:date="2022-04-30T11:58:00Z">
                    <w:rPr>
                      <w:rFonts w:ascii="Arial Narrow" w:hAnsi="Arial Narrow"/>
                      <w:i/>
                      <w:spacing w:val="11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4321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and/or</w:t>
              </w:r>
              <w:r w:rsidRPr="00906645">
                <w:rPr>
                  <w:rFonts w:ascii="Arial" w:hAnsi="Arial" w:cs="Arial"/>
                  <w:i/>
                  <w:spacing w:val="5"/>
                  <w:sz w:val="20"/>
                  <w:szCs w:val="20"/>
                  <w:rPrChange w:id="4322" w:author="Helene Marsh" w:date="2022-04-30T11:58:00Z">
                    <w:rPr>
                      <w:rFonts w:ascii="Arial Narrow" w:hAnsi="Arial Narrow"/>
                      <w:i/>
                      <w:spacing w:val="5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4323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continue</w:t>
              </w:r>
              <w:r w:rsidRPr="00906645">
                <w:rPr>
                  <w:rFonts w:ascii="Arial" w:hAnsi="Arial" w:cs="Arial"/>
                  <w:i/>
                  <w:spacing w:val="11"/>
                  <w:sz w:val="20"/>
                  <w:szCs w:val="20"/>
                  <w:rPrChange w:id="4324" w:author="Helene Marsh" w:date="2022-04-30T11:58:00Z">
                    <w:rPr>
                      <w:rFonts w:ascii="Arial Narrow" w:hAnsi="Arial Narrow"/>
                      <w:i/>
                      <w:spacing w:val="11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4325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long-term</w:t>
              </w:r>
              <w:r w:rsidRPr="00906645">
                <w:rPr>
                  <w:rFonts w:ascii="Arial" w:hAnsi="Arial" w:cs="Arial"/>
                  <w:i/>
                  <w:spacing w:val="10"/>
                  <w:sz w:val="20"/>
                  <w:szCs w:val="20"/>
                  <w:rPrChange w:id="4326" w:author="Helene Marsh" w:date="2022-04-30T11:58:00Z">
                    <w:rPr>
                      <w:rFonts w:ascii="Arial Narrow" w:hAnsi="Arial Narrow"/>
                      <w:i/>
                      <w:spacing w:val="10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4327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monitoring</w:t>
              </w:r>
              <w:r w:rsidRPr="00906645">
                <w:rPr>
                  <w:rFonts w:ascii="Arial" w:hAnsi="Arial" w:cs="Arial"/>
                  <w:i/>
                  <w:spacing w:val="10"/>
                  <w:sz w:val="20"/>
                  <w:szCs w:val="20"/>
                  <w:rPrChange w:id="4328" w:author="Helene Marsh" w:date="2022-04-30T11:58:00Z">
                    <w:rPr>
                      <w:rFonts w:ascii="Arial Narrow" w:hAnsi="Arial Narrow"/>
                      <w:i/>
                      <w:spacing w:val="10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4329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of</w:t>
              </w:r>
              <w:r w:rsidRPr="00906645">
                <w:rPr>
                  <w:rFonts w:ascii="Arial" w:hAnsi="Arial" w:cs="Arial"/>
                  <w:i/>
                  <w:spacing w:val="10"/>
                  <w:sz w:val="20"/>
                  <w:szCs w:val="20"/>
                  <w:rPrChange w:id="4330" w:author="Helene Marsh" w:date="2022-04-30T11:58:00Z">
                    <w:rPr>
                      <w:rFonts w:ascii="Arial Narrow" w:hAnsi="Arial Narrow"/>
                      <w:i/>
                      <w:spacing w:val="10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4331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priority</w:t>
              </w:r>
              <w:r w:rsidRPr="00906645">
                <w:rPr>
                  <w:rFonts w:ascii="Arial" w:hAnsi="Arial" w:cs="Arial"/>
                  <w:i/>
                  <w:spacing w:val="11"/>
                  <w:sz w:val="20"/>
                  <w:szCs w:val="20"/>
                  <w:rPrChange w:id="4332" w:author="Helene Marsh" w:date="2022-04-30T11:58:00Z">
                    <w:rPr>
                      <w:rFonts w:ascii="Arial Narrow" w:hAnsi="Arial Narrow"/>
                      <w:i/>
                      <w:spacing w:val="11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4333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dugong</w:t>
              </w:r>
              <w:r w:rsidRPr="00906645">
                <w:rPr>
                  <w:rFonts w:ascii="Arial" w:hAnsi="Arial" w:cs="Arial"/>
                  <w:i/>
                  <w:spacing w:val="6"/>
                  <w:sz w:val="20"/>
                  <w:szCs w:val="20"/>
                  <w:rPrChange w:id="4334" w:author="Helene Marsh" w:date="2022-04-30T11:58:00Z">
                    <w:rPr>
                      <w:rFonts w:ascii="Arial Narrow" w:hAnsi="Arial Narrow"/>
                      <w:i/>
                      <w:spacing w:val="6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pacing w:val="-2"/>
                  <w:sz w:val="20"/>
                  <w:szCs w:val="20"/>
                  <w:rPrChange w:id="4335" w:author="Helene Marsh" w:date="2022-04-30T11:58:00Z">
                    <w:rPr>
                      <w:rFonts w:ascii="Arial Narrow" w:hAnsi="Arial Narrow"/>
                      <w:i/>
                      <w:spacing w:val="-2"/>
                      <w:sz w:val="20"/>
                      <w:szCs w:val="20"/>
                    </w:rPr>
                  </w:rPrChange>
                </w:rPr>
                <w:t>habitats</w:t>
              </w:r>
            </w:ins>
            <w:ins w:id="4336" w:author="Helene Marsh [2]" w:date="2022-04-25T14:20:00Z">
              <w:r w:rsidRPr="00906645">
                <w:rPr>
                  <w:rFonts w:ascii="Arial" w:hAnsi="Arial" w:cs="Arial"/>
                  <w:i/>
                  <w:spacing w:val="-2"/>
                  <w:sz w:val="20"/>
                  <w:szCs w:val="20"/>
                  <w:rPrChange w:id="4337" w:author="Helene Marsh" w:date="2022-04-30T11:58:00Z">
                    <w:rPr>
                      <w:rFonts w:ascii="Arial Narrow" w:hAnsi="Arial Narrow"/>
                      <w:i/>
                      <w:spacing w:val="-2"/>
                      <w:sz w:val="20"/>
                      <w:szCs w:val="20"/>
                    </w:rPr>
                  </w:rPrChange>
                </w:rPr>
                <w:t xml:space="preserve"> to determine the impacts of climate change, especially </w:t>
              </w:r>
            </w:ins>
            <w:ins w:id="4338" w:author="Helene Marsh [2]" w:date="2022-04-27T15:01:00Z">
              <w:r w:rsidRPr="00906645">
                <w:rPr>
                  <w:rFonts w:ascii="Arial" w:hAnsi="Arial" w:cs="Arial"/>
                  <w:i/>
                  <w:spacing w:val="-2"/>
                  <w:sz w:val="20"/>
                  <w:szCs w:val="20"/>
                  <w:rPrChange w:id="4339" w:author="Helene Marsh" w:date="2022-04-30T11:58:00Z">
                    <w:rPr>
                      <w:rFonts w:ascii="Arial Narrow" w:hAnsi="Arial Narrow"/>
                      <w:i/>
                      <w:spacing w:val="-2"/>
                      <w:sz w:val="20"/>
                      <w:szCs w:val="20"/>
                    </w:rPr>
                  </w:rPrChange>
                </w:rPr>
                <w:t xml:space="preserve">impacts of </w:t>
              </w:r>
            </w:ins>
            <w:ins w:id="4340" w:author="Helene Marsh [2]" w:date="2022-04-27T15:02:00Z">
              <w:r w:rsidRPr="00906645">
                <w:rPr>
                  <w:rFonts w:ascii="Arial" w:hAnsi="Arial" w:cs="Arial"/>
                  <w:i/>
                  <w:spacing w:val="-2"/>
                  <w:sz w:val="20"/>
                  <w:szCs w:val="20"/>
                  <w:rPrChange w:id="4341" w:author="Helene Marsh" w:date="2022-04-30T11:58:00Z">
                    <w:rPr>
                      <w:rFonts w:ascii="Arial Narrow" w:hAnsi="Arial Narrow"/>
                      <w:i/>
                      <w:spacing w:val="-2"/>
                      <w:sz w:val="20"/>
                      <w:szCs w:val="20"/>
                    </w:rPr>
                  </w:rPrChange>
                </w:rPr>
                <w:t>t</w:t>
              </w:r>
            </w:ins>
            <w:ins w:id="4342" w:author="Helene Marsh [2]" w:date="2022-04-25T14:20:00Z">
              <w:r w:rsidRPr="00906645">
                <w:rPr>
                  <w:rFonts w:ascii="Arial" w:hAnsi="Arial" w:cs="Arial"/>
                  <w:i/>
                  <w:spacing w:val="-2"/>
                  <w:sz w:val="20"/>
                  <w:szCs w:val="20"/>
                  <w:rPrChange w:id="4343" w:author="Helene Marsh" w:date="2022-04-30T11:58:00Z">
                    <w:rPr>
                      <w:rFonts w:ascii="Arial Narrow" w:hAnsi="Arial Narrow"/>
                      <w:i/>
                      <w:spacing w:val="-2"/>
                      <w:sz w:val="20"/>
                      <w:szCs w:val="20"/>
                    </w:rPr>
                  </w:rPrChange>
                </w:rPr>
                <w:t>he associated extreme ev</w:t>
              </w:r>
            </w:ins>
            <w:ins w:id="4344" w:author="Helene Marsh [2]" w:date="2022-04-25T14:21:00Z">
              <w:r w:rsidRPr="00906645">
                <w:rPr>
                  <w:rFonts w:ascii="Arial" w:hAnsi="Arial" w:cs="Arial"/>
                  <w:i/>
                  <w:spacing w:val="-2"/>
                  <w:sz w:val="20"/>
                  <w:szCs w:val="20"/>
                  <w:rPrChange w:id="4345" w:author="Helene Marsh" w:date="2022-04-30T11:58:00Z">
                    <w:rPr>
                      <w:rFonts w:ascii="Arial Narrow" w:hAnsi="Arial Narrow"/>
                      <w:i/>
                      <w:spacing w:val="-2"/>
                      <w:sz w:val="20"/>
                      <w:szCs w:val="20"/>
                    </w:rPr>
                  </w:rPrChange>
                </w:rPr>
                <w:t>e</w:t>
              </w:r>
            </w:ins>
            <w:ins w:id="4346" w:author="Helene Marsh [2]" w:date="2022-04-25T14:20:00Z">
              <w:r w:rsidRPr="00906645">
                <w:rPr>
                  <w:rFonts w:ascii="Arial" w:hAnsi="Arial" w:cs="Arial"/>
                  <w:i/>
                  <w:spacing w:val="-2"/>
                  <w:sz w:val="20"/>
                  <w:szCs w:val="20"/>
                  <w:rPrChange w:id="4347" w:author="Helene Marsh" w:date="2022-04-30T11:58:00Z">
                    <w:rPr>
                      <w:rFonts w:ascii="Arial Narrow" w:hAnsi="Arial Narrow"/>
                      <w:i/>
                      <w:spacing w:val="-2"/>
                      <w:sz w:val="20"/>
                      <w:szCs w:val="20"/>
                    </w:rPr>
                  </w:rPrChange>
                </w:rPr>
                <w:t>nts such as marine heatwaves</w:t>
              </w:r>
            </w:ins>
            <w:ins w:id="4348" w:author="Helene Marsh [2]" w:date="2022-04-25T14:21:00Z">
              <w:r w:rsidRPr="00906645">
                <w:rPr>
                  <w:rFonts w:ascii="Arial" w:hAnsi="Arial" w:cs="Arial"/>
                  <w:i/>
                  <w:spacing w:val="-2"/>
                  <w:sz w:val="20"/>
                  <w:szCs w:val="20"/>
                  <w:rPrChange w:id="4349" w:author="Helene Marsh" w:date="2022-04-30T11:58:00Z">
                    <w:rPr>
                      <w:rFonts w:ascii="Arial Narrow" w:hAnsi="Arial Narrow"/>
                      <w:i/>
                      <w:spacing w:val="-2"/>
                      <w:sz w:val="20"/>
                      <w:szCs w:val="20"/>
                    </w:rPr>
                  </w:rPrChange>
                </w:rPr>
                <w:t xml:space="preserve">, floods, </w:t>
              </w:r>
            </w:ins>
            <w:ins w:id="4350" w:author="Helene Marsh [2]" w:date="2022-04-25T14:20:00Z">
              <w:r w:rsidRPr="00906645">
                <w:rPr>
                  <w:rFonts w:ascii="Arial" w:hAnsi="Arial" w:cs="Arial"/>
                  <w:i/>
                  <w:spacing w:val="-2"/>
                  <w:sz w:val="20"/>
                  <w:szCs w:val="20"/>
                  <w:rPrChange w:id="4351" w:author="Helene Marsh" w:date="2022-04-30T11:58:00Z">
                    <w:rPr>
                      <w:rFonts w:ascii="Arial Narrow" w:hAnsi="Arial Narrow"/>
                      <w:i/>
                      <w:spacing w:val="-2"/>
                      <w:sz w:val="20"/>
                      <w:szCs w:val="20"/>
                    </w:rPr>
                  </w:rPrChange>
                </w:rPr>
                <w:t xml:space="preserve">cyclones </w:t>
              </w:r>
            </w:ins>
            <w:ins w:id="4352" w:author="Helene Marsh [2]" w:date="2022-04-25T14:21:00Z">
              <w:r w:rsidRPr="00906645">
                <w:rPr>
                  <w:rFonts w:ascii="Arial" w:hAnsi="Arial" w:cs="Arial"/>
                  <w:i/>
                  <w:spacing w:val="-2"/>
                  <w:sz w:val="20"/>
                  <w:szCs w:val="20"/>
                  <w:rPrChange w:id="4353" w:author="Helene Marsh" w:date="2022-04-30T11:58:00Z">
                    <w:rPr>
                      <w:rFonts w:ascii="Arial Narrow" w:hAnsi="Arial Narrow"/>
                      <w:i/>
                      <w:spacing w:val="-2"/>
                      <w:sz w:val="20"/>
                      <w:szCs w:val="20"/>
                    </w:rPr>
                  </w:rPrChange>
                </w:rPr>
                <w:t>and harmful algal blooms</w:t>
              </w:r>
            </w:ins>
          </w:p>
          <w:p w14:paraId="5E18FC1A" w14:textId="77777777" w:rsidR="00477D0D" w:rsidRPr="00906645" w:rsidRDefault="00477D0D">
            <w:pPr>
              <w:pStyle w:val="ListParagraph"/>
              <w:numPr>
                <w:ilvl w:val="0"/>
                <w:numId w:val="48"/>
              </w:numPr>
              <w:tabs>
                <w:tab w:val="left" w:pos="464"/>
              </w:tabs>
              <w:spacing w:before="0"/>
              <w:ind w:left="357" w:hanging="357"/>
              <w:rPr>
                <w:ins w:id="4354" w:author="Helene Marsh" w:date="2022-04-25T14:17:00Z"/>
                <w:rFonts w:ascii="Arial" w:hAnsi="Arial" w:cs="Arial"/>
                <w:i/>
                <w:sz w:val="20"/>
                <w:szCs w:val="20"/>
                <w:rPrChange w:id="4355" w:author="Helene Marsh" w:date="2022-04-30T11:58:00Z">
                  <w:rPr>
                    <w:ins w:id="4356" w:author="Helene Marsh" w:date="2022-04-25T14:17:00Z"/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pPrChange w:id="4357" w:author="Helene Marsh [2]" w:date="2022-04-25T14:23:00Z">
                <w:pPr>
                  <w:pStyle w:val="ListParagraph"/>
                  <w:numPr>
                    <w:numId w:val="45"/>
                  </w:numPr>
                  <w:tabs>
                    <w:tab w:val="left" w:pos="464"/>
                  </w:tabs>
                  <w:spacing w:before="0"/>
                  <w:ind w:left="720" w:hanging="360"/>
                </w:pPr>
              </w:pPrChange>
            </w:pPr>
            <w:ins w:id="4358" w:author="Helene Marsh" w:date="2022-04-25T14:17:00Z"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4359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Promote</w:t>
              </w:r>
              <w:r w:rsidRPr="00906645">
                <w:rPr>
                  <w:rFonts w:ascii="Arial" w:hAnsi="Arial" w:cs="Arial"/>
                  <w:i/>
                  <w:spacing w:val="10"/>
                  <w:sz w:val="20"/>
                  <w:szCs w:val="20"/>
                  <w:rPrChange w:id="4360" w:author="Helene Marsh" w:date="2022-04-30T11:58:00Z">
                    <w:rPr>
                      <w:rFonts w:ascii="Arial Narrow" w:hAnsi="Arial Narrow"/>
                      <w:i/>
                      <w:spacing w:val="10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4361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the</w:t>
              </w:r>
              <w:r w:rsidRPr="00906645">
                <w:rPr>
                  <w:rFonts w:ascii="Arial" w:hAnsi="Arial" w:cs="Arial"/>
                  <w:i/>
                  <w:spacing w:val="11"/>
                  <w:sz w:val="20"/>
                  <w:szCs w:val="20"/>
                  <w:rPrChange w:id="4362" w:author="Helene Marsh" w:date="2022-04-30T11:58:00Z">
                    <w:rPr>
                      <w:rFonts w:ascii="Arial Narrow" w:hAnsi="Arial Narrow"/>
                      <w:i/>
                      <w:spacing w:val="11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4363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use</w:t>
              </w:r>
              <w:r w:rsidRPr="00906645">
                <w:rPr>
                  <w:rFonts w:ascii="Arial" w:hAnsi="Arial" w:cs="Arial"/>
                  <w:i/>
                  <w:spacing w:val="10"/>
                  <w:sz w:val="20"/>
                  <w:szCs w:val="20"/>
                  <w:rPrChange w:id="4364" w:author="Helene Marsh" w:date="2022-04-30T11:58:00Z">
                    <w:rPr>
                      <w:rFonts w:ascii="Arial Narrow" w:hAnsi="Arial Narrow"/>
                      <w:i/>
                      <w:spacing w:val="10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4365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of</w:t>
              </w:r>
              <w:r w:rsidRPr="00906645">
                <w:rPr>
                  <w:rFonts w:ascii="Arial" w:hAnsi="Arial" w:cs="Arial"/>
                  <w:i/>
                  <w:spacing w:val="6"/>
                  <w:sz w:val="20"/>
                  <w:szCs w:val="20"/>
                  <w:rPrChange w:id="4366" w:author="Helene Marsh" w:date="2022-04-30T11:58:00Z">
                    <w:rPr>
                      <w:rFonts w:ascii="Arial Narrow" w:hAnsi="Arial Narrow"/>
                      <w:i/>
                      <w:spacing w:val="6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4367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traditional</w:t>
              </w:r>
              <w:r w:rsidRPr="00906645">
                <w:rPr>
                  <w:rFonts w:ascii="Arial" w:hAnsi="Arial" w:cs="Arial"/>
                  <w:i/>
                  <w:spacing w:val="10"/>
                  <w:sz w:val="20"/>
                  <w:szCs w:val="20"/>
                  <w:rPrChange w:id="4368" w:author="Helene Marsh" w:date="2022-04-30T11:58:00Z">
                    <w:rPr>
                      <w:rFonts w:ascii="Arial Narrow" w:hAnsi="Arial Narrow"/>
                      <w:i/>
                      <w:spacing w:val="10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4369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ecological</w:t>
              </w:r>
              <w:r w:rsidRPr="00906645">
                <w:rPr>
                  <w:rFonts w:ascii="Arial" w:hAnsi="Arial" w:cs="Arial"/>
                  <w:i/>
                  <w:spacing w:val="6"/>
                  <w:sz w:val="20"/>
                  <w:szCs w:val="20"/>
                  <w:rPrChange w:id="4370" w:author="Helene Marsh" w:date="2022-04-30T11:58:00Z">
                    <w:rPr>
                      <w:rFonts w:ascii="Arial Narrow" w:hAnsi="Arial Narrow"/>
                      <w:i/>
                      <w:spacing w:val="6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4371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knowledge</w:t>
              </w:r>
              <w:r w:rsidRPr="00906645">
                <w:rPr>
                  <w:rFonts w:ascii="Arial" w:hAnsi="Arial" w:cs="Arial"/>
                  <w:i/>
                  <w:spacing w:val="10"/>
                  <w:sz w:val="20"/>
                  <w:szCs w:val="20"/>
                  <w:rPrChange w:id="4372" w:author="Helene Marsh" w:date="2022-04-30T11:58:00Z">
                    <w:rPr>
                      <w:rFonts w:ascii="Arial Narrow" w:hAnsi="Arial Narrow"/>
                      <w:i/>
                      <w:spacing w:val="10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4373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in</w:t>
              </w:r>
              <w:r w:rsidRPr="00906645">
                <w:rPr>
                  <w:rFonts w:ascii="Arial" w:hAnsi="Arial" w:cs="Arial"/>
                  <w:i/>
                  <w:spacing w:val="6"/>
                  <w:sz w:val="20"/>
                  <w:szCs w:val="20"/>
                  <w:rPrChange w:id="4374" w:author="Helene Marsh" w:date="2022-04-30T11:58:00Z">
                    <w:rPr>
                      <w:rFonts w:ascii="Arial Narrow" w:hAnsi="Arial Narrow"/>
                      <w:i/>
                      <w:spacing w:val="6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4375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research</w:t>
              </w:r>
              <w:r w:rsidRPr="00906645">
                <w:rPr>
                  <w:rFonts w:ascii="Arial" w:hAnsi="Arial" w:cs="Arial"/>
                  <w:i/>
                  <w:spacing w:val="10"/>
                  <w:sz w:val="20"/>
                  <w:szCs w:val="20"/>
                  <w:rPrChange w:id="4376" w:author="Helene Marsh" w:date="2022-04-30T11:58:00Z">
                    <w:rPr>
                      <w:rFonts w:ascii="Arial Narrow" w:hAnsi="Arial Narrow"/>
                      <w:i/>
                      <w:spacing w:val="10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4377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and</w:t>
              </w:r>
              <w:r w:rsidRPr="00906645">
                <w:rPr>
                  <w:rFonts w:ascii="Arial" w:hAnsi="Arial" w:cs="Arial"/>
                  <w:i/>
                  <w:spacing w:val="6"/>
                  <w:sz w:val="20"/>
                  <w:szCs w:val="20"/>
                  <w:rPrChange w:id="4378" w:author="Helene Marsh" w:date="2022-04-30T11:58:00Z">
                    <w:rPr>
                      <w:rFonts w:ascii="Arial Narrow" w:hAnsi="Arial Narrow"/>
                      <w:i/>
                      <w:spacing w:val="6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4379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management</w:t>
              </w:r>
              <w:r w:rsidRPr="00906645">
                <w:rPr>
                  <w:rFonts w:ascii="Arial" w:hAnsi="Arial" w:cs="Arial"/>
                  <w:i/>
                  <w:spacing w:val="9"/>
                  <w:sz w:val="20"/>
                  <w:szCs w:val="20"/>
                  <w:rPrChange w:id="4380" w:author="Helene Marsh" w:date="2022-04-30T11:58:00Z">
                    <w:rPr>
                      <w:rFonts w:ascii="Arial Narrow" w:hAnsi="Arial Narrow"/>
                      <w:i/>
                      <w:spacing w:val="9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4381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studies,</w:t>
              </w:r>
              <w:r w:rsidRPr="00906645">
                <w:rPr>
                  <w:rFonts w:ascii="Arial" w:hAnsi="Arial" w:cs="Arial"/>
                  <w:i/>
                  <w:spacing w:val="9"/>
                  <w:sz w:val="20"/>
                  <w:szCs w:val="20"/>
                  <w:rPrChange w:id="4382" w:author="Helene Marsh" w:date="2022-04-30T11:58:00Z">
                    <w:rPr>
                      <w:rFonts w:ascii="Arial Narrow" w:hAnsi="Arial Narrow"/>
                      <w:i/>
                      <w:spacing w:val="9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4383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where</w:t>
              </w:r>
              <w:r w:rsidRPr="00906645">
                <w:rPr>
                  <w:rFonts w:ascii="Arial" w:hAnsi="Arial" w:cs="Arial"/>
                  <w:i/>
                  <w:spacing w:val="10"/>
                  <w:sz w:val="20"/>
                  <w:szCs w:val="20"/>
                  <w:rPrChange w:id="4384" w:author="Helene Marsh" w:date="2022-04-30T11:58:00Z">
                    <w:rPr>
                      <w:rFonts w:ascii="Arial Narrow" w:hAnsi="Arial Narrow"/>
                      <w:i/>
                      <w:spacing w:val="10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pacing w:val="-2"/>
                  <w:sz w:val="20"/>
                  <w:szCs w:val="20"/>
                  <w:rPrChange w:id="4385" w:author="Helene Marsh" w:date="2022-04-30T11:58:00Z">
                    <w:rPr>
                      <w:rFonts w:ascii="Arial Narrow" w:hAnsi="Arial Narrow"/>
                      <w:i/>
                      <w:spacing w:val="-2"/>
                      <w:sz w:val="20"/>
                      <w:szCs w:val="20"/>
                    </w:rPr>
                  </w:rPrChange>
                </w:rPr>
                <w:t>possible</w:t>
              </w:r>
            </w:ins>
          </w:p>
          <w:p w14:paraId="7F8C4F54" w14:textId="3C9B0CEA" w:rsidR="00477D0D" w:rsidRPr="00906645" w:rsidRDefault="00477D0D">
            <w:pPr>
              <w:pStyle w:val="ListParagraph"/>
              <w:numPr>
                <w:ilvl w:val="0"/>
                <w:numId w:val="48"/>
              </w:numPr>
              <w:tabs>
                <w:tab w:val="left" w:pos="464"/>
              </w:tabs>
              <w:spacing w:before="0"/>
              <w:ind w:left="357" w:hanging="357"/>
              <w:rPr>
                <w:ins w:id="4386" w:author="Helene Marsh" w:date="2022-04-25T14:17:00Z"/>
                <w:rFonts w:ascii="Arial" w:hAnsi="Arial" w:cs="Arial"/>
                <w:i/>
                <w:sz w:val="20"/>
                <w:szCs w:val="20"/>
                <w:rPrChange w:id="4387" w:author="Helene Marsh" w:date="2022-04-30T11:58:00Z">
                  <w:rPr>
                    <w:ins w:id="4388" w:author="Helene Marsh" w:date="2022-04-25T14:17:00Z"/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pPrChange w:id="4389" w:author="Helene Marsh [2]" w:date="2022-04-25T14:23:00Z">
                <w:pPr>
                  <w:pStyle w:val="ListParagraph"/>
                  <w:numPr>
                    <w:numId w:val="45"/>
                  </w:numPr>
                  <w:tabs>
                    <w:tab w:val="left" w:pos="464"/>
                  </w:tabs>
                  <w:spacing w:before="0"/>
                  <w:ind w:left="720" w:hanging="360"/>
                </w:pPr>
              </w:pPrChange>
            </w:pPr>
            <w:ins w:id="4390" w:author="Helene Marsh" w:date="2022-04-25T14:17:00Z"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4391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Involve</w:t>
              </w:r>
              <w:r w:rsidRPr="00906645">
                <w:rPr>
                  <w:rFonts w:ascii="Arial" w:hAnsi="Arial" w:cs="Arial"/>
                  <w:i/>
                  <w:spacing w:val="10"/>
                  <w:sz w:val="20"/>
                  <w:szCs w:val="20"/>
                  <w:rPrChange w:id="4392" w:author="Helene Marsh" w:date="2022-04-30T11:58:00Z">
                    <w:rPr>
                      <w:rFonts w:ascii="Arial Narrow" w:hAnsi="Arial Narrow"/>
                      <w:i/>
                      <w:spacing w:val="10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4393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local</w:t>
              </w:r>
              <w:r w:rsidRPr="00906645">
                <w:rPr>
                  <w:rFonts w:ascii="Arial" w:hAnsi="Arial" w:cs="Arial"/>
                  <w:i/>
                  <w:spacing w:val="10"/>
                  <w:sz w:val="20"/>
                  <w:szCs w:val="20"/>
                  <w:rPrChange w:id="4394" w:author="Helene Marsh" w:date="2022-04-30T11:58:00Z">
                    <w:rPr>
                      <w:rFonts w:ascii="Arial Narrow" w:hAnsi="Arial Narrow"/>
                      <w:i/>
                      <w:spacing w:val="10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4395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communities</w:t>
              </w:r>
              <w:r w:rsidRPr="00906645">
                <w:rPr>
                  <w:rFonts w:ascii="Arial" w:hAnsi="Arial" w:cs="Arial"/>
                  <w:i/>
                  <w:spacing w:val="11"/>
                  <w:sz w:val="20"/>
                  <w:szCs w:val="20"/>
                  <w:rPrChange w:id="4396" w:author="Helene Marsh" w:date="2022-04-30T11:58:00Z">
                    <w:rPr>
                      <w:rFonts w:ascii="Arial Narrow" w:hAnsi="Arial Narrow"/>
                      <w:i/>
                      <w:spacing w:val="11"/>
                      <w:sz w:val="20"/>
                      <w:szCs w:val="20"/>
                    </w:rPr>
                  </w:rPrChange>
                </w:rPr>
                <w:t xml:space="preserve"> </w:t>
              </w:r>
              <w:del w:id="4397" w:author="Helene Marsh [2]" w:date="2022-04-25T14:22:00Z">
                <w:r w:rsidRPr="00906645" w:rsidDel="00512E8D">
                  <w:rPr>
                    <w:rFonts w:ascii="Arial" w:hAnsi="Arial" w:cs="Arial"/>
                    <w:i/>
                    <w:sz w:val="20"/>
                    <w:szCs w:val="20"/>
                    <w:rPrChange w:id="4398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>in</w:delText>
                </w:r>
                <w:r w:rsidRPr="00906645" w:rsidDel="00512E8D">
                  <w:rPr>
                    <w:rFonts w:ascii="Arial" w:hAnsi="Arial" w:cs="Arial"/>
                    <w:i/>
                    <w:spacing w:val="10"/>
                    <w:sz w:val="20"/>
                    <w:szCs w:val="20"/>
                    <w:rPrChange w:id="4399" w:author="Helene Marsh" w:date="2022-04-30T11:58:00Z">
                      <w:rPr>
                        <w:rFonts w:ascii="Arial Narrow" w:hAnsi="Arial Narrow"/>
                        <w:i/>
                        <w:spacing w:val="10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  <w:r w:rsidRPr="00906645" w:rsidDel="00512E8D">
                  <w:rPr>
                    <w:rFonts w:ascii="Arial" w:hAnsi="Arial" w:cs="Arial"/>
                    <w:i/>
                    <w:sz w:val="20"/>
                    <w:szCs w:val="20"/>
                    <w:rPrChange w:id="4400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>research</w:delText>
                </w:r>
                <w:r w:rsidRPr="00906645" w:rsidDel="00512E8D">
                  <w:rPr>
                    <w:rFonts w:ascii="Arial" w:hAnsi="Arial" w:cs="Arial"/>
                    <w:i/>
                    <w:spacing w:val="6"/>
                    <w:sz w:val="20"/>
                    <w:szCs w:val="20"/>
                    <w:rPrChange w:id="4401" w:author="Helene Marsh" w:date="2022-04-30T11:58:00Z">
                      <w:rPr>
                        <w:rFonts w:ascii="Arial Narrow" w:hAnsi="Arial Narrow"/>
                        <w:i/>
                        <w:spacing w:val="6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  <w:r w:rsidRPr="00906645" w:rsidDel="00512E8D">
                  <w:rPr>
                    <w:rFonts w:ascii="Arial" w:hAnsi="Arial" w:cs="Arial"/>
                    <w:i/>
                    <w:sz w:val="20"/>
                    <w:szCs w:val="20"/>
                    <w:rPrChange w:id="4402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>and</w:delText>
                </w:r>
                <w:r w:rsidRPr="00906645" w:rsidDel="00512E8D">
                  <w:rPr>
                    <w:rFonts w:ascii="Arial" w:hAnsi="Arial" w:cs="Arial"/>
                    <w:i/>
                    <w:spacing w:val="10"/>
                    <w:sz w:val="20"/>
                    <w:szCs w:val="20"/>
                    <w:rPrChange w:id="4403" w:author="Helene Marsh" w:date="2022-04-30T11:58:00Z">
                      <w:rPr>
                        <w:rFonts w:ascii="Arial Narrow" w:hAnsi="Arial Narrow"/>
                        <w:i/>
                        <w:spacing w:val="10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  <w:r w:rsidRPr="00906645" w:rsidDel="00512E8D">
                  <w:rPr>
                    <w:rFonts w:ascii="Arial" w:hAnsi="Arial" w:cs="Arial"/>
                    <w:i/>
                    <w:sz w:val="20"/>
                    <w:szCs w:val="20"/>
                    <w:rPrChange w:id="4404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>monitoring</w:delText>
                </w:r>
                <w:r w:rsidRPr="00906645" w:rsidDel="00512E8D">
                  <w:rPr>
                    <w:rFonts w:ascii="Arial" w:hAnsi="Arial" w:cs="Arial"/>
                    <w:i/>
                    <w:spacing w:val="12"/>
                    <w:sz w:val="20"/>
                    <w:szCs w:val="20"/>
                    <w:rPrChange w:id="4405" w:author="Helene Marsh" w:date="2022-04-30T11:58:00Z">
                      <w:rPr>
                        <w:rFonts w:ascii="Arial Narrow" w:hAnsi="Arial Narrow"/>
                        <w:i/>
                        <w:spacing w:val="12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  <w:r w:rsidRPr="00906645" w:rsidDel="00512E8D">
                  <w:rPr>
                    <w:rFonts w:ascii="Arial" w:hAnsi="Arial" w:cs="Arial"/>
                    <w:i/>
                    <w:sz w:val="20"/>
                    <w:szCs w:val="20"/>
                    <w:rPrChange w:id="4406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>programmes</w:delText>
                </w:r>
                <w:r w:rsidRPr="00906645" w:rsidDel="00512E8D">
                  <w:rPr>
                    <w:rFonts w:ascii="Arial" w:hAnsi="Arial" w:cs="Arial"/>
                    <w:i/>
                    <w:spacing w:val="9"/>
                    <w:sz w:val="20"/>
                    <w:szCs w:val="20"/>
                    <w:rPrChange w:id="4407" w:author="Helene Marsh" w:date="2022-04-30T11:58:00Z">
                      <w:rPr>
                        <w:rFonts w:ascii="Arial Narrow" w:hAnsi="Arial Narrow"/>
                        <w:i/>
                        <w:spacing w:val="9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</w:del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4408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with</w:t>
              </w:r>
              <w:r w:rsidRPr="00906645">
                <w:rPr>
                  <w:rFonts w:ascii="Arial" w:hAnsi="Arial" w:cs="Arial"/>
                  <w:i/>
                  <w:spacing w:val="4"/>
                  <w:sz w:val="20"/>
                  <w:szCs w:val="20"/>
                  <w:rPrChange w:id="4409" w:author="Helene Marsh" w:date="2022-04-30T11:58:00Z">
                    <w:rPr>
                      <w:rFonts w:ascii="Arial Narrow" w:hAnsi="Arial Narrow"/>
                      <w:i/>
                      <w:spacing w:val="4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4410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training</w:t>
              </w:r>
              <w:r w:rsidRPr="00906645">
                <w:rPr>
                  <w:rFonts w:ascii="Arial" w:hAnsi="Arial" w:cs="Arial"/>
                  <w:i/>
                  <w:spacing w:val="10"/>
                  <w:sz w:val="20"/>
                  <w:szCs w:val="20"/>
                  <w:rPrChange w:id="4411" w:author="Helene Marsh" w:date="2022-04-30T11:58:00Z">
                    <w:rPr>
                      <w:rFonts w:ascii="Arial Narrow" w:hAnsi="Arial Narrow"/>
                      <w:i/>
                      <w:spacing w:val="10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4412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as</w:t>
              </w:r>
              <w:r w:rsidRPr="00906645">
                <w:rPr>
                  <w:rFonts w:ascii="Arial" w:hAnsi="Arial" w:cs="Arial"/>
                  <w:i/>
                  <w:spacing w:val="8"/>
                  <w:sz w:val="20"/>
                  <w:szCs w:val="20"/>
                  <w:rPrChange w:id="4413" w:author="Helene Marsh" w:date="2022-04-30T11:58:00Z">
                    <w:rPr>
                      <w:rFonts w:ascii="Arial Narrow" w:hAnsi="Arial Narrow"/>
                      <w:i/>
                      <w:spacing w:val="8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pacing w:val="-2"/>
                  <w:sz w:val="20"/>
                  <w:szCs w:val="20"/>
                  <w:rPrChange w:id="4414" w:author="Helene Marsh" w:date="2022-04-30T11:58:00Z">
                    <w:rPr>
                      <w:rFonts w:ascii="Arial Narrow" w:hAnsi="Arial Narrow"/>
                      <w:i/>
                      <w:spacing w:val="-2"/>
                      <w:sz w:val="20"/>
                      <w:szCs w:val="20"/>
                    </w:rPr>
                  </w:rPrChange>
                </w:rPr>
                <w:t>required</w:t>
              </w:r>
            </w:ins>
          </w:p>
          <w:p w14:paraId="44CC3A35" w14:textId="0D41C4E3" w:rsidR="00477D0D" w:rsidRPr="00906645" w:rsidDel="00512E8D" w:rsidRDefault="00477D0D">
            <w:pPr>
              <w:pStyle w:val="ListParagraph"/>
              <w:numPr>
                <w:ilvl w:val="0"/>
                <w:numId w:val="48"/>
              </w:numPr>
              <w:tabs>
                <w:tab w:val="left" w:pos="464"/>
              </w:tabs>
              <w:spacing w:before="0"/>
              <w:ind w:left="357" w:hanging="357"/>
              <w:rPr>
                <w:ins w:id="4415" w:author="Helene Marsh" w:date="2022-04-25T14:17:00Z"/>
                <w:del w:id="4416" w:author="Helene Marsh [2]" w:date="2022-04-25T14:22:00Z"/>
                <w:rFonts w:ascii="Arial" w:hAnsi="Arial" w:cs="Arial"/>
                <w:i/>
                <w:sz w:val="20"/>
                <w:szCs w:val="20"/>
                <w:rPrChange w:id="4417" w:author="Helene Marsh" w:date="2022-04-30T11:58:00Z">
                  <w:rPr>
                    <w:ins w:id="4418" w:author="Helene Marsh" w:date="2022-04-25T14:17:00Z"/>
                    <w:del w:id="4419" w:author="Helene Marsh [2]" w:date="2022-04-25T14:22:00Z"/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pPrChange w:id="4420" w:author="Helene Marsh [2]" w:date="2022-04-25T14:23:00Z">
                <w:pPr>
                  <w:pStyle w:val="ListParagraph"/>
                  <w:numPr>
                    <w:numId w:val="45"/>
                  </w:numPr>
                  <w:tabs>
                    <w:tab w:val="left" w:pos="464"/>
                  </w:tabs>
                  <w:spacing w:before="0"/>
                  <w:ind w:left="720" w:hanging="360"/>
                </w:pPr>
              </w:pPrChange>
            </w:pPr>
            <w:ins w:id="4421" w:author="Helene Marsh" w:date="2022-04-25T14:17:00Z"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4422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R</w:t>
              </w:r>
            </w:ins>
            <w:ins w:id="4423" w:author="Helene Marsh [2]" w:date="2022-04-25T14:22:00Z"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4424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egularly r</w:t>
              </w:r>
            </w:ins>
            <w:ins w:id="4425" w:author="Helene Marsh" w:date="2022-04-25T14:17:00Z"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4426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eview</w:t>
              </w:r>
              <w:r w:rsidRPr="00906645">
                <w:rPr>
                  <w:rFonts w:ascii="Arial" w:hAnsi="Arial" w:cs="Arial"/>
                  <w:i/>
                  <w:spacing w:val="11"/>
                  <w:sz w:val="20"/>
                  <w:szCs w:val="20"/>
                  <w:rPrChange w:id="4427" w:author="Helene Marsh" w:date="2022-04-30T11:58:00Z">
                    <w:rPr>
                      <w:rFonts w:ascii="Arial Narrow" w:hAnsi="Arial Narrow"/>
                      <w:i/>
                      <w:spacing w:val="11"/>
                      <w:sz w:val="20"/>
                      <w:szCs w:val="20"/>
                    </w:rPr>
                  </w:rPrChange>
                </w:rPr>
                <w:t xml:space="preserve"> </w:t>
              </w:r>
              <w:del w:id="4428" w:author="Helene Marsh [2]" w:date="2022-04-25T14:22:00Z">
                <w:r w:rsidRPr="00906645" w:rsidDel="00512E8D">
                  <w:rPr>
                    <w:rFonts w:ascii="Arial" w:hAnsi="Arial" w:cs="Arial"/>
                    <w:i/>
                    <w:sz w:val="20"/>
                    <w:szCs w:val="20"/>
                    <w:rPrChange w:id="4429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>periodically</w:delText>
                </w:r>
                <w:r w:rsidRPr="00906645" w:rsidDel="00512E8D">
                  <w:rPr>
                    <w:rFonts w:ascii="Arial" w:hAnsi="Arial" w:cs="Arial"/>
                    <w:i/>
                    <w:spacing w:val="9"/>
                    <w:sz w:val="20"/>
                    <w:szCs w:val="20"/>
                    <w:rPrChange w:id="4430" w:author="Helene Marsh" w:date="2022-04-30T11:58:00Z">
                      <w:rPr>
                        <w:rFonts w:ascii="Arial Narrow" w:hAnsi="Arial Narrow"/>
                        <w:i/>
                        <w:spacing w:val="9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</w:del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4431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and</w:t>
              </w:r>
              <w:r w:rsidRPr="00906645">
                <w:rPr>
                  <w:rFonts w:ascii="Arial" w:hAnsi="Arial" w:cs="Arial"/>
                  <w:i/>
                  <w:spacing w:val="7"/>
                  <w:sz w:val="20"/>
                  <w:szCs w:val="20"/>
                  <w:rPrChange w:id="4432" w:author="Helene Marsh" w:date="2022-04-30T11:58:00Z">
                    <w:rPr>
                      <w:rFonts w:ascii="Arial Narrow" w:hAnsi="Arial Narrow"/>
                      <w:i/>
                      <w:spacing w:val="7"/>
                      <w:sz w:val="20"/>
                      <w:szCs w:val="20"/>
                    </w:rPr>
                  </w:rPrChange>
                </w:rPr>
                <w:t xml:space="preserve"> </w:t>
              </w:r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4433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evaluate</w:t>
              </w:r>
              <w:r w:rsidRPr="00906645">
                <w:rPr>
                  <w:rFonts w:ascii="Arial" w:hAnsi="Arial" w:cs="Arial"/>
                  <w:i/>
                  <w:spacing w:val="12"/>
                  <w:sz w:val="20"/>
                  <w:szCs w:val="20"/>
                  <w:rPrChange w:id="4434" w:author="Helene Marsh" w:date="2022-04-30T11:58:00Z">
                    <w:rPr>
                      <w:rFonts w:ascii="Arial Narrow" w:hAnsi="Arial Narrow"/>
                      <w:i/>
                      <w:spacing w:val="12"/>
                      <w:sz w:val="20"/>
                      <w:szCs w:val="20"/>
                    </w:rPr>
                  </w:rPrChange>
                </w:rPr>
                <w:t xml:space="preserve"> </w:t>
              </w:r>
              <w:del w:id="4435" w:author="Helene Marsh [2]" w:date="2022-04-25T14:22:00Z">
                <w:r w:rsidRPr="00906645" w:rsidDel="00512E8D">
                  <w:rPr>
                    <w:rFonts w:ascii="Arial" w:hAnsi="Arial" w:cs="Arial"/>
                    <w:i/>
                    <w:sz w:val="20"/>
                    <w:szCs w:val="20"/>
                    <w:rPrChange w:id="4436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>research</w:delText>
                </w:r>
                <w:r w:rsidRPr="00906645" w:rsidDel="00512E8D">
                  <w:rPr>
                    <w:rFonts w:ascii="Arial" w:hAnsi="Arial" w:cs="Arial"/>
                    <w:i/>
                    <w:spacing w:val="7"/>
                    <w:sz w:val="20"/>
                    <w:szCs w:val="20"/>
                    <w:rPrChange w:id="4437" w:author="Helene Marsh" w:date="2022-04-30T11:58:00Z">
                      <w:rPr>
                        <w:rFonts w:ascii="Arial Narrow" w:hAnsi="Arial Narrow"/>
                        <w:i/>
                        <w:spacing w:val="7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  <w:r w:rsidRPr="00906645" w:rsidDel="00512E8D">
                  <w:rPr>
                    <w:rFonts w:ascii="Arial" w:hAnsi="Arial" w:cs="Arial"/>
                    <w:i/>
                    <w:sz w:val="20"/>
                    <w:szCs w:val="20"/>
                    <w:rPrChange w:id="4438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>and</w:delText>
                </w:r>
                <w:r w:rsidRPr="00906645" w:rsidDel="00512E8D">
                  <w:rPr>
                    <w:rFonts w:ascii="Arial" w:hAnsi="Arial" w:cs="Arial"/>
                    <w:i/>
                    <w:spacing w:val="11"/>
                    <w:sz w:val="20"/>
                    <w:szCs w:val="20"/>
                    <w:rPrChange w:id="4439" w:author="Helene Marsh" w:date="2022-04-30T11:58:00Z">
                      <w:rPr>
                        <w:rFonts w:ascii="Arial Narrow" w:hAnsi="Arial Narrow"/>
                        <w:i/>
                        <w:spacing w:val="11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  <w:r w:rsidRPr="00906645" w:rsidDel="00512E8D">
                  <w:rPr>
                    <w:rFonts w:ascii="Arial" w:hAnsi="Arial" w:cs="Arial"/>
                    <w:i/>
                    <w:sz w:val="20"/>
                    <w:szCs w:val="20"/>
                    <w:rPrChange w:id="4440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>monitoring</w:delText>
                </w:r>
                <w:r w:rsidRPr="00906645" w:rsidDel="00512E8D">
                  <w:rPr>
                    <w:rFonts w:ascii="Arial" w:hAnsi="Arial" w:cs="Arial"/>
                    <w:i/>
                    <w:spacing w:val="11"/>
                    <w:sz w:val="20"/>
                    <w:szCs w:val="20"/>
                    <w:rPrChange w:id="4441" w:author="Helene Marsh" w:date="2022-04-30T11:58:00Z">
                      <w:rPr>
                        <w:rFonts w:ascii="Arial Narrow" w:hAnsi="Arial Narrow"/>
                        <w:i/>
                        <w:spacing w:val="11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</w:del>
              <w:r w:rsidRPr="00906645">
                <w:rPr>
                  <w:rFonts w:ascii="Arial" w:hAnsi="Arial" w:cs="Arial"/>
                  <w:i/>
                  <w:spacing w:val="-2"/>
                  <w:sz w:val="20"/>
                  <w:szCs w:val="20"/>
                  <w:rPrChange w:id="4442" w:author="Helene Marsh" w:date="2022-04-30T11:58:00Z">
                    <w:rPr>
                      <w:rFonts w:ascii="Arial Narrow" w:hAnsi="Arial Narrow"/>
                      <w:i/>
                      <w:spacing w:val="-2"/>
                      <w:sz w:val="20"/>
                      <w:szCs w:val="20"/>
                    </w:rPr>
                  </w:rPrChange>
                </w:rPr>
                <w:t>activities</w:t>
              </w:r>
            </w:ins>
            <w:ins w:id="4443" w:author="Helene Marsh [2]" w:date="2022-04-25T14:22:00Z">
              <w:r w:rsidRPr="00906645">
                <w:rPr>
                  <w:rFonts w:ascii="Arial" w:hAnsi="Arial" w:cs="Arial"/>
                  <w:i/>
                  <w:spacing w:val="-2"/>
                  <w:sz w:val="20"/>
                  <w:szCs w:val="20"/>
                  <w:rPrChange w:id="4444" w:author="Helene Marsh" w:date="2022-04-30T11:58:00Z">
                    <w:rPr>
                      <w:rFonts w:ascii="Arial Narrow" w:hAnsi="Arial Narrow"/>
                      <w:i/>
                      <w:spacing w:val="-2"/>
                      <w:sz w:val="20"/>
                      <w:szCs w:val="20"/>
                    </w:rPr>
                  </w:rPrChange>
                </w:rPr>
                <w:t xml:space="preserve"> in a program of adaptive management </w:t>
              </w:r>
            </w:ins>
          </w:p>
          <w:p w14:paraId="69E1E449" w14:textId="2FB37CB2" w:rsidR="00477D0D" w:rsidRPr="00906645" w:rsidDel="00512E8D" w:rsidRDefault="00477D0D">
            <w:pPr>
              <w:pStyle w:val="ListParagraph"/>
              <w:numPr>
                <w:ilvl w:val="0"/>
                <w:numId w:val="48"/>
              </w:numPr>
              <w:spacing w:before="0"/>
              <w:ind w:left="357" w:hanging="357"/>
              <w:rPr>
                <w:ins w:id="4445" w:author="Helene Marsh" w:date="2022-04-25T14:17:00Z"/>
                <w:del w:id="4446" w:author="Helene Marsh [2]" w:date="2022-04-25T14:22:00Z"/>
                <w:rFonts w:ascii="Arial" w:hAnsi="Arial" w:cs="Arial"/>
                <w:i/>
                <w:sz w:val="20"/>
                <w:szCs w:val="20"/>
                <w:rPrChange w:id="4447" w:author="Helene Marsh" w:date="2022-04-30T11:58:00Z">
                  <w:rPr>
                    <w:ins w:id="4448" w:author="Helene Marsh" w:date="2022-04-25T14:17:00Z"/>
                    <w:del w:id="4449" w:author="Helene Marsh [2]" w:date="2022-04-25T14:22:00Z"/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pPrChange w:id="4450" w:author="Helene Marsh [2]" w:date="2022-04-25T14:23:00Z">
                <w:pPr>
                  <w:pStyle w:val="ListParagraph"/>
                  <w:numPr>
                    <w:numId w:val="45"/>
                  </w:numPr>
                  <w:tabs>
                    <w:tab w:val="left" w:pos="463"/>
                    <w:tab w:val="left" w:pos="464"/>
                  </w:tabs>
                  <w:spacing w:before="0"/>
                  <w:ind w:left="720" w:hanging="360"/>
                </w:pPr>
              </w:pPrChange>
            </w:pPr>
            <w:ins w:id="4451" w:author="Helene Marsh" w:date="2022-04-25T14:17:00Z">
              <w:del w:id="4452" w:author="Helene Marsh [2]" w:date="2022-04-25T14:22:00Z">
                <w:r w:rsidRPr="00906645" w:rsidDel="00512E8D">
                  <w:rPr>
                    <w:rFonts w:ascii="Arial" w:hAnsi="Arial" w:cs="Arial"/>
                    <w:i/>
                    <w:sz w:val="20"/>
                    <w:szCs w:val="20"/>
                    <w:rPrChange w:id="4453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>Identify</w:delText>
                </w:r>
                <w:r w:rsidRPr="00906645" w:rsidDel="00512E8D">
                  <w:rPr>
                    <w:rFonts w:ascii="Arial" w:hAnsi="Arial" w:cs="Arial"/>
                    <w:i/>
                    <w:spacing w:val="10"/>
                    <w:sz w:val="20"/>
                    <w:szCs w:val="20"/>
                    <w:rPrChange w:id="4454" w:author="Helene Marsh" w:date="2022-04-30T11:58:00Z">
                      <w:rPr>
                        <w:rFonts w:ascii="Arial Narrow" w:hAnsi="Arial Narrow"/>
                        <w:i/>
                        <w:spacing w:val="10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  <w:r w:rsidRPr="00906645" w:rsidDel="00512E8D">
                  <w:rPr>
                    <w:rFonts w:ascii="Arial" w:hAnsi="Arial" w:cs="Arial"/>
                    <w:i/>
                    <w:sz w:val="20"/>
                    <w:szCs w:val="20"/>
                    <w:rPrChange w:id="4455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>and</w:delText>
                </w:r>
                <w:r w:rsidRPr="00906645" w:rsidDel="00512E8D">
                  <w:rPr>
                    <w:rFonts w:ascii="Arial" w:hAnsi="Arial" w:cs="Arial"/>
                    <w:i/>
                    <w:spacing w:val="6"/>
                    <w:sz w:val="20"/>
                    <w:szCs w:val="20"/>
                    <w:rPrChange w:id="4456" w:author="Helene Marsh" w:date="2022-04-30T11:58:00Z">
                      <w:rPr>
                        <w:rFonts w:ascii="Arial Narrow" w:hAnsi="Arial Narrow"/>
                        <w:i/>
                        <w:spacing w:val="6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  <w:r w:rsidRPr="00906645" w:rsidDel="00512E8D">
                  <w:rPr>
                    <w:rFonts w:ascii="Arial" w:hAnsi="Arial" w:cs="Arial"/>
                    <w:i/>
                    <w:sz w:val="20"/>
                    <w:szCs w:val="20"/>
                    <w:rPrChange w:id="4457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>include</w:delText>
                </w:r>
                <w:r w:rsidRPr="00906645" w:rsidDel="00512E8D">
                  <w:rPr>
                    <w:rFonts w:ascii="Arial" w:hAnsi="Arial" w:cs="Arial"/>
                    <w:i/>
                    <w:spacing w:val="10"/>
                    <w:sz w:val="20"/>
                    <w:szCs w:val="20"/>
                    <w:rPrChange w:id="4458" w:author="Helene Marsh" w:date="2022-04-30T11:58:00Z">
                      <w:rPr>
                        <w:rFonts w:ascii="Arial Narrow" w:hAnsi="Arial Narrow"/>
                        <w:i/>
                        <w:spacing w:val="10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  <w:r w:rsidRPr="00906645" w:rsidDel="00512E8D">
                  <w:rPr>
                    <w:rFonts w:ascii="Arial" w:hAnsi="Arial" w:cs="Arial"/>
                    <w:i/>
                    <w:sz w:val="20"/>
                    <w:szCs w:val="20"/>
                    <w:rPrChange w:id="4459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>priority</w:delText>
                </w:r>
                <w:r w:rsidRPr="00906645" w:rsidDel="00512E8D">
                  <w:rPr>
                    <w:rFonts w:ascii="Arial" w:hAnsi="Arial" w:cs="Arial"/>
                    <w:i/>
                    <w:spacing w:val="10"/>
                    <w:sz w:val="20"/>
                    <w:szCs w:val="20"/>
                    <w:rPrChange w:id="4460" w:author="Helene Marsh" w:date="2022-04-30T11:58:00Z">
                      <w:rPr>
                        <w:rFonts w:ascii="Arial Narrow" w:hAnsi="Arial Narrow"/>
                        <w:i/>
                        <w:spacing w:val="10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  <w:r w:rsidRPr="00906645" w:rsidDel="00512E8D">
                  <w:rPr>
                    <w:rFonts w:ascii="Arial" w:hAnsi="Arial" w:cs="Arial"/>
                    <w:i/>
                    <w:sz w:val="20"/>
                    <w:szCs w:val="20"/>
                    <w:rPrChange w:id="4461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>research</w:delText>
                </w:r>
                <w:r w:rsidRPr="00906645" w:rsidDel="00512E8D">
                  <w:rPr>
                    <w:rFonts w:ascii="Arial" w:hAnsi="Arial" w:cs="Arial"/>
                    <w:i/>
                    <w:spacing w:val="9"/>
                    <w:sz w:val="20"/>
                    <w:szCs w:val="20"/>
                    <w:rPrChange w:id="4462" w:author="Helene Marsh" w:date="2022-04-30T11:58:00Z">
                      <w:rPr>
                        <w:rFonts w:ascii="Arial Narrow" w:hAnsi="Arial Narrow"/>
                        <w:i/>
                        <w:spacing w:val="9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  <w:r w:rsidRPr="00906645" w:rsidDel="00512E8D">
                  <w:rPr>
                    <w:rFonts w:ascii="Arial" w:hAnsi="Arial" w:cs="Arial"/>
                    <w:i/>
                    <w:sz w:val="20"/>
                    <w:szCs w:val="20"/>
                    <w:rPrChange w:id="4463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>and</w:delText>
                </w:r>
                <w:r w:rsidRPr="00906645" w:rsidDel="00512E8D">
                  <w:rPr>
                    <w:rFonts w:ascii="Arial" w:hAnsi="Arial" w:cs="Arial"/>
                    <w:i/>
                    <w:spacing w:val="6"/>
                    <w:sz w:val="20"/>
                    <w:szCs w:val="20"/>
                    <w:rPrChange w:id="4464" w:author="Helene Marsh" w:date="2022-04-30T11:58:00Z">
                      <w:rPr>
                        <w:rFonts w:ascii="Arial Narrow" w:hAnsi="Arial Narrow"/>
                        <w:i/>
                        <w:spacing w:val="6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  <w:r w:rsidRPr="00906645" w:rsidDel="00512E8D">
                  <w:rPr>
                    <w:rFonts w:ascii="Arial" w:hAnsi="Arial" w:cs="Arial"/>
                    <w:i/>
                    <w:sz w:val="20"/>
                    <w:szCs w:val="20"/>
                    <w:rPrChange w:id="4465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>monitoring</w:delText>
                </w:r>
                <w:r w:rsidRPr="00906645" w:rsidDel="00512E8D">
                  <w:rPr>
                    <w:rFonts w:ascii="Arial" w:hAnsi="Arial" w:cs="Arial"/>
                    <w:i/>
                    <w:spacing w:val="9"/>
                    <w:sz w:val="20"/>
                    <w:szCs w:val="20"/>
                    <w:rPrChange w:id="4466" w:author="Helene Marsh" w:date="2022-04-30T11:58:00Z">
                      <w:rPr>
                        <w:rFonts w:ascii="Arial Narrow" w:hAnsi="Arial Narrow"/>
                        <w:i/>
                        <w:spacing w:val="9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  <w:r w:rsidRPr="00906645" w:rsidDel="00512E8D">
                  <w:rPr>
                    <w:rFonts w:ascii="Arial" w:hAnsi="Arial" w:cs="Arial"/>
                    <w:i/>
                    <w:sz w:val="20"/>
                    <w:szCs w:val="20"/>
                    <w:rPrChange w:id="4467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>needs</w:delText>
                </w:r>
                <w:r w:rsidRPr="00906645" w:rsidDel="00512E8D">
                  <w:rPr>
                    <w:rFonts w:ascii="Arial" w:hAnsi="Arial" w:cs="Arial"/>
                    <w:i/>
                    <w:spacing w:val="8"/>
                    <w:sz w:val="20"/>
                    <w:szCs w:val="20"/>
                    <w:rPrChange w:id="4468" w:author="Helene Marsh" w:date="2022-04-30T11:58:00Z">
                      <w:rPr>
                        <w:rFonts w:ascii="Arial Narrow" w:hAnsi="Arial Narrow"/>
                        <w:i/>
                        <w:spacing w:val="8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  <w:r w:rsidRPr="00906645" w:rsidDel="00512E8D">
                  <w:rPr>
                    <w:rFonts w:ascii="Arial" w:hAnsi="Arial" w:cs="Arial"/>
                    <w:i/>
                    <w:sz w:val="20"/>
                    <w:szCs w:val="20"/>
                    <w:rPrChange w:id="4469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>in</w:delText>
                </w:r>
                <w:r w:rsidRPr="00906645" w:rsidDel="00512E8D">
                  <w:rPr>
                    <w:rFonts w:ascii="Arial" w:hAnsi="Arial" w:cs="Arial"/>
                    <w:i/>
                    <w:spacing w:val="9"/>
                    <w:sz w:val="20"/>
                    <w:szCs w:val="20"/>
                    <w:rPrChange w:id="4470" w:author="Helene Marsh" w:date="2022-04-30T11:58:00Z">
                      <w:rPr>
                        <w:rFonts w:ascii="Arial Narrow" w:hAnsi="Arial Narrow"/>
                        <w:i/>
                        <w:spacing w:val="9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  <w:r w:rsidRPr="00906645" w:rsidDel="00512E8D">
                  <w:rPr>
                    <w:rFonts w:ascii="Arial" w:hAnsi="Arial" w:cs="Arial"/>
                    <w:i/>
                    <w:sz w:val="20"/>
                    <w:szCs w:val="20"/>
                    <w:rPrChange w:id="4471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>regional</w:delText>
                </w:r>
                <w:r w:rsidRPr="00906645" w:rsidDel="00512E8D">
                  <w:rPr>
                    <w:rFonts w:ascii="Arial" w:hAnsi="Arial" w:cs="Arial"/>
                    <w:i/>
                    <w:spacing w:val="9"/>
                    <w:sz w:val="20"/>
                    <w:szCs w:val="20"/>
                    <w:rPrChange w:id="4472" w:author="Helene Marsh" w:date="2022-04-30T11:58:00Z">
                      <w:rPr>
                        <w:rFonts w:ascii="Arial Narrow" w:hAnsi="Arial Narrow"/>
                        <w:i/>
                        <w:spacing w:val="9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  <w:r w:rsidRPr="00906645" w:rsidDel="00512E8D">
                  <w:rPr>
                    <w:rFonts w:ascii="Arial" w:hAnsi="Arial" w:cs="Arial"/>
                    <w:i/>
                    <w:sz w:val="20"/>
                    <w:szCs w:val="20"/>
                    <w:rPrChange w:id="4473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>and</w:delText>
                </w:r>
                <w:r w:rsidRPr="00906645" w:rsidDel="00512E8D">
                  <w:rPr>
                    <w:rFonts w:ascii="Arial" w:hAnsi="Arial" w:cs="Arial"/>
                    <w:i/>
                    <w:spacing w:val="10"/>
                    <w:sz w:val="20"/>
                    <w:szCs w:val="20"/>
                    <w:rPrChange w:id="4474" w:author="Helene Marsh" w:date="2022-04-30T11:58:00Z">
                      <w:rPr>
                        <w:rFonts w:ascii="Arial Narrow" w:hAnsi="Arial Narrow"/>
                        <w:i/>
                        <w:spacing w:val="10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  <w:r w:rsidRPr="00906645" w:rsidDel="00512E8D">
                  <w:rPr>
                    <w:rFonts w:ascii="Arial" w:hAnsi="Arial" w:cs="Arial"/>
                    <w:i/>
                    <w:sz w:val="20"/>
                    <w:szCs w:val="20"/>
                    <w:rPrChange w:id="4475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>sub-regional</w:delText>
                </w:r>
                <w:r w:rsidRPr="00906645" w:rsidDel="00512E8D">
                  <w:rPr>
                    <w:rFonts w:ascii="Arial" w:hAnsi="Arial" w:cs="Arial"/>
                    <w:i/>
                    <w:spacing w:val="9"/>
                    <w:sz w:val="20"/>
                    <w:szCs w:val="20"/>
                    <w:rPrChange w:id="4476" w:author="Helene Marsh" w:date="2022-04-30T11:58:00Z">
                      <w:rPr>
                        <w:rFonts w:ascii="Arial Narrow" w:hAnsi="Arial Narrow"/>
                        <w:i/>
                        <w:spacing w:val="9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  <w:r w:rsidRPr="00906645" w:rsidDel="00512E8D">
                  <w:rPr>
                    <w:rFonts w:ascii="Arial" w:hAnsi="Arial" w:cs="Arial"/>
                    <w:i/>
                    <w:sz w:val="20"/>
                    <w:szCs w:val="20"/>
                    <w:rPrChange w:id="4477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</w:rPr>
                    </w:rPrChange>
                  </w:rPr>
                  <w:delText>action</w:delText>
                </w:r>
                <w:r w:rsidRPr="00906645" w:rsidDel="00512E8D">
                  <w:rPr>
                    <w:rFonts w:ascii="Arial" w:hAnsi="Arial" w:cs="Arial"/>
                    <w:i/>
                    <w:spacing w:val="9"/>
                    <w:sz w:val="20"/>
                    <w:szCs w:val="20"/>
                    <w:rPrChange w:id="4478" w:author="Helene Marsh" w:date="2022-04-30T11:58:00Z">
                      <w:rPr>
                        <w:rFonts w:ascii="Arial Narrow" w:hAnsi="Arial Narrow"/>
                        <w:i/>
                        <w:spacing w:val="9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  <w:r w:rsidRPr="00906645" w:rsidDel="00512E8D">
                  <w:rPr>
                    <w:rFonts w:ascii="Arial" w:hAnsi="Arial" w:cs="Arial"/>
                    <w:i/>
                    <w:spacing w:val="-2"/>
                    <w:sz w:val="20"/>
                    <w:szCs w:val="20"/>
                    <w:rPrChange w:id="4479" w:author="Helene Marsh" w:date="2022-04-30T11:58:00Z">
                      <w:rPr>
                        <w:rFonts w:ascii="Arial Narrow" w:hAnsi="Arial Narrow"/>
                        <w:i/>
                        <w:spacing w:val="-2"/>
                        <w:sz w:val="20"/>
                        <w:szCs w:val="20"/>
                      </w:rPr>
                    </w:rPrChange>
                  </w:rPr>
                  <w:delText>plans</w:delText>
                </w:r>
              </w:del>
            </w:ins>
          </w:p>
          <w:p w14:paraId="4197EBBC" w14:textId="3C0C0BD5" w:rsidR="00477D0D" w:rsidRPr="00906645" w:rsidRDefault="00477D0D">
            <w:pPr>
              <w:pStyle w:val="ListParagraph"/>
              <w:numPr>
                <w:ilvl w:val="0"/>
                <w:numId w:val="48"/>
              </w:numPr>
              <w:tabs>
                <w:tab w:val="left" w:pos="464"/>
              </w:tabs>
              <w:spacing w:before="0"/>
              <w:ind w:left="357" w:hanging="357"/>
              <w:rPr>
                <w:ins w:id="4480" w:author="Helene Marsh [2]" w:date="2022-04-25T13:52:00Z"/>
                <w:rFonts w:ascii="Arial" w:hAnsi="Arial" w:cs="Arial"/>
                <w:i/>
                <w:sz w:val="20"/>
                <w:szCs w:val="20"/>
                <w:rPrChange w:id="4481" w:author="Helene Marsh" w:date="2022-04-30T11:58:00Z">
                  <w:rPr>
                    <w:ins w:id="4482" w:author="Helene Marsh [2]" w:date="2022-04-25T13:52:00Z"/>
                  </w:rPr>
                </w:rPrChange>
              </w:rPr>
              <w:pPrChange w:id="4483" w:author="Helene Marsh [2]" w:date="2022-04-25T14:23:00Z">
                <w:pPr>
                  <w:pStyle w:val="ListParagraph"/>
                  <w:numPr>
                    <w:numId w:val="45"/>
                  </w:numPr>
                  <w:tabs>
                    <w:tab w:val="left" w:pos="464"/>
                  </w:tabs>
                  <w:spacing w:before="0"/>
                  <w:ind w:left="397" w:hanging="340"/>
                </w:pPr>
              </w:pPrChange>
            </w:pPr>
          </w:p>
        </w:tc>
      </w:tr>
    </w:tbl>
    <w:p w14:paraId="3C722EA7" w14:textId="77777777" w:rsidR="007B0FC9" w:rsidRPr="00906645" w:rsidRDefault="007B0FC9" w:rsidP="00A975D7">
      <w:pPr>
        <w:pStyle w:val="BodyText"/>
        <w:ind w:firstLine="0"/>
        <w:rPr>
          <w:rFonts w:ascii="Arial" w:hAnsi="Arial" w:cs="Arial"/>
          <w:b/>
          <w:i w:val="0"/>
          <w:sz w:val="20"/>
          <w:szCs w:val="20"/>
          <w:rPrChange w:id="4484" w:author="Helene Marsh" w:date="2022-04-30T11:58:00Z">
            <w:rPr>
              <w:rFonts w:ascii="Arial Narrow" w:hAnsi="Arial Narrow"/>
              <w:b/>
              <w:i w:val="0"/>
              <w:sz w:val="20"/>
              <w:szCs w:val="20"/>
            </w:rPr>
          </w:rPrChange>
        </w:rPr>
      </w:pPr>
    </w:p>
    <w:p w14:paraId="634D364B" w14:textId="77777777" w:rsidR="009C6736" w:rsidRPr="00906645" w:rsidRDefault="009C6736" w:rsidP="00A975D7">
      <w:pPr>
        <w:widowControl/>
        <w:autoSpaceDE/>
        <w:autoSpaceDN/>
        <w:rPr>
          <w:rFonts w:ascii="Arial" w:hAnsi="Arial" w:cs="Arial"/>
          <w:b/>
          <w:sz w:val="20"/>
          <w:szCs w:val="20"/>
          <w:rPrChange w:id="4485" w:author="Helene Marsh" w:date="2022-04-30T11:58:00Z">
            <w:rPr>
              <w:rFonts w:ascii="Arial Narrow" w:hAnsi="Arial Narrow"/>
              <w:b/>
              <w:sz w:val="20"/>
              <w:szCs w:val="20"/>
            </w:rPr>
          </w:rPrChange>
        </w:rPr>
      </w:pPr>
      <w:r w:rsidRPr="00906645">
        <w:rPr>
          <w:rFonts w:ascii="Arial" w:hAnsi="Arial" w:cs="Arial"/>
          <w:b/>
          <w:sz w:val="20"/>
          <w:szCs w:val="20"/>
          <w:rPrChange w:id="4486" w:author="Helene Marsh" w:date="2022-04-30T11:58:00Z">
            <w:rPr>
              <w:rFonts w:ascii="Arial Narrow" w:hAnsi="Arial Narrow"/>
              <w:b/>
              <w:sz w:val="20"/>
              <w:szCs w:val="20"/>
            </w:rPr>
          </w:rPrChange>
        </w:rPr>
        <w:br w:type="page"/>
      </w:r>
    </w:p>
    <w:p w14:paraId="0374A1E6" w14:textId="1D085262" w:rsidR="007B0FC9" w:rsidRPr="00906645" w:rsidRDefault="007B0FC9" w:rsidP="00A975D7">
      <w:pPr>
        <w:rPr>
          <w:rFonts w:ascii="Arial" w:hAnsi="Arial" w:cs="Arial"/>
          <w:b/>
          <w:sz w:val="20"/>
          <w:szCs w:val="20"/>
          <w:rPrChange w:id="4487" w:author="Helene Marsh" w:date="2022-04-30T11:58:00Z">
            <w:rPr>
              <w:rFonts w:ascii="Arial Narrow" w:hAnsi="Arial Narrow"/>
              <w:b/>
              <w:sz w:val="20"/>
              <w:szCs w:val="20"/>
            </w:rPr>
          </w:rPrChange>
        </w:rPr>
      </w:pPr>
      <w:r w:rsidRPr="00906645">
        <w:rPr>
          <w:rFonts w:ascii="Arial" w:hAnsi="Arial" w:cs="Arial"/>
          <w:b/>
          <w:sz w:val="20"/>
          <w:szCs w:val="20"/>
          <w:rPrChange w:id="4488" w:author="Helene Marsh" w:date="2022-04-30T11:58:00Z">
            <w:rPr>
              <w:rFonts w:ascii="Arial Narrow" w:hAnsi="Arial Narrow"/>
              <w:b/>
              <w:sz w:val="20"/>
              <w:szCs w:val="20"/>
            </w:rPr>
          </w:rPrChange>
        </w:rPr>
        <w:lastRenderedPageBreak/>
        <w:t>Awareness</w:t>
      </w:r>
      <w:r w:rsidRPr="00906645">
        <w:rPr>
          <w:rFonts w:ascii="Arial" w:hAnsi="Arial" w:cs="Arial"/>
          <w:b/>
          <w:spacing w:val="16"/>
          <w:sz w:val="20"/>
          <w:szCs w:val="20"/>
          <w:rPrChange w:id="4489" w:author="Helene Marsh" w:date="2022-04-30T11:58:00Z">
            <w:rPr>
              <w:rFonts w:ascii="Arial Narrow" w:hAnsi="Arial Narrow"/>
              <w:b/>
              <w:spacing w:val="16"/>
              <w:sz w:val="20"/>
              <w:szCs w:val="20"/>
            </w:rPr>
          </w:rPrChange>
        </w:rPr>
        <w:t xml:space="preserve"> </w:t>
      </w:r>
      <w:r w:rsidRPr="00906645">
        <w:rPr>
          <w:rFonts w:ascii="Arial" w:hAnsi="Arial" w:cs="Arial"/>
          <w:b/>
          <w:sz w:val="20"/>
          <w:szCs w:val="20"/>
          <w:rPrChange w:id="4490" w:author="Helene Marsh" w:date="2022-04-30T11:58:00Z">
            <w:rPr>
              <w:rFonts w:ascii="Arial Narrow" w:hAnsi="Arial Narrow"/>
              <w:b/>
              <w:sz w:val="20"/>
              <w:szCs w:val="20"/>
            </w:rPr>
          </w:rPrChange>
        </w:rPr>
        <w:t>and</w:t>
      </w:r>
      <w:r w:rsidRPr="00906645">
        <w:rPr>
          <w:rFonts w:ascii="Arial" w:hAnsi="Arial" w:cs="Arial"/>
          <w:b/>
          <w:spacing w:val="16"/>
          <w:sz w:val="20"/>
          <w:szCs w:val="20"/>
          <w:rPrChange w:id="4491" w:author="Helene Marsh" w:date="2022-04-30T11:58:00Z">
            <w:rPr>
              <w:rFonts w:ascii="Arial Narrow" w:hAnsi="Arial Narrow"/>
              <w:b/>
              <w:spacing w:val="16"/>
              <w:sz w:val="20"/>
              <w:szCs w:val="20"/>
            </w:rPr>
          </w:rPrChange>
        </w:rPr>
        <w:t xml:space="preserve"> </w:t>
      </w:r>
      <w:r w:rsidRPr="00906645">
        <w:rPr>
          <w:rFonts w:ascii="Arial" w:hAnsi="Arial" w:cs="Arial"/>
          <w:b/>
          <w:sz w:val="20"/>
          <w:szCs w:val="20"/>
          <w:rPrChange w:id="4492" w:author="Helene Marsh" w:date="2022-04-30T11:58:00Z">
            <w:rPr>
              <w:rFonts w:ascii="Arial Narrow" w:hAnsi="Arial Narrow"/>
              <w:b/>
              <w:sz w:val="20"/>
              <w:szCs w:val="20"/>
            </w:rPr>
          </w:rPrChange>
        </w:rPr>
        <w:t>Education</w:t>
      </w:r>
    </w:p>
    <w:p w14:paraId="2C73B73E" w14:textId="77777777" w:rsidR="007B0FC9" w:rsidRPr="00906645" w:rsidRDefault="007B0FC9" w:rsidP="00A975D7">
      <w:pPr>
        <w:pStyle w:val="BodyText"/>
        <w:ind w:firstLine="0"/>
        <w:rPr>
          <w:rFonts w:ascii="Arial" w:hAnsi="Arial" w:cs="Arial"/>
          <w:b/>
          <w:i w:val="0"/>
          <w:sz w:val="20"/>
          <w:szCs w:val="20"/>
          <w:rPrChange w:id="4493" w:author="Helene Marsh" w:date="2022-04-30T11:58:00Z">
            <w:rPr>
              <w:rFonts w:ascii="Arial Narrow" w:hAnsi="Arial Narrow"/>
              <w:b/>
              <w:i w:val="0"/>
              <w:sz w:val="20"/>
              <w:szCs w:val="20"/>
            </w:rPr>
          </w:rPrChange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  <w:tblPrChange w:id="4494" w:author="Helene Marsh [2]" w:date="2022-04-25T15:22:00Z">
          <w:tblPr>
            <w:tblW w:w="0" w:type="auto"/>
            <w:tblInd w:w="130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CellMar>
              <w:left w:w="0" w:type="dxa"/>
              <w:right w:w="0" w:type="dxa"/>
            </w:tblCellMar>
            <w:tblLook w:val="01E0" w:firstRow="1" w:lastRow="1" w:firstColumn="1" w:lastColumn="1" w:noHBand="0" w:noVBand="0"/>
          </w:tblPr>
        </w:tblPrChange>
      </w:tblPr>
      <w:tblGrid>
        <w:gridCol w:w="1708"/>
        <w:gridCol w:w="1418"/>
        <w:gridCol w:w="992"/>
        <w:gridCol w:w="1417"/>
        <w:gridCol w:w="1276"/>
        <w:gridCol w:w="6811"/>
        <w:tblGridChange w:id="4495">
          <w:tblGrid>
            <w:gridCol w:w="1708"/>
            <w:gridCol w:w="1418"/>
            <w:gridCol w:w="992"/>
            <w:gridCol w:w="1417"/>
            <w:gridCol w:w="1276"/>
            <w:gridCol w:w="6811"/>
          </w:tblGrid>
        </w:tblGridChange>
      </w:tblGrid>
      <w:tr w:rsidR="009C6736" w:rsidRPr="00906645" w14:paraId="177F5AF6" w14:textId="43CB0145" w:rsidTr="00C04416">
        <w:trPr>
          <w:trHeight w:val="380"/>
          <w:trPrChange w:id="4496" w:author="Helene Marsh [2]" w:date="2022-04-25T15:22:00Z">
            <w:trPr>
              <w:trHeight w:val="533"/>
            </w:trPr>
          </w:trPrChange>
        </w:trPr>
        <w:tc>
          <w:tcPr>
            <w:tcW w:w="13622" w:type="dxa"/>
            <w:gridSpan w:val="6"/>
            <w:shd w:val="clear" w:color="auto" w:fill="E6E6E6"/>
            <w:tcPrChange w:id="4497" w:author="Helene Marsh [2]" w:date="2022-04-25T15:22:00Z">
              <w:tcPr>
                <w:tcW w:w="13622" w:type="dxa"/>
                <w:gridSpan w:val="6"/>
                <w:shd w:val="clear" w:color="auto" w:fill="E6E6E6"/>
              </w:tcPr>
            </w:tcPrChange>
          </w:tcPr>
          <w:p w14:paraId="03E0C405" w14:textId="1C8EEB60" w:rsidR="009C6736" w:rsidRPr="00906645" w:rsidDel="00C04416" w:rsidRDefault="009C6736">
            <w:pPr>
              <w:pStyle w:val="TableParagraph"/>
              <w:ind w:left="0"/>
              <w:rPr>
                <w:del w:id="4498" w:author="Helene Marsh [2]" w:date="2022-04-25T15:21:00Z"/>
                <w:rFonts w:ascii="Arial" w:hAnsi="Arial" w:cs="Arial"/>
                <w:b/>
                <w:i/>
                <w:sz w:val="20"/>
                <w:szCs w:val="20"/>
                <w:rPrChange w:id="4499" w:author="Helene Marsh" w:date="2022-04-30T11:58:00Z">
                  <w:rPr>
                    <w:del w:id="4500" w:author="Helene Marsh [2]" w:date="2022-04-25T15:21:00Z"/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i/>
                <w:sz w:val="20"/>
                <w:szCs w:val="20"/>
                <w:rPrChange w:id="4501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  <w:t>Objective</w:t>
            </w:r>
            <w:r w:rsidRPr="00906645">
              <w:rPr>
                <w:rFonts w:ascii="Arial" w:hAnsi="Arial" w:cs="Arial"/>
                <w:b/>
                <w:i/>
                <w:spacing w:val="11"/>
                <w:sz w:val="20"/>
                <w:szCs w:val="20"/>
                <w:rPrChange w:id="4502" w:author="Helene Marsh" w:date="2022-04-30T11:58:00Z">
                  <w:rPr>
                    <w:rFonts w:ascii="Arial Narrow" w:hAnsi="Arial Narrow"/>
                    <w:b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z w:val="20"/>
                <w:szCs w:val="20"/>
                <w:rPrChange w:id="4503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  <w:t>5</w:t>
            </w:r>
            <w:r w:rsidRPr="00906645">
              <w:rPr>
                <w:rFonts w:ascii="Arial" w:hAnsi="Arial" w:cs="Arial"/>
                <w:b/>
                <w:i/>
                <w:spacing w:val="13"/>
                <w:sz w:val="20"/>
                <w:szCs w:val="20"/>
                <w:rPrChange w:id="4504" w:author="Helene Marsh" w:date="2022-04-30T11:58:00Z">
                  <w:rPr>
                    <w:rFonts w:ascii="Arial Narrow" w:hAnsi="Arial Narrow"/>
                    <w:b/>
                    <w:i/>
                    <w:spacing w:val="13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z w:val="20"/>
                <w:szCs w:val="20"/>
                <w:rPrChange w:id="4505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  <w:t>–</w:t>
            </w:r>
            <w:r w:rsidRPr="00906645">
              <w:rPr>
                <w:rFonts w:ascii="Arial" w:hAnsi="Arial" w:cs="Arial"/>
                <w:b/>
                <w:i/>
                <w:spacing w:val="10"/>
                <w:sz w:val="20"/>
                <w:szCs w:val="20"/>
                <w:rPrChange w:id="4506" w:author="Helene Marsh" w:date="2022-04-30T11:58:00Z">
                  <w:rPr>
                    <w:rFonts w:ascii="Arial Narrow" w:hAnsi="Arial Narrow"/>
                    <w:b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z w:val="20"/>
                <w:szCs w:val="20"/>
                <w:rPrChange w:id="4507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  <w:t>Raise</w:t>
            </w:r>
            <w:r w:rsidRPr="00906645">
              <w:rPr>
                <w:rFonts w:ascii="Arial" w:hAnsi="Arial" w:cs="Arial"/>
                <w:b/>
                <w:i/>
                <w:spacing w:val="14"/>
                <w:sz w:val="20"/>
                <w:szCs w:val="20"/>
                <w:rPrChange w:id="4508" w:author="Helene Marsh" w:date="2022-04-30T11:58:00Z">
                  <w:rPr>
                    <w:rFonts w:ascii="Arial Narrow" w:hAnsi="Arial Narrow"/>
                    <w:b/>
                    <w:i/>
                    <w:spacing w:val="14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z w:val="20"/>
                <w:szCs w:val="20"/>
                <w:rPrChange w:id="4509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  <w:t>awareness</w:t>
            </w:r>
            <w:r w:rsidRPr="00906645">
              <w:rPr>
                <w:rFonts w:ascii="Arial" w:hAnsi="Arial" w:cs="Arial"/>
                <w:b/>
                <w:i/>
                <w:spacing w:val="12"/>
                <w:sz w:val="20"/>
                <w:szCs w:val="20"/>
                <w:rPrChange w:id="4510" w:author="Helene Marsh" w:date="2022-04-30T11:58:00Z">
                  <w:rPr>
                    <w:rFonts w:ascii="Arial Narrow" w:hAnsi="Arial Narrow"/>
                    <w:b/>
                    <w:i/>
                    <w:spacing w:val="12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z w:val="20"/>
                <w:szCs w:val="20"/>
                <w:rPrChange w:id="4511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  <w:t>of</w:t>
            </w:r>
            <w:r w:rsidRPr="00906645">
              <w:rPr>
                <w:rFonts w:ascii="Arial" w:hAnsi="Arial" w:cs="Arial"/>
                <w:b/>
                <w:i/>
                <w:spacing w:val="16"/>
                <w:sz w:val="20"/>
                <w:szCs w:val="20"/>
                <w:rPrChange w:id="4512" w:author="Helene Marsh" w:date="2022-04-30T11:58:00Z">
                  <w:rPr>
                    <w:rFonts w:ascii="Arial Narrow" w:hAnsi="Arial Narrow"/>
                    <w:b/>
                    <w:i/>
                    <w:spacing w:val="1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z w:val="20"/>
                <w:szCs w:val="20"/>
                <w:rPrChange w:id="4513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  <w:t>dugong</w:t>
            </w:r>
            <w:r w:rsidRPr="00906645">
              <w:rPr>
                <w:rFonts w:ascii="Arial" w:hAnsi="Arial" w:cs="Arial"/>
                <w:b/>
                <w:i/>
                <w:spacing w:val="10"/>
                <w:sz w:val="20"/>
                <w:szCs w:val="20"/>
                <w:rPrChange w:id="4514" w:author="Helene Marsh" w:date="2022-04-30T11:58:00Z">
                  <w:rPr>
                    <w:rFonts w:ascii="Arial Narrow" w:hAnsi="Arial Narrow"/>
                    <w:b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z w:val="20"/>
                <w:szCs w:val="20"/>
                <w:rPrChange w:id="4515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  <w:t>conservation</w:t>
            </w:r>
          </w:p>
          <w:p w14:paraId="5DFC9F23" w14:textId="5F0CA9F3" w:rsidR="009C6736" w:rsidRPr="00906645" w:rsidRDefault="009C6736">
            <w:pPr>
              <w:pStyle w:val="TableParagraph"/>
              <w:ind w:left="0"/>
              <w:rPr>
                <w:rFonts w:ascii="Arial" w:hAnsi="Arial" w:cs="Arial"/>
                <w:b/>
                <w:i/>
                <w:sz w:val="20"/>
                <w:szCs w:val="20"/>
                <w:rPrChange w:id="4516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</w:pPr>
          </w:p>
        </w:tc>
      </w:tr>
      <w:tr w:rsidR="006E4665" w:rsidRPr="00906645" w14:paraId="25FECBDC" w14:textId="47C14FC4" w:rsidTr="00C04416">
        <w:trPr>
          <w:trHeight w:val="544"/>
          <w:trPrChange w:id="4517" w:author="Helene Marsh [2]" w:date="2022-04-25T15:21:00Z">
            <w:trPr>
              <w:trHeight w:val="860"/>
            </w:trPr>
          </w:trPrChange>
        </w:trPr>
        <w:tc>
          <w:tcPr>
            <w:tcW w:w="1708" w:type="dxa"/>
            <w:tcPrChange w:id="4518" w:author="Helene Marsh [2]" w:date="2022-04-25T15:21:00Z">
              <w:tcPr>
                <w:tcW w:w="1708" w:type="dxa"/>
              </w:tcPr>
            </w:tcPrChange>
          </w:tcPr>
          <w:p w14:paraId="344DCE27" w14:textId="2CA4459E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b/>
                <w:w w:val="105"/>
                <w:sz w:val="20"/>
                <w:szCs w:val="20"/>
                <w:rPrChange w:id="4519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w w:val="105"/>
                <w:sz w:val="20"/>
                <w:szCs w:val="20"/>
                <w:rPrChange w:id="4520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  <w:t>Action</w:t>
            </w:r>
          </w:p>
        </w:tc>
        <w:tc>
          <w:tcPr>
            <w:tcW w:w="1418" w:type="dxa"/>
            <w:tcPrChange w:id="4521" w:author="Helene Marsh [2]" w:date="2022-04-25T15:21:00Z">
              <w:tcPr>
                <w:tcW w:w="1418" w:type="dxa"/>
              </w:tcPr>
            </w:tcPrChange>
          </w:tcPr>
          <w:p w14:paraId="27EA7367" w14:textId="350F8E93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b/>
                <w:w w:val="105"/>
                <w:sz w:val="20"/>
                <w:szCs w:val="20"/>
                <w:rPrChange w:id="4522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w w:val="105"/>
                <w:sz w:val="20"/>
                <w:szCs w:val="20"/>
                <w:rPrChange w:id="4523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  <w:t>Priority Level</w:t>
            </w:r>
          </w:p>
        </w:tc>
        <w:tc>
          <w:tcPr>
            <w:tcW w:w="992" w:type="dxa"/>
            <w:tcPrChange w:id="4524" w:author="Helene Marsh [2]" w:date="2022-04-25T15:21:00Z">
              <w:tcPr>
                <w:tcW w:w="992" w:type="dxa"/>
              </w:tcPr>
            </w:tcPrChange>
          </w:tcPr>
          <w:p w14:paraId="685A09F6" w14:textId="4AE0BCBA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b/>
                <w:w w:val="105"/>
                <w:sz w:val="20"/>
                <w:szCs w:val="20"/>
                <w:rPrChange w:id="4525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w w:val="105"/>
                <w:sz w:val="20"/>
                <w:szCs w:val="20"/>
                <w:rPrChange w:id="4526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  <w:t>Time-scale</w:t>
            </w:r>
          </w:p>
        </w:tc>
        <w:tc>
          <w:tcPr>
            <w:tcW w:w="1417" w:type="dxa"/>
            <w:tcPrChange w:id="4527" w:author="Helene Marsh [2]" w:date="2022-04-25T15:21:00Z">
              <w:tcPr>
                <w:tcW w:w="1417" w:type="dxa"/>
              </w:tcPr>
            </w:tcPrChange>
          </w:tcPr>
          <w:p w14:paraId="613D1083" w14:textId="2AB4FA82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b/>
                <w:w w:val="105"/>
                <w:sz w:val="20"/>
                <w:szCs w:val="20"/>
                <w:rPrChange w:id="4528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w w:val="105"/>
                <w:sz w:val="20"/>
                <w:szCs w:val="20"/>
                <w:rPrChange w:id="4529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  <w:t xml:space="preserve">Organizations </w:t>
            </w:r>
          </w:p>
        </w:tc>
        <w:tc>
          <w:tcPr>
            <w:tcW w:w="1276" w:type="dxa"/>
            <w:tcPrChange w:id="4530" w:author="Helene Marsh [2]" w:date="2022-04-25T15:21:00Z">
              <w:tcPr>
                <w:tcW w:w="1276" w:type="dxa"/>
              </w:tcPr>
            </w:tcPrChange>
          </w:tcPr>
          <w:p w14:paraId="7EAF4BE0" w14:textId="7BFB2198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b/>
                <w:w w:val="105"/>
                <w:sz w:val="20"/>
                <w:szCs w:val="20"/>
                <w:rPrChange w:id="4531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w w:val="105"/>
                <w:sz w:val="20"/>
                <w:szCs w:val="20"/>
                <w:rPrChange w:id="4532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  <w:t xml:space="preserve">Target </w:t>
            </w:r>
          </w:p>
        </w:tc>
        <w:tc>
          <w:tcPr>
            <w:tcW w:w="6811" w:type="dxa"/>
            <w:tcPrChange w:id="4533" w:author="Helene Marsh [2]" w:date="2022-04-25T15:21:00Z">
              <w:tcPr>
                <w:tcW w:w="6811" w:type="dxa"/>
              </w:tcPr>
            </w:tcPrChange>
          </w:tcPr>
          <w:p w14:paraId="5E1DFFF9" w14:textId="3FB950B4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b/>
                <w:w w:val="105"/>
                <w:sz w:val="20"/>
                <w:szCs w:val="20"/>
                <w:rPrChange w:id="4534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w w:val="105"/>
                <w:sz w:val="20"/>
                <w:szCs w:val="20"/>
                <w:rPrChange w:id="4535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  <w:t xml:space="preserve">Examples of specific actions that may be applicable depending on national circumstances </w:t>
            </w:r>
          </w:p>
        </w:tc>
      </w:tr>
      <w:tr w:rsidR="006E4665" w:rsidRPr="00906645" w14:paraId="01BB55DF" w14:textId="0B87C5C1" w:rsidTr="00755E23">
        <w:trPr>
          <w:trHeight w:val="860"/>
        </w:trPr>
        <w:tc>
          <w:tcPr>
            <w:tcW w:w="1708" w:type="dxa"/>
          </w:tcPr>
          <w:p w14:paraId="074B954D" w14:textId="347B7347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4536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453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5.1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4538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453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Establish education, awareness and</w:t>
            </w:r>
            <w:ins w:id="4540" w:author="Helene Marsh [2]" w:date="2022-04-25T15:16:00Z">
              <w:r w:rsidR="00C04416" w:rsidRPr="00906645">
                <w:rPr>
                  <w:rFonts w:ascii="Arial" w:hAnsi="Arial" w:cs="Arial"/>
                  <w:w w:val="105"/>
                  <w:sz w:val="20"/>
                  <w:szCs w:val="20"/>
                  <w:rPrChange w:id="4541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</w:ins>
            <w:r w:rsidRPr="00906645">
              <w:rPr>
                <w:rFonts w:ascii="Arial" w:hAnsi="Arial" w:cs="Arial"/>
                <w:spacing w:val="-45"/>
                <w:w w:val="105"/>
                <w:sz w:val="20"/>
                <w:szCs w:val="20"/>
                <w:rPrChange w:id="4542" w:author="Helene Marsh" w:date="2022-04-30T11:58:00Z">
                  <w:rPr>
                    <w:rFonts w:ascii="Arial Narrow" w:hAnsi="Arial Narrow"/>
                    <w:spacing w:val="-4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454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information</w:t>
            </w:r>
            <w:r w:rsidRPr="00906645">
              <w:rPr>
                <w:rFonts w:ascii="Arial" w:hAnsi="Arial" w:cs="Arial"/>
                <w:spacing w:val="-2"/>
                <w:w w:val="105"/>
                <w:sz w:val="20"/>
                <w:szCs w:val="20"/>
                <w:rPrChange w:id="4544" w:author="Helene Marsh" w:date="2022-04-30T11:58:00Z">
                  <w:rPr>
                    <w:rFonts w:ascii="Arial Narrow" w:hAnsi="Arial Narrow"/>
                    <w:spacing w:val="-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454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programmes</w:t>
            </w:r>
            <w:ins w:id="4546" w:author="Helene Marsh [2]" w:date="2022-04-25T15:16:00Z">
              <w:r w:rsidR="00C04416" w:rsidRPr="00906645">
                <w:rPr>
                  <w:rFonts w:ascii="Arial" w:hAnsi="Arial" w:cs="Arial"/>
                  <w:w w:val="105"/>
                  <w:sz w:val="20"/>
                  <w:szCs w:val="20"/>
                  <w:rPrChange w:id="4547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 appropriate to the </w:t>
              </w:r>
            </w:ins>
            <w:ins w:id="4548" w:author="Helene Marsh [2]" w:date="2022-04-25T15:35:00Z">
              <w:r w:rsidR="009A34A1" w:rsidRPr="00906645">
                <w:rPr>
                  <w:rFonts w:ascii="Arial" w:hAnsi="Arial" w:cs="Arial"/>
                  <w:w w:val="105"/>
                  <w:sz w:val="20"/>
                  <w:szCs w:val="20"/>
                  <w:rPrChange w:id="4549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size of the national dugong population</w:t>
              </w:r>
            </w:ins>
          </w:p>
        </w:tc>
        <w:tc>
          <w:tcPr>
            <w:tcW w:w="1418" w:type="dxa"/>
          </w:tcPr>
          <w:p w14:paraId="79AB50BC" w14:textId="77777777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4550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455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High</w:t>
            </w:r>
          </w:p>
        </w:tc>
        <w:tc>
          <w:tcPr>
            <w:tcW w:w="992" w:type="dxa"/>
          </w:tcPr>
          <w:p w14:paraId="3C452B1E" w14:textId="77777777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4552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455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Ongoing</w:t>
            </w:r>
          </w:p>
        </w:tc>
        <w:tc>
          <w:tcPr>
            <w:tcW w:w="1417" w:type="dxa"/>
          </w:tcPr>
          <w:p w14:paraId="4493EA40" w14:textId="63C58072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4554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455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Relevant government agencies,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4556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ins w:id="4557" w:author="Helene Marsh [2]" w:date="2022-04-25T15:17:00Z">
              <w:r w:rsidR="00C04416" w:rsidRPr="00906645">
                <w:rPr>
                  <w:rFonts w:ascii="Arial" w:hAnsi="Arial" w:cs="Arial"/>
                  <w:spacing w:val="-1"/>
                  <w:w w:val="105"/>
                  <w:sz w:val="20"/>
                  <w:szCs w:val="20"/>
                  <w:rPrChange w:id="4558" w:author="Helene Marsh" w:date="2022-04-30T11:58:00Z">
                    <w:rPr>
                      <w:rFonts w:ascii="Arial Narrow" w:hAnsi="Arial Narrow"/>
                      <w:spacing w:val="-1"/>
                      <w:w w:val="105"/>
                      <w:sz w:val="20"/>
                      <w:szCs w:val="20"/>
                    </w:rPr>
                  </w:rPrChange>
                </w:rPr>
                <w:t>i</w:t>
              </w:r>
            </w:ins>
            <w:del w:id="4559" w:author="Helene Marsh [2]" w:date="2022-04-25T15:17:00Z">
              <w:r w:rsidRPr="00906645" w:rsidDel="00C04416">
                <w:rPr>
                  <w:rFonts w:ascii="Arial" w:hAnsi="Arial" w:cs="Arial"/>
                  <w:spacing w:val="-1"/>
                  <w:w w:val="105"/>
                  <w:sz w:val="20"/>
                  <w:szCs w:val="20"/>
                  <w:rPrChange w:id="4560" w:author="Helene Marsh" w:date="2022-04-30T11:58:00Z">
                    <w:rPr>
                      <w:rFonts w:ascii="Arial Narrow" w:hAnsi="Arial Narrow"/>
                      <w:spacing w:val="-1"/>
                      <w:w w:val="105"/>
                      <w:sz w:val="20"/>
                      <w:szCs w:val="20"/>
                    </w:rPr>
                  </w:rPrChange>
                </w:rPr>
                <w:delText>I</w:delText>
              </w:r>
            </w:del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4561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>ntergovern</w:t>
            </w:r>
            <w:r w:rsidR="000C4B7E"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4562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>-</w:t>
            </w:r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4563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 xml:space="preserve">mental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456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 non-governmental</w:t>
            </w:r>
            <w:r w:rsidRPr="00906645">
              <w:rPr>
                <w:rFonts w:ascii="Arial" w:hAnsi="Arial" w:cs="Arial"/>
                <w:spacing w:val="-45"/>
                <w:w w:val="105"/>
                <w:sz w:val="20"/>
                <w:szCs w:val="20"/>
                <w:rPrChange w:id="4565" w:author="Helene Marsh" w:date="2022-04-30T11:58:00Z">
                  <w:rPr>
                    <w:rFonts w:ascii="Arial Narrow" w:hAnsi="Arial Narrow"/>
                    <w:spacing w:val="-4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456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organizations,</w:t>
            </w:r>
            <w:r w:rsidRPr="00906645">
              <w:rPr>
                <w:rFonts w:ascii="Arial" w:hAnsi="Arial" w:cs="Arial"/>
                <w:spacing w:val="-3"/>
                <w:w w:val="105"/>
                <w:sz w:val="20"/>
                <w:szCs w:val="20"/>
                <w:rPrChange w:id="4567" w:author="Helene Marsh" w:date="2022-04-30T11:58:00Z">
                  <w:rPr>
                    <w:rFonts w:ascii="Arial Narrow" w:hAnsi="Arial Narrow"/>
                    <w:spacing w:val="-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ins w:id="4568" w:author="Helene Marsh" w:date="2022-04-30T11:45:00Z">
              <w:r w:rsidR="00CF19F4" w:rsidRPr="00906645">
                <w:rPr>
                  <w:rFonts w:ascii="Arial" w:hAnsi="Arial" w:cs="Arial"/>
                  <w:spacing w:val="-3"/>
                  <w:w w:val="105"/>
                  <w:sz w:val="20"/>
                  <w:szCs w:val="20"/>
                </w:rPr>
                <w:t xml:space="preserve">local communities, </w:t>
              </w:r>
            </w:ins>
            <w:r w:rsidRPr="00906645">
              <w:rPr>
                <w:rFonts w:ascii="Arial" w:hAnsi="Arial" w:cs="Arial"/>
                <w:w w:val="105"/>
                <w:sz w:val="20"/>
                <w:szCs w:val="20"/>
                <w:rPrChange w:id="456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universities</w:t>
            </w:r>
            <w:r w:rsidRPr="00906645">
              <w:rPr>
                <w:rFonts w:ascii="Arial" w:hAnsi="Arial" w:cs="Arial"/>
                <w:spacing w:val="-8"/>
                <w:w w:val="105"/>
                <w:sz w:val="20"/>
                <w:szCs w:val="20"/>
                <w:rPrChange w:id="4570" w:author="Helene Marsh" w:date="2022-04-30T11:58:00Z">
                  <w:rPr>
                    <w:rFonts w:ascii="Arial Narrow" w:hAnsi="Arial Narrow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457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5"/>
                <w:w w:val="105"/>
                <w:sz w:val="20"/>
                <w:szCs w:val="20"/>
                <w:rPrChange w:id="4572" w:author="Helene Marsh" w:date="2022-04-30T11:58:00Z">
                  <w:rPr>
                    <w:rFonts w:ascii="Arial Narrow" w:hAnsi="Arial Narrow"/>
                    <w:spacing w:val="-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457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research</w:t>
            </w:r>
          </w:p>
          <w:p w14:paraId="798E769C" w14:textId="66FF9750" w:rsidR="006E4665" w:rsidRPr="00906645" w:rsidRDefault="006E466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4574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457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institutions,</w:t>
            </w:r>
            <w:r w:rsidRPr="00906645">
              <w:rPr>
                <w:rFonts w:ascii="Arial" w:hAnsi="Arial" w:cs="Arial"/>
                <w:spacing w:val="-5"/>
                <w:w w:val="105"/>
                <w:sz w:val="20"/>
                <w:szCs w:val="20"/>
                <w:rPrChange w:id="4576" w:author="Helene Marsh" w:date="2022-04-30T11:58:00Z">
                  <w:rPr>
                    <w:rFonts w:ascii="Arial Narrow" w:hAnsi="Arial Narrow"/>
                    <w:spacing w:val="-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del w:id="4577" w:author="Helene Marsh [2]" w:date="2022-04-27T14:31:00Z">
              <w:r w:rsidRPr="00906645" w:rsidDel="00E916BF">
                <w:rPr>
                  <w:rFonts w:ascii="Arial" w:hAnsi="Arial" w:cs="Arial"/>
                  <w:w w:val="105"/>
                  <w:sz w:val="20"/>
                  <w:szCs w:val="20"/>
                  <w:rPrChange w:id="4578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scientists</w:delText>
              </w:r>
              <w:r w:rsidRPr="00906645" w:rsidDel="00E916BF">
                <w:rPr>
                  <w:rFonts w:ascii="Arial" w:hAnsi="Arial" w:cs="Arial"/>
                  <w:spacing w:val="-7"/>
                  <w:w w:val="105"/>
                  <w:sz w:val="20"/>
                  <w:szCs w:val="20"/>
                  <w:rPrChange w:id="4579" w:author="Helene Marsh" w:date="2022-04-30T11:58:00Z">
                    <w:rPr>
                      <w:rFonts w:ascii="Arial Narrow" w:hAnsi="Arial Narrow"/>
                      <w:spacing w:val="-7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del w:id="4580" w:author="Helene Marsh" w:date="2022-04-30T11:45:00Z">
              <w:r w:rsidRPr="00906645" w:rsidDel="00CF19F4">
                <w:rPr>
                  <w:rFonts w:ascii="Arial" w:hAnsi="Arial" w:cs="Arial"/>
                  <w:w w:val="105"/>
                  <w:sz w:val="20"/>
                  <w:szCs w:val="20"/>
                  <w:rPrChange w:id="4581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and</w:delText>
              </w:r>
              <w:r w:rsidRPr="00906645" w:rsidDel="00CF19F4">
                <w:rPr>
                  <w:rFonts w:ascii="Arial" w:hAnsi="Arial" w:cs="Arial"/>
                  <w:spacing w:val="-9"/>
                  <w:w w:val="105"/>
                  <w:sz w:val="20"/>
                  <w:szCs w:val="20"/>
                  <w:rPrChange w:id="4582" w:author="Helene Marsh" w:date="2022-04-30T11:58:00Z">
                    <w:rPr>
                      <w:rFonts w:ascii="Arial Narrow" w:hAnsi="Arial Narrow"/>
                      <w:spacing w:val="-9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906645">
              <w:rPr>
                <w:rFonts w:ascii="Arial" w:hAnsi="Arial" w:cs="Arial"/>
                <w:w w:val="105"/>
                <w:sz w:val="20"/>
                <w:szCs w:val="20"/>
                <w:rPrChange w:id="458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researchers</w:t>
            </w:r>
          </w:p>
        </w:tc>
        <w:tc>
          <w:tcPr>
            <w:tcW w:w="1276" w:type="dxa"/>
          </w:tcPr>
          <w:p w14:paraId="696924F2" w14:textId="574A7336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4584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458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Programmes are implemented and the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4586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458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conservation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4588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458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needs</w:t>
            </w:r>
            <w:r w:rsidRPr="00906645">
              <w:rPr>
                <w:rFonts w:ascii="Arial" w:hAnsi="Arial" w:cs="Arial"/>
                <w:spacing w:val="-4"/>
                <w:w w:val="105"/>
                <w:sz w:val="20"/>
                <w:szCs w:val="20"/>
                <w:rPrChange w:id="4590" w:author="Helene Marsh" w:date="2022-04-30T11:58:00Z">
                  <w:rPr>
                    <w:rFonts w:ascii="Arial Narrow" w:hAnsi="Arial Narrow"/>
                    <w:spacing w:val="-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459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of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4592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ins w:id="4593" w:author="Helene Marsh [2]" w:date="2022-04-29T14:18:00Z">
              <w:r w:rsidR="00562B4F" w:rsidRPr="00906645">
                <w:rPr>
                  <w:rFonts w:ascii="Arial" w:hAnsi="Arial" w:cs="Arial"/>
                  <w:spacing w:val="-6"/>
                  <w:w w:val="105"/>
                  <w:sz w:val="20"/>
                  <w:szCs w:val="20"/>
                </w:rPr>
                <w:t xml:space="preserve">marine megafauna, especially </w:t>
              </w:r>
            </w:ins>
            <w:r w:rsidRPr="00906645">
              <w:rPr>
                <w:rFonts w:ascii="Arial" w:hAnsi="Arial" w:cs="Arial"/>
                <w:w w:val="105"/>
                <w:sz w:val="20"/>
                <w:szCs w:val="20"/>
                <w:rPrChange w:id="459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dugong</w:t>
            </w:r>
            <w:ins w:id="4595" w:author="Helene Marsh [2]" w:date="2022-04-25T15:22:00Z">
              <w:r w:rsidR="00C04416" w:rsidRPr="00906645">
                <w:rPr>
                  <w:rFonts w:ascii="Arial" w:hAnsi="Arial" w:cs="Arial"/>
                  <w:w w:val="105"/>
                  <w:sz w:val="20"/>
                  <w:szCs w:val="20"/>
                  <w:rPrChange w:id="4596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s</w:t>
              </w:r>
            </w:ins>
            <w:ins w:id="4597" w:author="Helene Marsh" w:date="2022-05-01T10:28:00Z">
              <w:r w:rsidR="000E5ADC">
                <w:rPr>
                  <w:rFonts w:ascii="Arial" w:hAnsi="Arial" w:cs="Arial"/>
                  <w:w w:val="105"/>
                  <w:sz w:val="20"/>
                  <w:szCs w:val="20"/>
                </w:rPr>
                <w:t>,</w:t>
              </w:r>
            </w:ins>
            <w:r w:rsidRPr="00906645">
              <w:rPr>
                <w:rFonts w:ascii="Arial" w:hAnsi="Arial" w:cs="Arial"/>
                <w:spacing w:val="-8"/>
                <w:w w:val="105"/>
                <w:sz w:val="20"/>
                <w:szCs w:val="20"/>
                <w:rPrChange w:id="4598" w:author="Helene Marsh" w:date="2022-04-30T11:58:00Z">
                  <w:rPr>
                    <w:rFonts w:ascii="Arial Narrow" w:hAnsi="Arial Narrow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459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are</w:t>
            </w:r>
            <w:r w:rsidRPr="00906645">
              <w:rPr>
                <w:rFonts w:ascii="Arial" w:hAnsi="Arial" w:cs="Arial"/>
                <w:spacing w:val="-5"/>
                <w:w w:val="105"/>
                <w:sz w:val="20"/>
                <w:szCs w:val="20"/>
                <w:rPrChange w:id="4600" w:author="Helene Marsh" w:date="2022-04-30T11:58:00Z">
                  <w:rPr>
                    <w:rFonts w:ascii="Arial Narrow" w:hAnsi="Arial Narrow"/>
                    <w:spacing w:val="-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460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widely</w:t>
            </w:r>
            <w:r w:rsidRPr="00906645">
              <w:rPr>
                <w:rFonts w:ascii="Arial" w:hAnsi="Arial" w:cs="Arial"/>
                <w:spacing w:val="-44"/>
                <w:w w:val="105"/>
                <w:sz w:val="20"/>
                <w:szCs w:val="20"/>
                <w:rPrChange w:id="4602" w:author="Helene Marsh" w:date="2022-04-30T11:58:00Z">
                  <w:rPr>
                    <w:rFonts w:ascii="Arial Narrow" w:hAnsi="Arial Narrow"/>
                    <w:spacing w:val="-4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460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understood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4604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460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by</w:t>
            </w:r>
            <w:r w:rsidRPr="00906645">
              <w:rPr>
                <w:rFonts w:ascii="Arial" w:hAnsi="Arial" w:cs="Arial"/>
                <w:spacing w:val="-8"/>
                <w:w w:val="105"/>
                <w:sz w:val="20"/>
                <w:szCs w:val="20"/>
                <w:rPrChange w:id="4606" w:author="Helene Marsh" w:date="2022-04-30T11:58:00Z">
                  <w:rPr>
                    <w:rFonts w:ascii="Arial Narrow" w:hAnsi="Arial Narrow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460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all</w:t>
            </w:r>
            <w:r w:rsidRPr="00906645">
              <w:rPr>
                <w:rFonts w:ascii="Arial" w:hAnsi="Arial" w:cs="Arial"/>
                <w:spacing w:val="-2"/>
                <w:w w:val="105"/>
                <w:sz w:val="20"/>
                <w:szCs w:val="20"/>
                <w:rPrChange w:id="4608" w:author="Helene Marsh" w:date="2022-04-30T11:58:00Z">
                  <w:rPr>
                    <w:rFonts w:ascii="Arial Narrow" w:hAnsi="Arial Narrow"/>
                    <w:spacing w:val="-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460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stakeholders</w:t>
            </w:r>
          </w:p>
        </w:tc>
        <w:tc>
          <w:tcPr>
            <w:tcW w:w="6811" w:type="dxa"/>
          </w:tcPr>
          <w:p w14:paraId="278408FC" w14:textId="59E8A883" w:rsidR="008B1015" w:rsidRPr="00906645" w:rsidDel="00D5485A" w:rsidRDefault="008B1015" w:rsidP="00A975D7">
            <w:pPr>
              <w:pStyle w:val="ListParagraph"/>
              <w:numPr>
                <w:ilvl w:val="0"/>
                <w:numId w:val="30"/>
              </w:numPr>
              <w:tabs>
                <w:tab w:val="left" w:pos="464"/>
              </w:tabs>
              <w:spacing w:before="0"/>
              <w:ind w:left="340" w:hanging="340"/>
              <w:rPr>
                <w:ins w:id="4610" w:author="Helene Marsh [2]" w:date="2022-04-25T15:34:00Z"/>
                <w:del w:id="4611" w:author="Mélanie Hamel" w:date="2022-04-28T13:47:00Z"/>
                <w:rFonts w:ascii="Arial" w:hAnsi="Arial" w:cs="Arial"/>
                <w:i/>
                <w:sz w:val="20"/>
                <w:szCs w:val="20"/>
                <w:rPrChange w:id="4612" w:author="Helene Marsh" w:date="2022-04-30T11:58:00Z">
                  <w:rPr>
                    <w:ins w:id="4613" w:author="Helene Marsh [2]" w:date="2022-04-25T15:34:00Z"/>
                    <w:del w:id="4614" w:author="Mélanie Hamel" w:date="2022-04-28T13:47:00Z"/>
                    <w:rFonts w:ascii="Arial Narrow" w:hAnsi="Arial Narrow"/>
                    <w:i/>
                    <w:sz w:val="20"/>
                    <w:szCs w:val="20"/>
                    <w:highlight w:val="yellow"/>
                  </w:rPr>
                </w:rPrChange>
              </w:rPr>
            </w:pPr>
            <w:ins w:id="4615" w:author="Helene Marsh [2]" w:date="2022-04-25T15:33:00Z">
              <w:del w:id="4616" w:author="Mélanie Hamel" w:date="2022-04-28T13:44:00Z">
                <w:r w:rsidRPr="00906645" w:rsidDel="00D834D9">
                  <w:rPr>
                    <w:rFonts w:ascii="Arial" w:hAnsi="Arial" w:cs="Arial"/>
                    <w:i/>
                    <w:sz w:val="20"/>
                    <w:szCs w:val="20"/>
                    <w:rPrChange w:id="4617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  <w:highlight w:val="yellow"/>
                      </w:rPr>
                    </w:rPrChange>
                  </w:rPr>
                  <w:delText>D</w:delText>
                </w:r>
              </w:del>
            </w:ins>
            <w:ins w:id="4618" w:author="Mélanie Hamel" w:date="2022-04-28T13:44:00Z">
              <w:r w:rsidR="00D834D9" w:rsidRPr="00906645">
                <w:rPr>
                  <w:rFonts w:ascii="Arial" w:hAnsi="Arial" w:cs="Arial"/>
                  <w:i/>
                  <w:sz w:val="20"/>
                  <w:szCs w:val="20"/>
                  <w:rPrChange w:id="4619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 xml:space="preserve">Identify </w:t>
              </w:r>
            </w:ins>
            <w:ins w:id="4620" w:author="Mélanie Hamel" w:date="2022-04-28T13:46:00Z">
              <w:r w:rsidR="00D5485A" w:rsidRPr="00906645">
                <w:rPr>
                  <w:rFonts w:ascii="Arial" w:hAnsi="Arial" w:cs="Arial"/>
                  <w:i/>
                  <w:sz w:val="20"/>
                  <w:szCs w:val="20"/>
                  <w:rPrChange w:id="4621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 xml:space="preserve">gaps in </w:t>
              </w:r>
            </w:ins>
            <w:ins w:id="4622" w:author="Mélanie Hamel" w:date="2022-04-28T13:44:00Z">
              <w:r w:rsidR="00D5485A" w:rsidRPr="00906645">
                <w:rPr>
                  <w:rFonts w:ascii="Arial" w:hAnsi="Arial" w:cs="Arial"/>
                  <w:i/>
                  <w:sz w:val="20"/>
                  <w:szCs w:val="20"/>
                  <w:rPrChange w:id="4623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stakeholders’ awareness of</w:t>
              </w:r>
            </w:ins>
            <w:ins w:id="4624" w:author="Mélanie Hamel" w:date="2022-04-28T13:45:00Z">
              <w:r w:rsidR="00D5485A" w:rsidRPr="00906645">
                <w:rPr>
                  <w:rFonts w:ascii="Arial" w:hAnsi="Arial" w:cs="Arial"/>
                  <w:i/>
                  <w:sz w:val="20"/>
                  <w:szCs w:val="20"/>
                  <w:rPrChange w:id="4625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 xml:space="preserve"> dugong </w:t>
              </w:r>
            </w:ins>
            <w:ins w:id="4626" w:author="Mélanie Hamel" w:date="2022-04-28T13:46:00Z">
              <w:r w:rsidR="00D5485A" w:rsidRPr="00906645">
                <w:rPr>
                  <w:rFonts w:ascii="Arial" w:hAnsi="Arial" w:cs="Arial"/>
                  <w:i/>
                  <w:sz w:val="20"/>
                  <w:szCs w:val="20"/>
                  <w:rPrChange w:id="4627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(</w:t>
              </w:r>
            </w:ins>
            <w:ins w:id="4628" w:author="Mélanie Hamel" w:date="2022-04-28T13:45:00Z">
              <w:r w:rsidR="00D5485A" w:rsidRPr="00906645">
                <w:rPr>
                  <w:rFonts w:ascii="Arial" w:hAnsi="Arial" w:cs="Arial"/>
                  <w:i/>
                  <w:sz w:val="20"/>
                  <w:szCs w:val="20"/>
                  <w:rPrChange w:id="4629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presence,</w:t>
              </w:r>
            </w:ins>
            <w:ins w:id="4630" w:author="Mélanie Hamel" w:date="2022-04-28T13:48:00Z">
              <w:r w:rsidR="00D5485A" w:rsidRPr="00906645">
                <w:rPr>
                  <w:rFonts w:ascii="Arial" w:hAnsi="Arial" w:cs="Arial"/>
                  <w:i/>
                  <w:sz w:val="20"/>
                  <w:szCs w:val="20"/>
                  <w:rPrChange w:id="4631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 xml:space="preserve"> population significance,</w:t>
              </w:r>
            </w:ins>
            <w:ins w:id="4632" w:author="Mélanie Hamel" w:date="2022-04-28T13:45:00Z">
              <w:r w:rsidR="00D5485A" w:rsidRPr="00906645">
                <w:rPr>
                  <w:rFonts w:ascii="Arial" w:hAnsi="Arial" w:cs="Arial"/>
                  <w:i/>
                  <w:sz w:val="20"/>
                  <w:szCs w:val="20"/>
                  <w:rPrChange w:id="4633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 xml:space="preserve"> biology and ecology, cultural, environmental,</w:t>
              </w:r>
            </w:ins>
            <w:ins w:id="4634" w:author="Mélanie Hamel" w:date="2022-04-28T13:46:00Z">
              <w:r w:rsidR="00D5485A" w:rsidRPr="00906645">
                <w:rPr>
                  <w:rFonts w:ascii="Arial" w:hAnsi="Arial" w:cs="Arial"/>
                  <w:i/>
                  <w:sz w:val="20"/>
                  <w:szCs w:val="20"/>
                  <w:rPrChange w:id="4635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 xml:space="preserve"> and</w:t>
              </w:r>
            </w:ins>
            <w:ins w:id="4636" w:author="Mélanie Hamel" w:date="2022-04-28T13:45:00Z">
              <w:r w:rsidR="00D5485A" w:rsidRPr="00906645">
                <w:rPr>
                  <w:rFonts w:ascii="Arial" w:hAnsi="Arial" w:cs="Arial"/>
                  <w:i/>
                  <w:sz w:val="20"/>
                  <w:szCs w:val="20"/>
                  <w:rPrChange w:id="4637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 xml:space="preserve"> economic value</w:t>
              </w:r>
            </w:ins>
            <w:ins w:id="4638" w:author="Mélanie Hamel" w:date="2022-04-28T13:46:00Z">
              <w:r w:rsidR="00D5485A" w:rsidRPr="00906645">
                <w:rPr>
                  <w:rFonts w:ascii="Arial" w:hAnsi="Arial" w:cs="Arial"/>
                  <w:i/>
                  <w:sz w:val="20"/>
                  <w:szCs w:val="20"/>
                  <w:rPrChange w:id="4639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s</w:t>
              </w:r>
            </w:ins>
            <w:ins w:id="4640" w:author="Mélanie Hamel" w:date="2022-04-28T13:49:00Z">
              <w:r w:rsidR="003141A4" w:rsidRPr="00906645">
                <w:rPr>
                  <w:rFonts w:ascii="Arial" w:hAnsi="Arial" w:cs="Arial"/>
                  <w:i/>
                  <w:sz w:val="20"/>
                  <w:szCs w:val="20"/>
                  <w:rPrChange w:id="4641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, importance of seagrass habitats</w:t>
              </w:r>
            </w:ins>
            <w:ins w:id="4642" w:author="Mélanie Hamel" w:date="2022-04-28T13:46:00Z">
              <w:r w:rsidR="00D5485A" w:rsidRPr="00906645">
                <w:rPr>
                  <w:rFonts w:ascii="Arial" w:hAnsi="Arial" w:cs="Arial"/>
                  <w:i/>
                  <w:sz w:val="20"/>
                  <w:szCs w:val="20"/>
                  <w:rPrChange w:id="4643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…)</w:t>
              </w:r>
            </w:ins>
            <w:ins w:id="4644" w:author="Mélanie Hamel" w:date="2022-04-28T13:45:00Z">
              <w:r w:rsidR="00D5485A" w:rsidRPr="00906645">
                <w:rPr>
                  <w:rFonts w:ascii="Arial" w:hAnsi="Arial" w:cs="Arial"/>
                  <w:i/>
                  <w:sz w:val="20"/>
                  <w:szCs w:val="20"/>
                  <w:rPrChange w:id="4645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 xml:space="preserve"> a</w:t>
              </w:r>
            </w:ins>
            <w:ins w:id="4646" w:author="Mélanie Hamel" w:date="2022-04-28T13:46:00Z">
              <w:r w:rsidR="00D5485A" w:rsidRPr="00906645">
                <w:rPr>
                  <w:rFonts w:ascii="Arial" w:hAnsi="Arial" w:cs="Arial"/>
                  <w:i/>
                  <w:sz w:val="20"/>
                  <w:szCs w:val="20"/>
                  <w:rPrChange w:id="4647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nd d</w:t>
              </w:r>
            </w:ins>
            <w:ins w:id="4648" w:author="Helene Marsh [2]" w:date="2022-04-25T15:33:00Z"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4649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  <w:highlight w:val="yellow"/>
                    </w:rPr>
                  </w:rPrChange>
                </w:rPr>
                <w:t xml:space="preserve">evelop </w:t>
              </w:r>
            </w:ins>
            <w:ins w:id="4650" w:author="Helene Marsh [2]" w:date="2022-04-25T15:27:00Z"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4651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  <w:highlight w:val="yellow"/>
                    </w:rPr>
                  </w:rPrChange>
                </w:rPr>
                <w:t>a</w:t>
              </w:r>
            </w:ins>
            <w:ins w:id="4652" w:author="Mélanie Hamel" w:date="2022-04-28T13:44:00Z">
              <w:r w:rsidR="00D834D9" w:rsidRPr="00906645">
                <w:rPr>
                  <w:rFonts w:ascii="Arial" w:hAnsi="Arial" w:cs="Arial"/>
                  <w:i/>
                  <w:sz w:val="20"/>
                  <w:szCs w:val="20"/>
                  <w:rPrChange w:id="4653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n appropriate</w:t>
              </w:r>
            </w:ins>
            <w:ins w:id="4654" w:author="Helene Marsh [2]" w:date="2022-04-25T15:27:00Z"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4655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  <w:highlight w:val="yellow"/>
                    </w:rPr>
                  </w:rPrChange>
                </w:rPr>
                <w:t xml:space="preserve"> dedicated</w:t>
              </w:r>
            </w:ins>
            <w:ins w:id="4656" w:author="Helene Marsh [2]" w:date="2022-04-25T15:29:00Z"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4657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  <w:highlight w:val="yellow"/>
                    </w:rPr>
                  </w:rPrChange>
                </w:rPr>
                <w:t xml:space="preserve"> education</w:t>
              </w:r>
            </w:ins>
            <w:ins w:id="4658" w:author="Helene Marsh [2]" w:date="2022-04-25T15:27:00Z"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4659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  <w:highlight w:val="yellow"/>
                    </w:rPr>
                  </w:rPrChange>
                </w:rPr>
                <w:t xml:space="preserve"> and aw</w:t>
              </w:r>
            </w:ins>
            <w:ins w:id="4660" w:author="Helene Marsh [2]" w:date="2022-04-25T15:29:00Z"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4661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  <w:highlight w:val="yellow"/>
                    </w:rPr>
                  </w:rPrChange>
                </w:rPr>
                <w:t>a</w:t>
              </w:r>
            </w:ins>
            <w:ins w:id="4662" w:author="Helene Marsh [2]" w:date="2022-04-25T15:27:00Z"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4663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  <w:highlight w:val="yellow"/>
                    </w:rPr>
                  </w:rPrChange>
                </w:rPr>
                <w:t xml:space="preserve">reness </w:t>
              </w:r>
            </w:ins>
            <w:ins w:id="4664" w:author="Helene Marsh [2]" w:date="2022-04-25T15:29:00Z"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4665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  <w:highlight w:val="yellow"/>
                    </w:rPr>
                  </w:rPrChange>
                </w:rPr>
                <w:t>programme</w:t>
              </w:r>
            </w:ins>
            <w:ins w:id="4666" w:author="Helene Marsh [2]" w:date="2022-04-29T14:18:00Z">
              <w:r w:rsidR="00562B4F" w:rsidRPr="00906645">
                <w:rPr>
                  <w:rFonts w:ascii="Arial" w:hAnsi="Arial" w:cs="Arial"/>
                  <w:i/>
                  <w:sz w:val="20"/>
                  <w:szCs w:val="20"/>
                </w:rPr>
                <w:t xml:space="preserve"> </w:t>
              </w:r>
            </w:ins>
            <w:ins w:id="4667" w:author="Helene Marsh [2]" w:date="2022-04-25T15:29:00Z">
              <w:del w:id="4668" w:author="Mélanie Hamel" w:date="2022-04-28T13:44:00Z">
                <w:r w:rsidRPr="00906645" w:rsidDel="00D834D9">
                  <w:rPr>
                    <w:rFonts w:ascii="Arial" w:hAnsi="Arial" w:cs="Arial"/>
                    <w:i/>
                    <w:sz w:val="20"/>
                    <w:szCs w:val="20"/>
                    <w:rPrChange w:id="4669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  <w:highlight w:val="yellow"/>
                      </w:rPr>
                    </w:rPrChange>
                  </w:rPr>
                  <w:delText xml:space="preserve"> </w:delText>
                </w:r>
              </w:del>
            </w:ins>
            <w:ins w:id="4670" w:author="Helene Marsh [2]" w:date="2022-04-25T15:34:00Z">
              <w:del w:id="4671" w:author="Mélanie Hamel" w:date="2022-04-28T13:44:00Z">
                <w:r w:rsidRPr="00906645" w:rsidDel="00D834D9">
                  <w:rPr>
                    <w:rFonts w:ascii="Arial" w:hAnsi="Arial" w:cs="Arial"/>
                    <w:i/>
                    <w:sz w:val="20"/>
                    <w:szCs w:val="20"/>
                    <w:rPrChange w:id="4672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  <w:highlight w:val="yellow"/>
                      </w:rPr>
                    </w:rPrChange>
                  </w:rPr>
                  <w:delText xml:space="preserve"> </w:delText>
                </w:r>
              </w:del>
              <w:del w:id="4673" w:author="Mélanie Hamel" w:date="2022-04-28T13:46:00Z">
                <w:r w:rsidRPr="00906645" w:rsidDel="00D5485A">
                  <w:rPr>
                    <w:rFonts w:ascii="Arial" w:hAnsi="Arial" w:cs="Arial"/>
                    <w:i/>
                    <w:sz w:val="20"/>
                    <w:szCs w:val="20"/>
                    <w:rPrChange w:id="4674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  <w:highlight w:val="yellow"/>
                      </w:rPr>
                    </w:rPrChange>
                  </w:rPr>
                  <w:delText xml:space="preserve">for </w:delText>
                </w:r>
              </w:del>
            </w:ins>
            <w:ins w:id="4675" w:author="Helene Marsh [2]" w:date="2022-04-25T15:29:00Z">
              <w:del w:id="4676" w:author="Mélanie Hamel" w:date="2022-04-28T13:46:00Z">
                <w:r w:rsidRPr="00906645" w:rsidDel="00D5485A">
                  <w:rPr>
                    <w:rFonts w:ascii="Arial" w:hAnsi="Arial" w:cs="Arial"/>
                    <w:i/>
                    <w:sz w:val="20"/>
                    <w:szCs w:val="20"/>
                    <w:rPrChange w:id="4677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  <w:highlight w:val="yellow"/>
                      </w:rPr>
                    </w:rPrChange>
                  </w:rPr>
                  <w:delText>dugong</w:delText>
                </w:r>
              </w:del>
              <w:del w:id="4678" w:author="Mélanie Hamel" w:date="2022-04-28T13:47:00Z">
                <w:r w:rsidRPr="00906645" w:rsidDel="00D5485A">
                  <w:rPr>
                    <w:rFonts w:ascii="Arial" w:hAnsi="Arial" w:cs="Arial"/>
                    <w:i/>
                    <w:sz w:val="20"/>
                    <w:szCs w:val="20"/>
                    <w:rPrChange w:id="4679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  <w:highlight w:val="yellow"/>
                      </w:rPr>
                    </w:rPrChange>
                  </w:rPr>
                  <w:delText xml:space="preserve"> </w:delText>
                </w:r>
              </w:del>
            </w:ins>
          </w:p>
          <w:p w14:paraId="11428943" w14:textId="79C1A349" w:rsidR="00C04416" w:rsidRPr="00906645" w:rsidRDefault="009A34A1" w:rsidP="00D5485A">
            <w:pPr>
              <w:pStyle w:val="ListParagraph"/>
              <w:numPr>
                <w:ilvl w:val="0"/>
                <w:numId w:val="30"/>
              </w:numPr>
              <w:tabs>
                <w:tab w:val="left" w:pos="464"/>
              </w:tabs>
              <w:spacing w:before="0"/>
              <w:ind w:left="340" w:hanging="340"/>
              <w:rPr>
                <w:ins w:id="4680" w:author="Helene Marsh [2]" w:date="2022-04-25T15:17:00Z"/>
                <w:rFonts w:ascii="Arial" w:hAnsi="Arial" w:cs="Arial"/>
                <w:i/>
                <w:sz w:val="20"/>
                <w:szCs w:val="20"/>
                <w:rPrChange w:id="4681" w:author="Helene Marsh" w:date="2022-04-30T11:58:00Z">
                  <w:rPr>
                    <w:ins w:id="4682" w:author="Helene Marsh [2]" w:date="2022-04-25T15:17:00Z"/>
                  </w:rPr>
                </w:rPrChange>
              </w:rPr>
            </w:pPr>
            <w:ins w:id="4683" w:author="Helene Marsh [2]" w:date="2022-04-25T15:34:00Z">
              <w:del w:id="4684" w:author="Mélanie Hamel" w:date="2022-04-28T13:47:00Z">
                <w:r w:rsidRPr="00906645" w:rsidDel="00D5485A">
                  <w:rPr>
                    <w:rFonts w:ascii="Arial" w:hAnsi="Arial" w:cs="Arial"/>
                    <w:i/>
                    <w:sz w:val="20"/>
                    <w:szCs w:val="20"/>
                    <w:rPrChange w:id="4685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  <w:highlight w:val="yellow"/>
                      </w:rPr>
                    </w:rPrChange>
                  </w:rPr>
                  <w:delText>Develop a</w:delText>
                </w:r>
              </w:del>
            </w:ins>
            <w:ins w:id="4686" w:author="Mélanie Hamel" w:date="2022-04-28T13:47:00Z">
              <w:r w:rsidR="00D5485A" w:rsidRPr="00906645">
                <w:rPr>
                  <w:rFonts w:ascii="Arial" w:hAnsi="Arial" w:cs="Arial"/>
                  <w:i/>
                  <w:sz w:val="20"/>
                  <w:szCs w:val="20"/>
                  <w:rPrChange w:id="4687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 xml:space="preserve">or </w:t>
              </w:r>
            </w:ins>
            <w:ins w:id="4688" w:author="Helene Marsh [2]" w:date="2022-04-25T15:34:00Z">
              <w:del w:id="4689" w:author="Mélanie Hamel" w:date="2022-04-28T13:47:00Z">
                <w:r w:rsidRPr="00906645" w:rsidDel="00D5485A">
                  <w:rPr>
                    <w:rFonts w:ascii="Arial" w:hAnsi="Arial" w:cs="Arial"/>
                    <w:i/>
                    <w:sz w:val="20"/>
                    <w:szCs w:val="20"/>
                    <w:rPrChange w:id="4690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  <w:highlight w:val="yellow"/>
                      </w:rPr>
                    </w:rPrChange>
                  </w:rPr>
                  <w:delText xml:space="preserve"> dugong </w:delText>
                </w:r>
              </w:del>
            </w:ins>
            <w:ins w:id="4691" w:author="Helene Marsh [2]" w:date="2022-04-25T15:29:00Z">
              <w:del w:id="4692" w:author="Mélanie Hamel" w:date="2022-04-28T13:47:00Z">
                <w:r w:rsidR="008B1015" w:rsidRPr="00906645" w:rsidDel="00D5485A">
                  <w:rPr>
                    <w:rFonts w:ascii="Arial" w:hAnsi="Arial" w:cs="Arial"/>
                    <w:i/>
                    <w:sz w:val="20"/>
                    <w:szCs w:val="20"/>
                    <w:rPrChange w:id="4693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  <w:highlight w:val="yellow"/>
                      </w:rPr>
                    </w:rPrChange>
                  </w:rPr>
                  <w:delText>education and aw</w:delText>
                </w:r>
              </w:del>
            </w:ins>
            <w:ins w:id="4694" w:author="Helene Marsh [2]" w:date="2022-04-25T15:30:00Z">
              <w:del w:id="4695" w:author="Mélanie Hamel" w:date="2022-04-28T13:47:00Z">
                <w:r w:rsidR="008B1015" w:rsidRPr="00906645" w:rsidDel="00D5485A">
                  <w:rPr>
                    <w:rFonts w:ascii="Arial" w:hAnsi="Arial" w:cs="Arial"/>
                    <w:i/>
                    <w:sz w:val="20"/>
                    <w:szCs w:val="20"/>
                    <w:rPrChange w:id="4696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  <w:highlight w:val="yellow"/>
                      </w:rPr>
                    </w:rPrChange>
                  </w:rPr>
                  <w:delText>a</w:delText>
                </w:r>
              </w:del>
            </w:ins>
            <w:ins w:id="4697" w:author="Helene Marsh [2]" w:date="2022-04-25T15:29:00Z">
              <w:del w:id="4698" w:author="Mélanie Hamel" w:date="2022-04-28T13:47:00Z">
                <w:r w:rsidR="008B1015" w:rsidRPr="00906645" w:rsidDel="00D5485A">
                  <w:rPr>
                    <w:rFonts w:ascii="Arial" w:hAnsi="Arial" w:cs="Arial"/>
                    <w:i/>
                    <w:sz w:val="20"/>
                    <w:szCs w:val="20"/>
                    <w:rPrChange w:id="4699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  <w:highlight w:val="yellow"/>
                      </w:rPr>
                    </w:rPrChange>
                  </w:rPr>
                  <w:delText>r</w:delText>
                </w:r>
              </w:del>
            </w:ins>
            <w:ins w:id="4700" w:author="Helene Marsh [2]" w:date="2022-04-25T15:30:00Z">
              <w:del w:id="4701" w:author="Mélanie Hamel" w:date="2022-04-28T13:47:00Z">
                <w:r w:rsidR="008B1015" w:rsidRPr="00906645" w:rsidDel="00D5485A">
                  <w:rPr>
                    <w:rFonts w:ascii="Arial" w:hAnsi="Arial" w:cs="Arial"/>
                    <w:i/>
                    <w:sz w:val="20"/>
                    <w:szCs w:val="20"/>
                    <w:rPrChange w:id="4702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  <w:highlight w:val="yellow"/>
                      </w:rPr>
                    </w:rPrChange>
                  </w:rPr>
                  <w:delText>e</w:delText>
                </w:r>
              </w:del>
            </w:ins>
            <w:ins w:id="4703" w:author="Helene Marsh [2]" w:date="2022-04-25T15:29:00Z">
              <w:del w:id="4704" w:author="Mélanie Hamel" w:date="2022-04-28T13:47:00Z">
                <w:r w:rsidR="008B1015" w:rsidRPr="00906645" w:rsidDel="00D5485A">
                  <w:rPr>
                    <w:rFonts w:ascii="Arial" w:hAnsi="Arial" w:cs="Arial"/>
                    <w:i/>
                    <w:sz w:val="20"/>
                    <w:szCs w:val="20"/>
                    <w:rPrChange w:id="4705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  <w:highlight w:val="yellow"/>
                      </w:rPr>
                    </w:rPrChange>
                  </w:rPr>
                  <w:delText xml:space="preserve">ness </w:delText>
                </w:r>
              </w:del>
            </w:ins>
            <w:ins w:id="4706" w:author="Helene Marsh [2]" w:date="2022-04-25T15:34:00Z">
              <w:del w:id="4707" w:author="Mélanie Hamel" w:date="2022-04-28T13:47:00Z">
                <w:r w:rsidRPr="00906645" w:rsidDel="00D5485A">
                  <w:rPr>
                    <w:rFonts w:ascii="Arial" w:hAnsi="Arial" w:cs="Arial"/>
                    <w:i/>
                    <w:sz w:val="20"/>
                    <w:szCs w:val="20"/>
                    <w:rPrChange w:id="4708" w:author="Helene Marsh" w:date="2022-04-30T11:58:00Z">
                      <w:rPr>
                        <w:rFonts w:ascii="Arial Narrow" w:hAnsi="Arial Narrow"/>
                        <w:i/>
                        <w:sz w:val="20"/>
                        <w:szCs w:val="20"/>
                        <w:highlight w:val="yellow"/>
                      </w:rPr>
                    </w:rPrChange>
                  </w:rPr>
                  <w:delText>programme as</w:delText>
                </w:r>
              </w:del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4709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  <w:highlight w:val="yellow"/>
                    </w:rPr>
                  </w:rPrChange>
                </w:rPr>
                <w:t xml:space="preserve"> </w:t>
              </w:r>
            </w:ins>
            <w:ins w:id="4710" w:author="Helene Marsh" w:date="2022-05-01T10:28:00Z">
              <w:r w:rsidR="000E5ADC">
                <w:rPr>
                  <w:rFonts w:ascii="Arial" w:hAnsi="Arial" w:cs="Arial"/>
                  <w:i/>
                  <w:sz w:val="20"/>
                  <w:szCs w:val="20"/>
                </w:rPr>
                <w:t xml:space="preserve">included </w:t>
              </w:r>
            </w:ins>
            <w:ins w:id="4711" w:author="Helene Marsh [2]" w:date="2022-04-25T15:32:00Z">
              <w:r w:rsidR="008B1015" w:rsidRPr="00906645">
                <w:rPr>
                  <w:rFonts w:ascii="Arial" w:hAnsi="Arial" w:cs="Arial"/>
                  <w:i/>
                  <w:sz w:val="20"/>
                  <w:szCs w:val="20"/>
                  <w:rPrChange w:id="4712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  <w:highlight w:val="yellow"/>
                    </w:rPr>
                  </w:rPrChange>
                </w:rPr>
                <w:t xml:space="preserve">as part of a </w:t>
              </w:r>
            </w:ins>
            <w:ins w:id="4713" w:author="Helene Marsh [2]" w:date="2022-04-25T15:34:00Z"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4714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  <w:highlight w:val="yellow"/>
                    </w:rPr>
                  </w:rPrChange>
                </w:rPr>
                <w:t>generic</w:t>
              </w:r>
            </w:ins>
            <w:ins w:id="4715" w:author="Helene Marsh [2]" w:date="2022-04-25T15:32:00Z">
              <w:r w:rsidR="008B1015" w:rsidRPr="00906645">
                <w:rPr>
                  <w:rFonts w:ascii="Arial" w:hAnsi="Arial" w:cs="Arial"/>
                  <w:i/>
                  <w:sz w:val="20"/>
                  <w:szCs w:val="20"/>
                  <w:rPrChange w:id="4716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  <w:highlight w:val="yellow"/>
                    </w:rPr>
                  </w:rPrChange>
                </w:rPr>
                <w:t xml:space="preserve"> progra</w:t>
              </w:r>
            </w:ins>
            <w:ins w:id="4717" w:author="Helene Marsh [2]" w:date="2022-04-25T15:34:00Z"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4718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  <w:highlight w:val="yellow"/>
                    </w:rPr>
                  </w:rPrChange>
                </w:rPr>
                <w:t>m</w:t>
              </w:r>
            </w:ins>
            <w:ins w:id="4719" w:author="Helene Marsh [2]" w:date="2022-04-25T15:35:00Z"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4720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  <w:highlight w:val="yellow"/>
                    </w:rPr>
                  </w:rPrChange>
                </w:rPr>
                <w:t>me</w:t>
              </w:r>
            </w:ins>
            <w:ins w:id="4721" w:author="Helene Marsh [2]" w:date="2022-04-25T15:32:00Z">
              <w:r w:rsidR="008B1015" w:rsidRPr="00906645">
                <w:rPr>
                  <w:rFonts w:ascii="Arial" w:hAnsi="Arial" w:cs="Arial"/>
                  <w:i/>
                  <w:sz w:val="20"/>
                  <w:szCs w:val="20"/>
                  <w:rPrChange w:id="4722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  <w:highlight w:val="yellow"/>
                    </w:rPr>
                  </w:rPrChange>
                </w:rPr>
                <w:t xml:space="preserve"> </w:t>
              </w:r>
            </w:ins>
            <w:ins w:id="4723" w:author="Helene Marsh [2]" w:date="2022-04-25T15:35:00Z">
              <w:r w:rsidRPr="00906645">
                <w:rPr>
                  <w:rFonts w:ascii="Arial" w:hAnsi="Arial" w:cs="Arial"/>
                  <w:i/>
                  <w:sz w:val="20"/>
                  <w:szCs w:val="20"/>
                  <w:rPrChange w:id="4724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  <w:highlight w:val="yellow"/>
                    </w:rPr>
                  </w:rPrChange>
                </w:rPr>
                <w:t xml:space="preserve"> for </w:t>
              </w:r>
            </w:ins>
            <w:ins w:id="4725" w:author="Helene Marsh [2]" w:date="2022-04-25T15:32:00Z">
              <w:r w:rsidR="008B1015" w:rsidRPr="00906645">
                <w:rPr>
                  <w:rFonts w:ascii="Arial" w:hAnsi="Arial" w:cs="Arial"/>
                  <w:i/>
                  <w:sz w:val="20"/>
                  <w:szCs w:val="20"/>
                  <w:rPrChange w:id="4726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  <w:highlight w:val="yellow"/>
                    </w:rPr>
                  </w:rPrChange>
                </w:rPr>
                <w:t>marine mega</w:t>
              </w:r>
            </w:ins>
            <w:ins w:id="4727" w:author="Helene Marsh [2]" w:date="2022-04-25T15:33:00Z">
              <w:r w:rsidR="008B1015" w:rsidRPr="00906645">
                <w:rPr>
                  <w:rFonts w:ascii="Arial" w:hAnsi="Arial" w:cs="Arial"/>
                  <w:i/>
                  <w:sz w:val="20"/>
                  <w:szCs w:val="20"/>
                  <w:rPrChange w:id="4728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  <w:highlight w:val="yellow"/>
                    </w:rPr>
                  </w:rPrChange>
                </w:rPr>
                <w:t>fau</w:t>
              </w:r>
            </w:ins>
            <w:ins w:id="4729" w:author="Helene Marsh [2]" w:date="2022-04-25T15:32:00Z">
              <w:r w:rsidR="008B1015" w:rsidRPr="00906645">
                <w:rPr>
                  <w:rFonts w:ascii="Arial" w:hAnsi="Arial" w:cs="Arial"/>
                  <w:i/>
                  <w:sz w:val="20"/>
                  <w:szCs w:val="20"/>
                  <w:rPrChange w:id="4730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  <w:highlight w:val="yellow"/>
                    </w:rPr>
                  </w:rPrChange>
                </w:rPr>
                <w:t xml:space="preserve">na </w:t>
              </w:r>
            </w:ins>
          </w:p>
          <w:p w14:paraId="791AD03D" w14:textId="4F6BB5C4" w:rsidR="006E4665" w:rsidRPr="00906645" w:rsidRDefault="006E4665" w:rsidP="00A975D7">
            <w:pPr>
              <w:pStyle w:val="ListParagraph"/>
              <w:numPr>
                <w:ilvl w:val="0"/>
                <w:numId w:val="30"/>
              </w:numPr>
              <w:tabs>
                <w:tab w:val="left" w:pos="464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473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473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Collect,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4733" w:author="Helene Marsh" w:date="2022-04-30T11:58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73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develop,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4735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73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co-ordinate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4737" w:author="Helene Marsh" w:date="2022-04-30T11:58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73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4739" w:author="Helene Marsh" w:date="2022-04-30T11:58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74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disseminate</w:t>
            </w:r>
            <w:r w:rsidRPr="00906645">
              <w:rPr>
                <w:rFonts w:ascii="Arial" w:hAnsi="Arial" w:cs="Arial"/>
                <w:i/>
                <w:spacing w:val="12"/>
                <w:sz w:val="20"/>
                <w:szCs w:val="20"/>
                <w:rPrChange w:id="4741" w:author="Helene Marsh" w:date="2022-04-30T11:58:00Z">
                  <w:rPr>
                    <w:rFonts w:ascii="Arial Narrow" w:hAnsi="Arial Narrow"/>
                    <w:i/>
                    <w:spacing w:val="12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74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education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4743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74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materials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4745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74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(e.g.,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4747" w:author="Helene Marsh" w:date="2022-04-30T11:58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74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dedicated</w:t>
            </w:r>
            <w:r w:rsidRPr="00906645">
              <w:rPr>
                <w:rFonts w:ascii="Arial" w:hAnsi="Arial" w:cs="Arial"/>
                <w:i/>
                <w:spacing w:val="7"/>
                <w:sz w:val="20"/>
                <w:szCs w:val="20"/>
                <w:rPrChange w:id="4749" w:author="Helene Marsh" w:date="2022-04-30T11:58:00Z">
                  <w:rPr>
                    <w:rFonts w:ascii="Arial Narrow" w:hAnsi="Arial Narrow"/>
                    <w:i/>
                    <w:spacing w:val="7"/>
                    <w:sz w:val="20"/>
                    <w:szCs w:val="20"/>
                  </w:rPr>
                </w:rPrChange>
              </w:rPr>
              <w:t xml:space="preserve"> </w:t>
            </w:r>
            <w:ins w:id="4750" w:author="Helene Marsh [2]" w:date="2022-04-25T15:14:00Z">
              <w:r w:rsidR="00C04416" w:rsidRPr="00906645">
                <w:rPr>
                  <w:rFonts w:ascii="Arial" w:hAnsi="Arial" w:cs="Arial"/>
                  <w:i/>
                  <w:spacing w:val="7"/>
                  <w:sz w:val="20"/>
                  <w:szCs w:val="20"/>
                  <w:rPrChange w:id="4751" w:author="Helene Marsh" w:date="2022-04-30T11:58:00Z">
                    <w:rPr>
                      <w:rFonts w:ascii="Arial Narrow" w:hAnsi="Arial Narrow"/>
                      <w:i/>
                      <w:spacing w:val="7"/>
                      <w:sz w:val="20"/>
                      <w:szCs w:val="20"/>
                    </w:rPr>
                  </w:rPrChange>
                </w:rPr>
                <w:t xml:space="preserve">national or </w:t>
              </w:r>
            </w:ins>
            <w:r w:rsidRPr="00906645">
              <w:rPr>
                <w:rFonts w:ascii="Arial" w:hAnsi="Arial" w:cs="Arial"/>
                <w:i/>
                <w:sz w:val="20"/>
                <w:szCs w:val="20"/>
                <w:rPrChange w:id="475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regional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4753" w:author="Helene Marsh" w:date="2022-04-30T11:58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75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web</w:t>
            </w:r>
            <w:r w:rsidRPr="00906645">
              <w:rPr>
                <w:rFonts w:ascii="Arial" w:hAnsi="Arial" w:cs="Arial"/>
                <w:i/>
                <w:spacing w:val="7"/>
                <w:sz w:val="20"/>
                <w:szCs w:val="20"/>
                <w:rPrChange w:id="4755" w:author="Helene Marsh" w:date="2022-04-30T11:58:00Z">
                  <w:rPr>
                    <w:rFonts w:ascii="Arial Narrow" w:hAnsi="Arial Narrow"/>
                    <w:i/>
                    <w:spacing w:val="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4756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site</w:t>
            </w:r>
            <w:ins w:id="4757" w:author="Helene Marsh [2]" w:date="2022-04-25T15:14:00Z">
              <w:r w:rsidR="00C04416" w:rsidRPr="00906645">
                <w:rPr>
                  <w:rFonts w:ascii="Arial" w:hAnsi="Arial" w:cs="Arial"/>
                  <w:i/>
                  <w:spacing w:val="-2"/>
                  <w:sz w:val="20"/>
                  <w:szCs w:val="20"/>
                  <w:rPrChange w:id="4758" w:author="Helene Marsh" w:date="2022-04-30T11:58:00Z">
                    <w:rPr>
                      <w:rFonts w:ascii="Arial Narrow" w:hAnsi="Arial Narrow"/>
                      <w:i/>
                      <w:spacing w:val="-2"/>
                      <w:sz w:val="20"/>
                      <w:szCs w:val="20"/>
                    </w:rPr>
                  </w:rPrChange>
                </w:rPr>
                <w:t xml:space="preserve"> for </w:t>
              </w:r>
            </w:ins>
            <w:ins w:id="4759" w:author="Helene Marsh [2]" w:date="2022-04-25T15:15:00Z">
              <w:r w:rsidR="00C04416" w:rsidRPr="00906645">
                <w:rPr>
                  <w:rFonts w:ascii="Arial" w:hAnsi="Arial" w:cs="Arial"/>
                  <w:i/>
                  <w:spacing w:val="-2"/>
                  <w:sz w:val="20"/>
                  <w:szCs w:val="20"/>
                  <w:rPrChange w:id="4760" w:author="Helene Marsh" w:date="2022-04-30T11:58:00Z">
                    <w:rPr>
                      <w:rFonts w:ascii="Arial Narrow" w:hAnsi="Arial Narrow"/>
                      <w:i/>
                      <w:spacing w:val="-2"/>
                      <w:sz w:val="20"/>
                      <w:szCs w:val="20"/>
                    </w:rPr>
                  </w:rPrChange>
                </w:rPr>
                <w:t>du</w:t>
              </w:r>
            </w:ins>
            <w:ins w:id="4761" w:author="Helene Marsh [2]" w:date="2022-04-25T15:16:00Z">
              <w:r w:rsidR="00C04416" w:rsidRPr="00906645">
                <w:rPr>
                  <w:rFonts w:ascii="Arial" w:hAnsi="Arial" w:cs="Arial"/>
                  <w:i/>
                  <w:spacing w:val="-2"/>
                  <w:sz w:val="20"/>
                  <w:szCs w:val="20"/>
                  <w:rPrChange w:id="4762" w:author="Helene Marsh" w:date="2022-04-30T11:58:00Z">
                    <w:rPr>
                      <w:rFonts w:ascii="Arial Narrow" w:hAnsi="Arial Narrow"/>
                      <w:i/>
                      <w:spacing w:val="-2"/>
                      <w:sz w:val="20"/>
                      <w:szCs w:val="20"/>
                    </w:rPr>
                  </w:rPrChange>
                </w:rPr>
                <w:t>g</w:t>
              </w:r>
            </w:ins>
            <w:ins w:id="4763" w:author="Helene Marsh [2]" w:date="2022-04-25T15:15:00Z">
              <w:r w:rsidR="00C04416" w:rsidRPr="00906645">
                <w:rPr>
                  <w:rFonts w:ascii="Arial" w:hAnsi="Arial" w:cs="Arial"/>
                  <w:i/>
                  <w:spacing w:val="-2"/>
                  <w:sz w:val="20"/>
                  <w:szCs w:val="20"/>
                  <w:rPrChange w:id="4764" w:author="Helene Marsh" w:date="2022-04-30T11:58:00Z">
                    <w:rPr>
                      <w:rFonts w:ascii="Arial Narrow" w:hAnsi="Arial Narrow"/>
                      <w:i/>
                      <w:spacing w:val="-2"/>
                      <w:sz w:val="20"/>
                      <w:szCs w:val="20"/>
                    </w:rPr>
                  </w:rPrChange>
                </w:rPr>
                <w:t>ongs</w:t>
              </w:r>
            </w:ins>
            <w:ins w:id="4765" w:author="Helene Marsh [2]" w:date="2022-04-25T15:36:00Z">
              <w:r w:rsidR="009A34A1" w:rsidRPr="00906645">
                <w:rPr>
                  <w:rFonts w:ascii="Arial" w:hAnsi="Arial" w:cs="Arial"/>
                  <w:i/>
                  <w:spacing w:val="-2"/>
                  <w:sz w:val="20"/>
                  <w:szCs w:val="20"/>
                  <w:rPrChange w:id="4766" w:author="Helene Marsh" w:date="2022-04-30T11:58:00Z">
                    <w:rPr>
                      <w:rFonts w:ascii="Arial Narrow" w:hAnsi="Arial Narrow"/>
                      <w:i/>
                      <w:spacing w:val="-2"/>
                      <w:sz w:val="20"/>
                      <w:szCs w:val="20"/>
                    </w:rPr>
                  </w:rPrChange>
                </w:rPr>
                <w:t>/marine megafauna</w:t>
              </w:r>
            </w:ins>
            <w:del w:id="4767" w:author="Helene Marsh [2]" w:date="2022-04-25T15:27:00Z">
              <w:r w:rsidRPr="00906645" w:rsidDel="008B1015">
                <w:rPr>
                  <w:rFonts w:ascii="Arial" w:hAnsi="Arial" w:cs="Arial"/>
                  <w:i/>
                  <w:spacing w:val="-2"/>
                  <w:sz w:val="20"/>
                  <w:szCs w:val="20"/>
                  <w:rPrChange w:id="4768" w:author="Helene Marsh" w:date="2022-04-30T11:58:00Z">
                    <w:rPr>
                      <w:rFonts w:ascii="Arial Narrow" w:hAnsi="Arial Narrow"/>
                      <w:i/>
                      <w:spacing w:val="-2"/>
                      <w:sz w:val="20"/>
                      <w:szCs w:val="20"/>
                    </w:rPr>
                  </w:rPrChange>
                </w:rPr>
                <w:delText>)</w:delText>
              </w:r>
            </w:del>
          </w:p>
          <w:p w14:paraId="14B3A3A8" w14:textId="5058CB8A" w:rsidR="006E4665" w:rsidRPr="00906645" w:rsidRDefault="006E4665" w:rsidP="00A975D7">
            <w:pPr>
              <w:pStyle w:val="ListParagraph"/>
              <w:numPr>
                <w:ilvl w:val="0"/>
                <w:numId w:val="30"/>
              </w:numPr>
              <w:tabs>
                <w:tab w:val="left" w:pos="464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476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477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Identify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4771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77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key</w:t>
            </w:r>
            <w:r w:rsidRPr="00906645">
              <w:rPr>
                <w:rFonts w:ascii="Arial" w:hAnsi="Arial" w:cs="Arial"/>
                <w:i/>
                <w:spacing w:val="7"/>
                <w:sz w:val="20"/>
                <w:szCs w:val="20"/>
                <w:rPrChange w:id="4773" w:author="Helene Marsh" w:date="2022-04-30T11:58:00Z">
                  <w:rPr>
                    <w:rFonts w:ascii="Arial Narrow" w:hAnsi="Arial Narrow"/>
                    <w:i/>
                    <w:spacing w:val="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77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persons/champions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4775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77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to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4777" w:author="Helene Marsh" w:date="2022-04-30T11:58:00Z">
                  <w:rPr>
                    <w:rFonts w:ascii="Arial Narrow" w:hAnsi="Arial Narrow"/>
                    <w:i/>
                    <w:spacing w:val="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77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help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4779" w:author="Helene Marsh" w:date="2022-04-30T11:58:00Z">
                  <w:rPr>
                    <w:rFonts w:ascii="Arial Narrow" w:hAnsi="Arial Narrow"/>
                    <w:i/>
                    <w:spacing w:val="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78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disseminate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4781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78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messages</w:t>
            </w:r>
            <w:r w:rsidRPr="00906645">
              <w:rPr>
                <w:rFonts w:ascii="Arial" w:hAnsi="Arial" w:cs="Arial"/>
                <w:i/>
                <w:spacing w:val="8"/>
                <w:sz w:val="20"/>
                <w:szCs w:val="20"/>
                <w:rPrChange w:id="4783" w:author="Helene Marsh" w:date="2022-04-30T11:58:00Z">
                  <w:rPr>
                    <w:rFonts w:ascii="Arial Narrow" w:hAnsi="Arial Narrow"/>
                    <w:i/>
                    <w:spacing w:val="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78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about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4785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78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the</w:t>
            </w:r>
            <w:r w:rsidRPr="00906645">
              <w:rPr>
                <w:rFonts w:ascii="Arial" w:hAnsi="Arial" w:cs="Arial"/>
                <w:i/>
                <w:spacing w:val="7"/>
                <w:sz w:val="20"/>
                <w:szCs w:val="20"/>
                <w:rPrChange w:id="4787" w:author="Helene Marsh" w:date="2022-04-30T11:58:00Z">
                  <w:rPr>
                    <w:rFonts w:ascii="Arial Narrow" w:hAnsi="Arial Narrow"/>
                    <w:i/>
                    <w:spacing w:val="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78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need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4789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79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to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4791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79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conserve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4793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79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dugongs</w:t>
            </w:r>
            <w:ins w:id="4795" w:author="Helene Marsh [2]" w:date="2022-04-25T15:36:00Z">
              <w:r w:rsidR="009A34A1" w:rsidRPr="00906645">
                <w:rPr>
                  <w:rFonts w:ascii="Arial" w:hAnsi="Arial" w:cs="Arial"/>
                  <w:i/>
                  <w:sz w:val="20"/>
                  <w:szCs w:val="20"/>
                  <w:rPrChange w:id="4796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 xml:space="preserve">/megafauna </w:t>
              </w:r>
            </w:ins>
            <w:r w:rsidRPr="00906645">
              <w:rPr>
                <w:rFonts w:ascii="Arial" w:hAnsi="Arial" w:cs="Arial"/>
                <w:i/>
                <w:spacing w:val="8"/>
                <w:sz w:val="20"/>
                <w:szCs w:val="20"/>
                <w:rPrChange w:id="4797" w:author="Helene Marsh" w:date="2022-04-30T11:58:00Z">
                  <w:rPr>
                    <w:rFonts w:ascii="Arial Narrow" w:hAnsi="Arial Narrow"/>
                    <w:i/>
                    <w:spacing w:val="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79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4799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80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their</w:t>
            </w:r>
            <w:r w:rsidRPr="00906645">
              <w:rPr>
                <w:rFonts w:ascii="Arial" w:hAnsi="Arial" w:cs="Arial"/>
                <w:i/>
                <w:spacing w:val="8"/>
                <w:sz w:val="20"/>
                <w:szCs w:val="20"/>
                <w:rPrChange w:id="4801" w:author="Helene Marsh" w:date="2022-04-30T11:58:00Z">
                  <w:rPr>
                    <w:rFonts w:ascii="Arial Narrow" w:hAnsi="Arial Narrow"/>
                    <w:i/>
                    <w:spacing w:val="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4802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habitats</w:t>
            </w:r>
          </w:p>
          <w:p w14:paraId="4A9A224C" w14:textId="77777777" w:rsidR="006E4665" w:rsidRPr="00906645" w:rsidRDefault="006E4665" w:rsidP="00A975D7">
            <w:pPr>
              <w:pStyle w:val="ListParagraph"/>
              <w:numPr>
                <w:ilvl w:val="0"/>
                <w:numId w:val="30"/>
              </w:numPr>
              <w:tabs>
                <w:tab w:val="left" w:pos="464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480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480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Establish</w:t>
            </w:r>
            <w:r w:rsidRPr="00906645">
              <w:rPr>
                <w:rFonts w:ascii="Arial" w:hAnsi="Arial" w:cs="Arial"/>
                <w:i/>
                <w:spacing w:val="12"/>
                <w:sz w:val="20"/>
                <w:szCs w:val="20"/>
                <w:rPrChange w:id="4805" w:author="Helene Marsh" w:date="2022-04-30T11:58:00Z">
                  <w:rPr>
                    <w:rFonts w:ascii="Arial Narrow" w:hAnsi="Arial Narrow"/>
                    <w:i/>
                    <w:spacing w:val="12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80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community</w:t>
            </w:r>
            <w:r w:rsidRPr="00906645">
              <w:rPr>
                <w:rFonts w:ascii="Arial" w:hAnsi="Arial" w:cs="Arial"/>
                <w:i/>
                <w:spacing w:val="14"/>
                <w:sz w:val="20"/>
                <w:szCs w:val="20"/>
                <w:rPrChange w:id="4807" w:author="Helene Marsh" w:date="2022-04-30T11:58:00Z">
                  <w:rPr>
                    <w:rFonts w:ascii="Arial Narrow" w:hAnsi="Arial Narrow"/>
                    <w:i/>
                    <w:spacing w:val="14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80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learning/</w:t>
            </w:r>
            <w:r w:rsidRPr="00906645">
              <w:rPr>
                <w:rFonts w:ascii="Arial" w:hAnsi="Arial" w:cs="Arial"/>
                <w:i/>
                <w:spacing w:val="12"/>
                <w:sz w:val="20"/>
                <w:szCs w:val="20"/>
                <w:rPrChange w:id="4809" w:author="Helene Marsh" w:date="2022-04-30T11:58:00Z">
                  <w:rPr>
                    <w:rFonts w:ascii="Arial Narrow" w:hAnsi="Arial Narrow"/>
                    <w:i/>
                    <w:spacing w:val="12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81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information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4811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4812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centres</w:t>
            </w:r>
          </w:p>
          <w:p w14:paraId="16229547" w14:textId="77777777" w:rsidR="006E4665" w:rsidRPr="00906645" w:rsidRDefault="006E4665" w:rsidP="00A975D7">
            <w:pPr>
              <w:pStyle w:val="ListParagraph"/>
              <w:numPr>
                <w:ilvl w:val="0"/>
                <w:numId w:val="30"/>
              </w:numPr>
              <w:tabs>
                <w:tab w:val="left" w:pos="464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481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481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Develop</w:t>
            </w:r>
            <w:r w:rsidRPr="00906645">
              <w:rPr>
                <w:rFonts w:ascii="Arial" w:hAnsi="Arial" w:cs="Arial"/>
                <w:i/>
                <w:spacing w:val="7"/>
                <w:sz w:val="20"/>
                <w:szCs w:val="20"/>
                <w:rPrChange w:id="4815" w:author="Helene Marsh" w:date="2022-04-30T11:58:00Z">
                  <w:rPr>
                    <w:rFonts w:ascii="Arial Narrow" w:hAnsi="Arial Narrow"/>
                    <w:i/>
                    <w:spacing w:val="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81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4817" w:author="Helene Marsh" w:date="2022-04-30T11:58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81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implement</w:t>
            </w:r>
            <w:r w:rsidRPr="00906645">
              <w:rPr>
                <w:rFonts w:ascii="Arial" w:hAnsi="Arial" w:cs="Arial"/>
                <w:i/>
                <w:spacing w:val="8"/>
                <w:sz w:val="20"/>
                <w:szCs w:val="20"/>
                <w:rPrChange w:id="4819" w:author="Helene Marsh" w:date="2022-04-30T11:58:00Z">
                  <w:rPr>
                    <w:rFonts w:ascii="Arial Narrow" w:hAnsi="Arial Narrow"/>
                    <w:i/>
                    <w:spacing w:val="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82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mass</w:t>
            </w:r>
            <w:r w:rsidRPr="00906645">
              <w:rPr>
                <w:rFonts w:ascii="Arial" w:hAnsi="Arial" w:cs="Arial"/>
                <w:i/>
                <w:spacing w:val="13"/>
                <w:sz w:val="20"/>
                <w:szCs w:val="20"/>
                <w:rPrChange w:id="4821" w:author="Helene Marsh" w:date="2022-04-30T11:58:00Z">
                  <w:rPr>
                    <w:rFonts w:ascii="Arial Narrow" w:hAnsi="Arial Narrow"/>
                    <w:i/>
                    <w:spacing w:val="13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82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media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4823" w:author="Helene Marsh" w:date="2022-04-30T11:58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82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information</w:t>
            </w:r>
            <w:r w:rsidRPr="00906645">
              <w:rPr>
                <w:rFonts w:ascii="Arial" w:hAnsi="Arial" w:cs="Arial"/>
                <w:i/>
                <w:spacing w:val="7"/>
                <w:sz w:val="20"/>
                <w:szCs w:val="20"/>
                <w:rPrChange w:id="4825" w:author="Helene Marsh" w:date="2022-04-30T11:58:00Z">
                  <w:rPr>
                    <w:rFonts w:ascii="Arial Narrow" w:hAnsi="Arial Narrow"/>
                    <w:i/>
                    <w:spacing w:val="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4826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programmes</w:t>
            </w:r>
          </w:p>
          <w:p w14:paraId="47C58C33" w14:textId="77777777" w:rsidR="006E4665" w:rsidRPr="00906645" w:rsidRDefault="006E4665" w:rsidP="00A975D7">
            <w:pPr>
              <w:pStyle w:val="ListParagraph"/>
              <w:numPr>
                <w:ilvl w:val="0"/>
                <w:numId w:val="30"/>
              </w:numPr>
              <w:tabs>
                <w:tab w:val="left" w:pos="465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482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482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Develop</w:t>
            </w:r>
            <w:r w:rsidRPr="00906645">
              <w:rPr>
                <w:rFonts w:ascii="Arial" w:hAnsi="Arial" w:cs="Arial"/>
                <w:i/>
                <w:spacing w:val="20"/>
                <w:sz w:val="20"/>
                <w:szCs w:val="20"/>
                <w:rPrChange w:id="4829" w:author="Helene Marsh" w:date="2022-04-30T11:58:00Z">
                  <w:rPr>
                    <w:rFonts w:ascii="Arial Narrow" w:hAnsi="Arial Narrow"/>
                    <w:i/>
                    <w:spacing w:val="2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83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 conduct</w:t>
            </w:r>
            <w:r w:rsidRPr="00906645">
              <w:rPr>
                <w:rFonts w:ascii="Arial" w:hAnsi="Arial" w:cs="Arial"/>
                <w:i/>
                <w:spacing w:val="20"/>
                <w:sz w:val="20"/>
                <w:szCs w:val="20"/>
                <w:rPrChange w:id="4831" w:author="Helene Marsh" w:date="2022-04-30T11:58:00Z">
                  <w:rPr>
                    <w:rFonts w:ascii="Arial Narrow" w:hAnsi="Arial Narrow"/>
                    <w:i/>
                    <w:spacing w:val="2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83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focused</w:t>
            </w:r>
            <w:r w:rsidRPr="00906645">
              <w:rPr>
                <w:rFonts w:ascii="Arial" w:hAnsi="Arial" w:cs="Arial"/>
                <w:i/>
                <w:spacing w:val="24"/>
                <w:sz w:val="20"/>
                <w:szCs w:val="20"/>
                <w:rPrChange w:id="4833" w:author="Helene Marsh" w:date="2022-04-30T11:58:00Z">
                  <w:rPr>
                    <w:rFonts w:ascii="Arial Narrow" w:hAnsi="Arial Narrow"/>
                    <w:i/>
                    <w:spacing w:val="24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83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education</w:t>
            </w:r>
            <w:r w:rsidRPr="00906645">
              <w:rPr>
                <w:rFonts w:ascii="Arial" w:hAnsi="Arial" w:cs="Arial"/>
                <w:i/>
                <w:spacing w:val="24"/>
                <w:sz w:val="20"/>
                <w:szCs w:val="20"/>
                <w:rPrChange w:id="4835" w:author="Helene Marsh" w:date="2022-04-30T11:58:00Z">
                  <w:rPr>
                    <w:rFonts w:ascii="Arial Narrow" w:hAnsi="Arial Narrow"/>
                    <w:i/>
                    <w:spacing w:val="24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83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 awareness</w:t>
            </w:r>
            <w:r w:rsidRPr="00906645">
              <w:rPr>
                <w:rFonts w:ascii="Arial" w:hAnsi="Arial" w:cs="Arial"/>
                <w:i/>
                <w:spacing w:val="21"/>
                <w:sz w:val="20"/>
                <w:szCs w:val="20"/>
                <w:rPrChange w:id="4837" w:author="Helene Marsh" w:date="2022-04-30T11:58:00Z">
                  <w:rPr>
                    <w:rFonts w:ascii="Arial Narrow" w:hAnsi="Arial Narrow"/>
                    <w:i/>
                    <w:spacing w:val="2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83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programmes</w:t>
            </w:r>
            <w:r w:rsidRPr="00906645">
              <w:rPr>
                <w:rFonts w:ascii="Arial" w:hAnsi="Arial" w:cs="Arial"/>
                <w:i/>
                <w:spacing w:val="21"/>
                <w:sz w:val="20"/>
                <w:szCs w:val="20"/>
                <w:rPrChange w:id="4839" w:author="Helene Marsh" w:date="2022-04-30T11:58:00Z">
                  <w:rPr>
                    <w:rFonts w:ascii="Arial Narrow" w:hAnsi="Arial Narrow"/>
                    <w:i/>
                    <w:spacing w:val="2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84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for</w:t>
            </w:r>
            <w:r w:rsidRPr="00906645">
              <w:rPr>
                <w:rFonts w:ascii="Arial" w:hAnsi="Arial" w:cs="Arial"/>
                <w:i/>
                <w:spacing w:val="21"/>
                <w:sz w:val="20"/>
                <w:szCs w:val="20"/>
                <w:rPrChange w:id="4841" w:author="Helene Marsh" w:date="2022-04-30T11:58:00Z">
                  <w:rPr>
                    <w:rFonts w:ascii="Arial Narrow" w:hAnsi="Arial Narrow"/>
                    <w:i/>
                    <w:spacing w:val="2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84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target</w:t>
            </w:r>
            <w:r w:rsidRPr="00906645">
              <w:rPr>
                <w:rFonts w:ascii="Arial" w:hAnsi="Arial" w:cs="Arial"/>
                <w:i/>
                <w:spacing w:val="20"/>
                <w:sz w:val="20"/>
                <w:szCs w:val="20"/>
                <w:rPrChange w:id="4843" w:author="Helene Marsh" w:date="2022-04-30T11:58:00Z">
                  <w:rPr>
                    <w:rFonts w:ascii="Arial Narrow" w:hAnsi="Arial Narrow"/>
                    <w:i/>
                    <w:spacing w:val="2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84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groups</w:t>
            </w:r>
            <w:r w:rsidRPr="00906645">
              <w:rPr>
                <w:rFonts w:ascii="Arial" w:hAnsi="Arial" w:cs="Arial"/>
                <w:i/>
                <w:spacing w:val="21"/>
                <w:sz w:val="20"/>
                <w:szCs w:val="20"/>
                <w:rPrChange w:id="4845" w:author="Helene Marsh" w:date="2022-04-30T11:58:00Z">
                  <w:rPr>
                    <w:rFonts w:ascii="Arial Narrow" w:hAnsi="Arial Narrow"/>
                    <w:i/>
                    <w:spacing w:val="2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84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(e.g., policy</w:t>
            </w:r>
            <w:r w:rsidRPr="00906645">
              <w:rPr>
                <w:rFonts w:ascii="Arial" w:hAnsi="Arial" w:cs="Arial"/>
                <w:i/>
                <w:spacing w:val="21"/>
                <w:sz w:val="20"/>
                <w:szCs w:val="20"/>
                <w:rPrChange w:id="4847" w:author="Helene Marsh" w:date="2022-04-30T11:58:00Z">
                  <w:rPr>
                    <w:rFonts w:ascii="Arial Narrow" w:hAnsi="Arial Narrow"/>
                    <w:i/>
                    <w:spacing w:val="2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84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makers,</w:t>
            </w:r>
            <w:r w:rsidRPr="00906645">
              <w:rPr>
                <w:rFonts w:ascii="Arial" w:hAnsi="Arial" w:cs="Arial"/>
                <w:i/>
                <w:spacing w:val="25"/>
                <w:sz w:val="20"/>
                <w:szCs w:val="20"/>
                <w:rPrChange w:id="4849" w:author="Helene Marsh" w:date="2022-04-30T11:58:00Z">
                  <w:rPr>
                    <w:rFonts w:ascii="Arial Narrow" w:hAnsi="Arial Narrow"/>
                    <w:i/>
                    <w:spacing w:val="2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85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teachers,</w:t>
            </w:r>
            <w:r w:rsidRPr="00906645">
              <w:rPr>
                <w:rFonts w:ascii="Arial" w:hAnsi="Arial" w:cs="Arial"/>
                <w:i/>
                <w:spacing w:val="23"/>
                <w:sz w:val="20"/>
                <w:szCs w:val="20"/>
                <w:rPrChange w:id="4851" w:author="Helene Marsh" w:date="2022-04-30T11:58:00Z">
                  <w:rPr>
                    <w:rFonts w:ascii="Arial Narrow" w:hAnsi="Arial Narrow"/>
                    <w:i/>
                    <w:spacing w:val="23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85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schools,</w:t>
            </w:r>
            <w:r w:rsidRPr="00906645">
              <w:rPr>
                <w:rFonts w:ascii="Arial" w:hAnsi="Arial" w:cs="Arial"/>
                <w:i/>
                <w:spacing w:val="25"/>
                <w:sz w:val="20"/>
                <w:szCs w:val="20"/>
                <w:rPrChange w:id="4853" w:author="Helene Marsh" w:date="2022-04-30T11:58:00Z">
                  <w:rPr>
                    <w:rFonts w:ascii="Arial Narrow" w:hAnsi="Arial Narrow"/>
                    <w:i/>
                    <w:spacing w:val="2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85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fishing communities, subsistence and customary users, media)</w:t>
            </w:r>
          </w:p>
          <w:p w14:paraId="00A05E57" w14:textId="0D371D1A" w:rsidR="006E4665" w:rsidRPr="00906645" w:rsidRDefault="006E4665" w:rsidP="00A975D7">
            <w:pPr>
              <w:pStyle w:val="ListParagraph"/>
              <w:numPr>
                <w:ilvl w:val="0"/>
                <w:numId w:val="30"/>
              </w:numPr>
              <w:tabs>
                <w:tab w:val="left" w:pos="463"/>
                <w:tab w:val="left" w:pos="465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485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485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Encourage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4857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85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the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4859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86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incorporation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4861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86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of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4863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86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dugong</w:t>
            </w:r>
            <w:ins w:id="4865" w:author="Helene Marsh [2]" w:date="2022-04-27T15:07:00Z">
              <w:r w:rsidR="005F33F1" w:rsidRPr="00906645">
                <w:rPr>
                  <w:rFonts w:ascii="Arial" w:hAnsi="Arial" w:cs="Arial"/>
                  <w:i/>
                  <w:sz w:val="20"/>
                  <w:szCs w:val="20"/>
                  <w:rPrChange w:id="4866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 xml:space="preserve"> </w:t>
              </w:r>
            </w:ins>
            <w:del w:id="4867" w:author="Helene Marsh [2]" w:date="2022-04-25T15:36:00Z">
              <w:r w:rsidRPr="00906645" w:rsidDel="009A34A1">
                <w:rPr>
                  <w:rFonts w:ascii="Arial" w:hAnsi="Arial" w:cs="Arial"/>
                  <w:i/>
                  <w:spacing w:val="9"/>
                  <w:sz w:val="20"/>
                  <w:szCs w:val="20"/>
                  <w:rPrChange w:id="4868" w:author="Helene Marsh" w:date="2022-04-30T11:58:00Z">
                    <w:rPr>
                      <w:rFonts w:ascii="Arial Narrow" w:hAnsi="Arial Narrow"/>
                      <w:i/>
                      <w:spacing w:val="9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906645">
              <w:rPr>
                <w:rFonts w:ascii="Arial" w:hAnsi="Arial" w:cs="Arial"/>
                <w:i/>
                <w:sz w:val="20"/>
                <w:szCs w:val="20"/>
                <w:rPrChange w:id="486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biology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4870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87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4872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87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conservation</w:t>
            </w:r>
            <w:r w:rsidRPr="00906645">
              <w:rPr>
                <w:rFonts w:ascii="Arial" w:hAnsi="Arial" w:cs="Arial"/>
                <w:i/>
                <w:spacing w:val="5"/>
                <w:sz w:val="20"/>
                <w:szCs w:val="20"/>
                <w:rPrChange w:id="4874" w:author="Helene Marsh" w:date="2022-04-30T11:58:00Z">
                  <w:rPr>
                    <w:rFonts w:ascii="Arial Narrow" w:hAnsi="Arial Narrow"/>
                    <w:i/>
                    <w:spacing w:val="5"/>
                    <w:sz w:val="20"/>
                    <w:szCs w:val="20"/>
                  </w:rPr>
                </w:rPrChange>
              </w:rPr>
              <w:t xml:space="preserve"> </w:t>
            </w:r>
            <w:del w:id="4875" w:author="Mélanie Hamel" w:date="2022-04-28T13:51:00Z">
              <w:r w:rsidRPr="00906645" w:rsidDel="003141A4">
                <w:rPr>
                  <w:rFonts w:ascii="Arial" w:hAnsi="Arial" w:cs="Arial"/>
                  <w:i/>
                  <w:sz w:val="20"/>
                  <w:szCs w:val="20"/>
                  <w:rPrChange w:id="4876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issues</w:delText>
              </w:r>
              <w:r w:rsidRPr="00906645" w:rsidDel="003141A4">
                <w:rPr>
                  <w:rFonts w:ascii="Arial" w:hAnsi="Arial" w:cs="Arial"/>
                  <w:i/>
                  <w:spacing w:val="5"/>
                  <w:sz w:val="20"/>
                  <w:szCs w:val="20"/>
                  <w:rPrChange w:id="4877" w:author="Helene Marsh" w:date="2022-04-30T11:58:00Z">
                    <w:rPr>
                      <w:rFonts w:ascii="Arial Narrow" w:hAnsi="Arial Narrow"/>
                      <w:i/>
                      <w:spacing w:val="5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906645">
              <w:rPr>
                <w:rFonts w:ascii="Arial" w:hAnsi="Arial" w:cs="Arial"/>
                <w:i/>
                <w:sz w:val="20"/>
                <w:szCs w:val="20"/>
                <w:rPrChange w:id="487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into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4879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88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school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4881" w:author="Helene Marsh" w:date="2022-04-30T11:58:00Z">
                  <w:rPr>
                    <w:rFonts w:ascii="Arial Narrow" w:hAnsi="Arial Narrow"/>
                    <w:i/>
                    <w:spacing w:val="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4882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curricula</w:t>
            </w:r>
            <w:ins w:id="4883" w:author="Helene Marsh [2]" w:date="2022-04-27T15:06:00Z">
              <w:r w:rsidR="005F33F1" w:rsidRPr="00906645">
                <w:rPr>
                  <w:rFonts w:ascii="Arial" w:hAnsi="Arial" w:cs="Arial"/>
                  <w:i/>
                  <w:spacing w:val="-2"/>
                  <w:sz w:val="20"/>
                  <w:szCs w:val="20"/>
                  <w:rPrChange w:id="4884" w:author="Helene Marsh" w:date="2022-04-30T11:58:00Z">
                    <w:rPr>
                      <w:rFonts w:ascii="Arial Narrow" w:hAnsi="Arial Narrow"/>
                      <w:i/>
                      <w:spacing w:val="-2"/>
                      <w:sz w:val="20"/>
                      <w:szCs w:val="20"/>
                    </w:rPr>
                  </w:rPrChange>
                </w:rPr>
                <w:t xml:space="preserve"> in the context of generic programs on marine megafauna</w:t>
              </w:r>
            </w:ins>
          </w:p>
          <w:p w14:paraId="6A6D529C" w14:textId="2B797F99" w:rsidR="006E4665" w:rsidRPr="00906645" w:rsidRDefault="006E4665" w:rsidP="00A975D7">
            <w:pPr>
              <w:pStyle w:val="ListParagraph"/>
              <w:numPr>
                <w:ilvl w:val="0"/>
                <w:numId w:val="30"/>
              </w:numPr>
              <w:tabs>
                <w:tab w:val="left" w:pos="464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488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488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 xml:space="preserve">Organise special events related to </w:t>
            </w:r>
            <w:del w:id="4887" w:author="Helene Marsh [2]" w:date="2022-04-27T15:07:00Z">
              <w:r w:rsidRPr="00906645" w:rsidDel="005F33F1">
                <w:rPr>
                  <w:rFonts w:ascii="Arial" w:hAnsi="Arial" w:cs="Arial"/>
                  <w:i/>
                  <w:sz w:val="20"/>
                  <w:szCs w:val="20"/>
                  <w:rPrChange w:id="4888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dugong</w:delText>
              </w:r>
            </w:del>
            <w:ins w:id="4889" w:author="Helene Marsh [2]" w:date="2022-04-25T15:37:00Z">
              <w:r w:rsidR="009A34A1" w:rsidRPr="00906645">
                <w:rPr>
                  <w:rFonts w:ascii="Arial" w:hAnsi="Arial" w:cs="Arial"/>
                  <w:i/>
                  <w:sz w:val="20"/>
                  <w:szCs w:val="20"/>
                  <w:rPrChange w:id="4890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mari</w:t>
              </w:r>
            </w:ins>
            <w:ins w:id="4891" w:author="Helene Marsh [2]" w:date="2022-04-27T15:06:00Z">
              <w:r w:rsidR="005F33F1" w:rsidRPr="00906645">
                <w:rPr>
                  <w:rFonts w:ascii="Arial" w:hAnsi="Arial" w:cs="Arial"/>
                  <w:i/>
                  <w:sz w:val="20"/>
                  <w:szCs w:val="20"/>
                  <w:rPrChange w:id="4892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n</w:t>
              </w:r>
            </w:ins>
            <w:ins w:id="4893" w:author="Helene Marsh [2]" w:date="2022-04-25T15:37:00Z">
              <w:r w:rsidR="009A34A1" w:rsidRPr="00906645">
                <w:rPr>
                  <w:rFonts w:ascii="Arial" w:hAnsi="Arial" w:cs="Arial"/>
                  <w:i/>
                  <w:sz w:val="20"/>
                  <w:szCs w:val="20"/>
                  <w:rPrChange w:id="4894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 xml:space="preserve">e </w:t>
              </w:r>
            </w:ins>
            <w:ins w:id="4895" w:author="Helene Marsh [2]" w:date="2022-04-25T15:36:00Z">
              <w:r w:rsidR="009A34A1" w:rsidRPr="00906645">
                <w:rPr>
                  <w:rFonts w:ascii="Arial" w:hAnsi="Arial" w:cs="Arial"/>
                  <w:i/>
                  <w:sz w:val="20"/>
                  <w:szCs w:val="20"/>
                  <w:rPrChange w:id="4896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megafauna</w:t>
              </w:r>
            </w:ins>
            <w:ins w:id="4897" w:author="Helene Marsh [2]" w:date="2022-04-27T15:07:00Z">
              <w:r w:rsidR="005F33F1" w:rsidRPr="00906645">
                <w:rPr>
                  <w:rFonts w:ascii="Arial" w:hAnsi="Arial" w:cs="Arial"/>
                  <w:i/>
                  <w:sz w:val="20"/>
                  <w:szCs w:val="20"/>
                  <w:rPrChange w:id="4898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, especially dugong</w:t>
              </w:r>
            </w:ins>
            <w:ins w:id="4899" w:author="Helene Marsh [2]" w:date="2022-04-25T15:36:00Z">
              <w:r w:rsidR="009A34A1" w:rsidRPr="00906645">
                <w:rPr>
                  <w:rFonts w:ascii="Arial" w:hAnsi="Arial" w:cs="Arial"/>
                  <w:i/>
                  <w:sz w:val="20"/>
                  <w:szCs w:val="20"/>
                  <w:rPrChange w:id="4900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 xml:space="preserve"> </w:t>
              </w:r>
            </w:ins>
            <w:r w:rsidRPr="00906645">
              <w:rPr>
                <w:rFonts w:ascii="Arial" w:hAnsi="Arial" w:cs="Arial"/>
                <w:i/>
                <w:sz w:val="20"/>
                <w:szCs w:val="20"/>
                <w:rPrChange w:id="490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 xml:space="preserve"> conservation and biology (e.g., </w:t>
            </w:r>
            <w:del w:id="4902" w:author="Helene Marsh [2]" w:date="2022-04-25T15:37:00Z">
              <w:r w:rsidRPr="00906645" w:rsidDel="009A34A1">
                <w:rPr>
                  <w:rFonts w:ascii="Arial" w:hAnsi="Arial" w:cs="Arial"/>
                  <w:i/>
                  <w:sz w:val="20"/>
                  <w:szCs w:val="20"/>
                  <w:rPrChange w:id="4903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Dugong Day, Year of the Dugong</w:delText>
              </w:r>
            </w:del>
            <w:ins w:id="4904" w:author="Helene Marsh [2]" w:date="2022-04-27T15:07:00Z">
              <w:r w:rsidR="005F33F1" w:rsidRPr="00906645">
                <w:rPr>
                  <w:rFonts w:ascii="Arial" w:hAnsi="Arial" w:cs="Arial"/>
                  <w:i/>
                  <w:sz w:val="20"/>
                  <w:szCs w:val="20"/>
                  <w:rPrChange w:id="4905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n</w:t>
              </w:r>
            </w:ins>
            <w:ins w:id="4906" w:author="Helene Marsh [2]" w:date="2022-04-25T15:37:00Z">
              <w:r w:rsidR="009A34A1" w:rsidRPr="00906645">
                <w:rPr>
                  <w:rFonts w:ascii="Arial" w:hAnsi="Arial" w:cs="Arial"/>
                  <w:i/>
                  <w:sz w:val="20"/>
                  <w:szCs w:val="20"/>
                  <w:rPrChange w:id="4907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 xml:space="preserve">amed days/years, </w:t>
              </w:r>
            </w:ins>
            <w:del w:id="4908" w:author="Helene Marsh [2]" w:date="2022-04-29T14:19:00Z">
              <w:r w:rsidRPr="00906645" w:rsidDel="00562B4F">
                <w:rPr>
                  <w:rFonts w:ascii="Arial" w:hAnsi="Arial" w:cs="Arial"/>
                  <w:i/>
                  <w:sz w:val="20"/>
                  <w:szCs w:val="20"/>
                  <w:rPrChange w:id="4909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 xml:space="preserve">, </w:delText>
              </w:r>
            </w:del>
            <w:r w:rsidRPr="00906645">
              <w:rPr>
                <w:rFonts w:ascii="Arial" w:hAnsi="Arial" w:cs="Arial"/>
                <w:i/>
                <w:sz w:val="20"/>
                <w:szCs w:val="20"/>
                <w:rPrChange w:id="491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 xml:space="preserve">symposia, community education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4911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workshops)</w:t>
            </w:r>
          </w:p>
          <w:p w14:paraId="7F072C38" w14:textId="77777777" w:rsidR="006E4665" w:rsidRPr="00906645" w:rsidRDefault="006E4665" w:rsidP="00A975D7">
            <w:pPr>
              <w:pStyle w:val="ListParagraph"/>
              <w:numPr>
                <w:ilvl w:val="0"/>
                <w:numId w:val="30"/>
              </w:numPr>
              <w:tabs>
                <w:tab w:val="left" w:pos="464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491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491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Promote</w:t>
            </w:r>
            <w:r w:rsidRPr="00906645">
              <w:rPr>
                <w:rFonts w:ascii="Arial" w:hAnsi="Arial" w:cs="Arial"/>
                <w:i/>
                <w:spacing w:val="12"/>
                <w:sz w:val="20"/>
                <w:szCs w:val="20"/>
                <w:rPrChange w:id="4914" w:author="Helene Marsh" w:date="2022-04-30T11:58:00Z">
                  <w:rPr>
                    <w:rFonts w:ascii="Arial Narrow" w:hAnsi="Arial Narrow"/>
                    <w:i/>
                    <w:spacing w:val="12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91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public</w:t>
            </w:r>
            <w:r w:rsidRPr="00906645">
              <w:rPr>
                <w:rFonts w:ascii="Arial" w:hAnsi="Arial" w:cs="Arial"/>
                <w:i/>
                <w:spacing w:val="12"/>
                <w:sz w:val="20"/>
                <w:szCs w:val="20"/>
                <w:rPrChange w:id="4916" w:author="Helene Marsh" w:date="2022-04-30T11:58:00Z">
                  <w:rPr>
                    <w:rFonts w:ascii="Arial Narrow" w:hAnsi="Arial Narrow"/>
                    <w:i/>
                    <w:spacing w:val="12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91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participation</w:t>
            </w:r>
            <w:r w:rsidRPr="00906645">
              <w:rPr>
                <w:rFonts w:ascii="Arial" w:hAnsi="Arial" w:cs="Arial"/>
                <w:i/>
                <w:spacing w:val="8"/>
                <w:sz w:val="20"/>
                <w:szCs w:val="20"/>
                <w:rPrChange w:id="4918" w:author="Helene Marsh" w:date="2022-04-30T11:58:00Z">
                  <w:rPr>
                    <w:rFonts w:ascii="Arial Narrow" w:hAnsi="Arial Narrow"/>
                    <w:i/>
                    <w:spacing w:val="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91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in</w:t>
            </w:r>
            <w:r w:rsidRPr="00906645">
              <w:rPr>
                <w:rFonts w:ascii="Arial" w:hAnsi="Arial" w:cs="Arial"/>
                <w:i/>
                <w:spacing w:val="8"/>
                <w:sz w:val="20"/>
                <w:szCs w:val="20"/>
                <w:rPrChange w:id="4920" w:author="Helene Marsh" w:date="2022-04-30T11:58:00Z">
                  <w:rPr>
                    <w:rFonts w:ascii="Arial Narrow" w:hAnsi="Arial Narrow"/>
                    <w:i/>
                    <w:spacing w:val="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92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conservation</w:t>
            </w:r>
            <w:r w:rsidRPr="00906645">
              <w:rPr>
                <w:rFonts w:ascii="Arial" w:hAnsi="Arial" w:cs="Arial"/>
                <w:i/>
                <w:spacing w:val="8"/>
                <w:sz w:val="20"/>
                <w:szCs w:val="20"/>
                <w:rPrChange w:id="4922" w:author="Helene Marsh" w:date="2022-04-30T11:58:00Z">
                  <w:rPr>
                    <w:rFonts w:ascii="Arial Narrow" w:hAnsi="Arial Narrow"/>
                    <w:i/>
                    <w:spacing w:val="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4923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activities</w:t>
            </w:r>
          </w:p>
          <w:p w14:paraId="513862B8" w14:textId="01DC074B" w:rsidR="006E4665" w:rsidRPr="00906645" w:rsidRDefault="006E4665" w:rsidP="00A975D7">
            <w:pPr>
              <w:pStyle w:val="ListParagraph"/>
              <w:numPr>
                <w:ilvl w:val="0"/>
                <w:numId w:val="30"/>
              </w:numPr>
              <w:tabs>
                <w:tab w:val="left" w:pos="464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492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492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Involve stakeholders, including key policy</w:t>
            </w:r>
            <w:ins w:id="4926" w:author="Helene Marsh [2]" w:date="2022-04-29T14:19:00Z">
              <w:r w:rsidR="00562B4F" w:rsidRPr="00906645">
                <w:rPr>
                  <w:rFonts w:ascii="Arial" w:hAnsi="Arial" w:cs="Arial"/>
                  <w:i/>
                  <w:sz w:val="20"/>
                  <w:szCs w:val="20"/>
                </w:rPr>
                <w:t xml:space="preserve"> </w:t>
              </w:r>
            </w:ins>
            <w:r w:rsidRPr="00906645">
              <w:rPr>
                <w:rFonts w:ascii="Arial" w:hAnsi="Arial" w:cs="Arial"/>
                <w:i/>
                <w:sz w:val="20"/>
                <w:szCs w:val="20"/>
                <w:rPrChange w:id="492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makers, subsistence and customary users, and local communities in particular, in planning and implementation of conservation and management measures</w:t>
            </w:r>
          </w:p>
          <w:p w14:paraId="7B3008C7" w14:textId="77777777" w:rsidR="006E4665" w:rsidRPr="00906645" w:rsidRDefault="006E4665" w:rsidP="00A975D7">
            <w:pPr>
              <w:pStyle w:val="ListParagraph"/>
              <w:numPr>
                <w:ilvl w:val="0"/>
                <w:numId w:val="30"/>
              </w:numPr>
              <w:tabs>
                <w:tab w:val="left" w:pos="464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492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492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 xml:space="preserve">Encourage the participation of government institutions, intergovernmental government organisations, non-governmental organisations, the private sector and the general community (e.g.,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93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lastRenderedPageBreak/>
              <w:t xml:space="preserve">students, volunteers, fishing communities, local communities) in research, conservation and management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4931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efforts</w:t>
            </w:r>
          </w:p>
          <w:p w14:paraId="7CCDB59F" w14:textId="01B5C19B" w:rsidR="006E4665" w:rsidRPr="00906645" w:rsidDel="009A34A1" w:rsidRDefault="006E4665">
            <w:pPr>
              <w:pStyle w:val="ListParagraph"/>
              <w:numPr>
                <w:ilvl w:val="0"/>
                <w:numId w:val="30"/>
              </w:numPr>
              <w:tabs>
                <w:tab w:val="left" w:pos="464"/>
              </w:tabs>
              <w:spacing w:before="0"/>
              <w:ind w:left="340" w:hanging="340"/>
              <w:rPr>
                <w:del w:id="4932" w:author="Helene Marsh [2]" w:date="2022-04-25T15:38:00Z"/>
                <w:rFonts w:ascii="Arial" w:hAnsi="Arial" w:cs="Arial"/>
                <w:i/>
                <w:sz w:val="20"/>
                <w:szCs w:val="20"/>
                <w:rPrChange w:id="4933" w:author="Helene Marsh" w:date="2022-04-30T11:58:00Z">
                  <w:rPr>
                    <w:del w:id="4934" w:author="Helene Marsh [2]" w:date="2022-04-25T15:38:00Z"/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493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Implement,</w:t>
            </w:r>
            <w:r w:rsidRPr="00906645">
              <w:rPr>
                <w:rFonts w:ascii="Arial" w:hAnsi="Arial" w:cs="Arial"/>
                <w:i/>
                <w:spacing w:val="12"/>
                <w:sz w:val="20"/>
                <w:szCs w:val="20"/>
                <w:rPrChange w:id="4936" w:author="Helene Marsh" w:date="2022-04-30T11:58:00Z">
                  <w:rPr>
                    <w:rFonts w:ascii="Arial Narrow" w:hAnsi="Arial Narrow"/>
                    <w:i/>
                    <w:spacing w:val="12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93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where</w:t>
            </w:r>
            <w:r w:rsidRPr="00906645">
              <w:rPr>
                <w:rFonts w:ascii="Arial" w:hAnsi="Arial" w:cs="Arial"/>
                <w:i/>
                <w:spacing w:val="12"/>
                <w:sz w:val="20"/>
                <w:szCs w:val="20"/>
                <w:rPrChange w:id="4938" w:author="Helene Marsh" w:date="2022-04-30T11:58:00Z">
                  <w:rPr>
                    <w:rFonts w:ascii="Arial Narrow" w:hAnsi="Arial Narrow"/>
                    <w:i/>
                    <w:spacing w:val="12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93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appropriate,</w:t>
            </w:r>
            <w:r w:rsidRPr="00906645">
              <w:rPr>
                <w:rFonts w:ascii="Arial" w:hAnsi="Arial" w:cs="Arial"/>
                <w:i/>
                <w:spacing w:val="12"/>
                <w:sz w:val="20"/>
                <w:szCs w:val="20"/>
                <w:rPrChange w:id="4940" w:author="Helene Marsh" w:date="2022-04-30T11:58:00Z">
                  <w:rPr>
                    <w:rFonts w:ascii="Arial Narrow" w:hAnsi="Arial Narrow"/>
                    <w:i/>
                    <w:spacing w:val="12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94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incentive</w:t>
            </w:r>
            <w:r w:rsidRPr="00906645">
              <w:rPr>
                <w:rFonts w:ascii="Arial" w:hAnsi="Arial" w:cs="Arial"/>
                <w:i/>
                <w:spacing w:val="8"/>
                <w:sz w:val="20"/>
                <w:szCs w:val="20"/>
                <w:rPrChange w:id="4942" w:author="Helene Marsh" w:date="2022-04-30T11:58:00Z">
                  <w:rPr>
                    <w:rFonts w:ascii="Arial Narrow" w:hAnsi="Arial Narrow"/>
                    <w:i/>
                    <w:spacing w:val="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94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schemes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4944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94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to</w:t>
            </w:r>
            <w:r w:rsidRPr="00906645">
              <w:rPr>
                <w:rFonts w:ascii="Arial" w:hAnsi="Arial" w:cs="Arial"/>
                <w:i/>
                <w:spacing w:val="7"/>
                <w:sz w:val="20"/>
                <w:szCs w:val="20"/>
                <w:rPrChange w:id="4946" w:author="Helene Marsh" w:date="2022-04-30T11:58:00Z">
                  <w:rPr>
                    <w:rFonts w:ascii="Arial Narrow" w:hAnsi="Arial Narrow"/>
                    <w:i/>
                    <w:spacing w:val="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94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encourage</w:t>
            </w:r>
            <w:r w:rsidRPr="00906645">
              <w:rPr>
                <w:rFonts w:ascii="Arial" w:hAnsi="Arial" w:cs="Arial"/>
                <w:i/>
                <w:spacing w:val="12"/>
                <w:sz w:val="20"/>
                <w:szCs w:val="20"/>
                <w:rPrChange w:id="4948" w:author="Helene Marsh" w:date="2022-04-30T11:58:00Z">
                  <w:rPr>
                    <w:rFonts w:ascii="Arial Narrow" w:hAnsi="Arial Narrow"/>
                    <w:i/>
                    <w:spacing w:val="12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94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public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4950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95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participation</w:t>
            </w:r>
            <w:r w:rsidRPr="00906645">
              <w:rPr>
                <w:rFonts w:ascii="Arial" w:hAnsi="Arial" w:cs="Arial"/>
                <w:i/>
                <w:spacing w:val="7"/>
                <w:sz w:val="20"/>
                <w:szCs w:val="20"/>
                <w:rPrChange w:id="4952" w:author="Helene Marsh" w:date="2022-04-30T11:58:00Z">
                  <w:rPr>
                    <w:rFonts w:ascii="Arial Narrow" w:hAnsi="Arial Narrow"/>
                    <w:i/>
                    <w:spacing w:val="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95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(e.g.,</w:t>
            </w:r>
            <w:r w:rsidRPr="00906645">
              <w:rPr>
                <w:rFonts w:ascii="Arial" w:hAnsi="Arial" w:cs="Arial"/>
                <w:i/>
                <w:spacing w:val="13"/>
                <w:sz w:val="20"/>
                <w:szCs w:val="20"/>
                <w:rPrChange w:id="4954" w:author="Helene Marsh" w:date="2022-04-30T11:58:00Z">
                  <w:rPr>
                    <w:rFonts w:ascii="Arial Narrow" w:hAnsi="Arial Narrow"/>
                    <w:i/>
                    <w:spacing w:val="13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95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T-shirts,</w:t>
            </w:r>
            <w:r w:rsidRPr="00906645">
              <w:rPr>
                <w:rFonts w:ascii="Arial" w:hAnsi="Arial" w:cs="Arial"/>
                <w:i/>
                <w:spacing w:val="12"/>
                <w:sz w:val="20"/>
                <w:szCs w:val="20"/>
                <w:rPrChange w:id="4956" w:author="Helene Marsh" w:date="2022-04-30T11:58:00Z">
                  <w:rPr>
                    <w:rFonts w:ascii="Arial Narrow" w:hAnsi="Arial Narrow"/>
                    <w:i/>
                    <w:spacing w:val="12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95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public</w:t>
            </w:r>
            <w:r w:rsidRPr="00906645">
              <w:rPr>
                <w:rFonts w:ascii="Arial" w:hAnsi="Arial" w:cs="Arial"/>
                <w:i/>
                <w:spacing w:val="12"/>
                <w:sz w:val="20"/>
                <w:szCs w:val="20"/>
                <w:rPrChange w:id="4958" w:author="Helene Marsh" w:date="2022-04-30T11:58:00Z">
                  <w:rPr>
                    <w:rFonts w:ascii="Arial Narrow" w:hAnsi="Arial Narrow"/>
                    <w:i/>
                    <w:spacing w:val="12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95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acknowledgement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4960" w:author="Helene Marsh" w:date="2022-04-30T11:58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496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4962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4963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certificates)</w:t>
            </w:r>
          </w:p>
          <w:p w14:paraId="7B272F98" w14:textId="77777777" w:rsidR="006E4665" w:rsidRPr="00906645" w:rsidRDefault="006E4665">
            <w:pPr>
              <w:pStyle w:val="ListParagraph"/>
              <w:numPr>
                <w:ilvl w:val="0"/>
                <w:numId w:val="30"/>
              </w:numPr>
              <w:tabs>
                <w:tab w:val="left" w:pos="463"/>
                <w:tab w:val="left" w:pos="465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496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pPrChange w:id="4965" w:author="Helene Marsh [2]" w:date="2022-04-25T15:38:00Z">
                <w:pPr>
                  <w:pStyle w:val="ListParagraph"/>
                  <w:tabs>
                    <w:tab w:val="left" w:pos="463"/>
                    <w:tab w:val="left" w:pos="465"/>
                  </w:tabs>
                  <w:spacing w:before="0"/>
                  <w:ind w:left="340" w:hanging="340"/>
                </w:pPr>
              </w:pPrChange>
            </w:pPr>
          </w:p>
          <w:p w14:paraId="72BA38D4" w14:textId="27E8A6B1" w:rsidR="006E4665" w:rsidRPr="00906645" w:rsidRDefault="006E4665" w:rsidP="00A975D7">
            <w:pPr>
              <w:pStyle w:val="TableParagraph"/>
              <w:ind w:left="340" w:hanging="340"/>
              <w:rPr>
                <w:rFonts w:ascii="Arial" w:hAnsi="Arial" w:cs="Arial"/>
                <w:w w:val="105"/>
                <w:sz w:val="20"/>
                <w:szCs w:val="20"/>
                <w:rPrChange w:id="496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</w:pPr>
          </w:p>
        </w:tc>
      </w:tr>
      <w:tr w:rsidR="006E4665" w:rsidRPr="00906645" w14:paraId="07DAB483" w14:textId="15059CEE" w:rsidTr="00755E23">
        <w:trPr>
          <w:trHeight w:val="649"/>
        </w:trPr>
        <w:tc>
          <w:tcPr>
            <w:tcW w:w="1708" w:type="dxa"/>
          </w:tcPr>
          <w:p w14:paraId="0ADA0C74" w14:textId="4496AC3B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4967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496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lastRenderedPageBreak/>
              <w:t xml:space="preserve">5.2 </w:t>
            </w:r>
            <w:r w:rsidRPr="00906645">
              <w:rPr>
                <w:rFonts w:ascii="Arial" w:hAnsi="Arial" w:cs="Arial"/>
                <w:spacing w:val="22"/>
                <w:w w:val="105"/>
                <w:sz w:val="20"/>
                <w:szCs w:val="20"/>
                <w:rPrChange w:id="4969" w:author="Helene Marsh" w:date="2022-04-30T11:58:00Z">
                  <w:rPr>
                    <w:rFonts w:ascii="Arial Narrow" w:hAnsi="Arial Narrow"/>
                    <w:spacing w:val="2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del w:id="4970" w:author="Helene Marsh [2]" w:date="2022-04-27T15:11:00Z">
              <w:r w:rsidRPr="00906645" w:rsidDel="001C6426">
                <w:rPr>
                  <w:rFonts w:ascii="Arial" w:hAnsi="Arial" w:cs="Arial"/>
                  <w:w w:val="105"/>
                  <w:sz w:val="20"/>
                  <w:szCs w:val="20"/>
                  <w:rPrChange w:id="4971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Consult</w:delText>
              </w:r>
              <w:r w:rsidRPr="00906645" w:rsidDel="001C6426">
                <w:rPr>
                  <w:rFonts w:ascii="Arial" w:hAnsi="Arial" w:cs="Arial"/>
                  <w:spacing w:val="-4"/>
                  <w:w w:val="105"/>
                  <w:sz w:val="20"/>
                  <w:szCs w:val="20"/>
                  <w:rPrChange w:id="4972" w:author="Helene Marsh" w:date="2022-04-30T11:58:00Z">
                    <w:rPr>
                      <w:rFonts w:ascii="Arial Narrow" w:hAnsi="Arial Narrow"/>
                      <w:spacing w:val="-4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ins w:id="4973" w:author="Helene Marsh [2]" w:date="2022-04-27T15:11:00Z">
              <w:r w:rsidR="001C6426" w:rsidRPr="00906645">
                <w:rPr>
                  <w:rFonts w:ascii="Arial" w:hAnsi="Arial" w:cs="Arial"/>
                  <w:spacing w:val="-4"/>
                  <w:w w:val="105"/>
                  <w:sz w:val="20"/>
                  <w:szCs w:val="20"/>
                  <w:rPrChange w:id="4974" w:author="Helene Marsh" w:date="2022-04-30T11:58:00Z">
                    <w:rPr>
                      <w:rFonts w:ascii="Arial Narrow" w:hAnsi="Arial Narrow"/>
                      <w:spacing w:val="-4"/>
                      <w:w w:val="105"/>
                      <w:sz w:val="20"/>
                      <w:szCs w:val="20"/>
                    </w:rPr>
                  </w:rPrChange>
                </w:rPr>
                <w:t xml:space="preserve">Engage </w:t>
              </w:r>
            </w:ins>
            <w:r w:rsidRPr="00906645">
              <w:rPr>
                <w:rFonts w:ascii="Arial" w:hAnsi="Arial" w:cs="Arial"/>
                <w:w w:val="105"/>
                <w:sz w:val="20"/>
                <w:szCs w:val="20"/>
                <w:rPrChange w:id="497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with</w:t>
            </w:r>
            <w:r w:rsidRPr="00906645">
              <w:rPr>
                <w:rFonts w:ascii="Arial" w:hAnsi="Arial" w:cs="Arial"/>
                <w:spacing w:val="-5"/>
                <w:w w:val="105"/>
                <w:sz w:val="20"/>
                <w:szCs w:val="20"/>
                <w:rPrChange w:id="4976" w:author="Helene Marsh" w:date="2022-04-30T11:58:00Z">
                  <w:rPr>
                    <w:rFonts w:ascii="Arial Narrow" w:hAnsi="Arial Narrow"/>
                    <w:spacing w:val="-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497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local</w:t>
            </w:r>
            <w:r w:rsidRPr="00906645">
              <w:rPr>
                <w:rFonts w:ascii="Arial" w:hAnsi="Arial" w:cs="Arial"/>
                <w:spacing w:val="-4"/>
                <w:w w:val="105"/>
                <w:sz w:val="20"/>
                <w:szCs w:val="20"/>
                <w:rPrChange w:id="4978" w:author="Helene Marsh" w:date="2022-04-30T11:58:00Z">
                  <w:rPr>
                    <w:rFonts w:ascii="Arial Narrow" w:hAnsi="Arial Narrow"/>
                    <w:spacing w:val="-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497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communities</w:t>
            </w:r>
            <w:r w:rsidRPr="00906645">
              <w:rPr>
                <w:rFonts w:ascii="Arial" w:hAnsi="Arial" w:cs="Arial"/>
                <w:spacing w:val="-3"/>
                <w:w w:val="105"/>
                <w:sz w:val="20"/>
                <w:szCs w:val="20"/>
                <w:rPrChange w:id="4980" w:author="Helene Marsh" w:date="2022-04-30T11:58:00Z">
                  <w:rPr>
                    <w:rFonts w:ascii="Arial Narrow" w:hAnsi="Arial Narrow"/>
                    <w:spacing w:val="-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498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to</w:t>
            </w:r>
          </w:p>
          <w:p w14:paraId="6A1C79B5" w14:textId="77777777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4982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498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encourage</w:t>
            </w:r>
            <w:r w:rsidRPr="00906645">
              <w:rPr>
                <w:rFonts w:ascii="Arial" w:hAnsi="Arial" w:cs="Arial"/>
                <w:spacing w:val="-9"/>
                <w:w w:val="105"/>
                <w:sz w:val="20"/>
                <w:szCs w:val="20"/>
                <w:rPrChange w:id="4984" w:author="Helene Marsh" w:date="2022-04-30T11:58:00Z">
                  <w:rPr>
                    <w:rFonts w:ascii="Arial Narrow" w:hAnsi="Arial Narrow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498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their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4986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498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active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4988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498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participation</w:t>
            </w:r>
            <w:r w:rsidRPr="00906645">
              <w:rPr>
                <w:rFonts w:ascii="Arial" w:hAnsi="Arial" w:cs="Arial"/>
                <w:spacing w:val="-9"/>
                <w:w w:val="105"/>
                <w:sz w:val="20"/>
                <w:szCs w:val="20"/>
                <w:rPrChange w:id="4990" w:author="Helene Marsh" w:date="2022-04-30T11:58:00Z">
                  <w:rPr>
                    <w:rFonts w:ascii="Arial Narrow" w:hAnsi="Arial Narrow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499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in</w:t>
            </w:r>
            <w:r w:rsidRPr="00906645">
              <w:rPr>
                <w:rFonts w:ascii="Arial" w:hAnsi="Arial" w:cs="Arial"/>
                <w:spacing w:val="-45"/>
                <w:w w:val="105"/>
                <w:sz w:val="20"/>
                <w:szCs w:val="20"/>
                <w:rPrChange w:id="4992" w:author="Helene Marsh" w:date="2022-04-30T11:58:00Z">
                  <w:rPr>
                    <w:rFonts w:ascii="Arial Narrow" w:hAnsi="Arial Narrow"/>
                    <w:spacing w:val="-4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499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conservation</w:t>
            </w:r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4994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499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efforts</w:t>
            </w:r>
          </w:p>
        </w:tc>
        <w:tc>
          <w:tcPr>
            <w:tcW w:w="1418" w:type="dxa"/>
          </w:tcPr>
          <w:p w14:paraId="61761518" w14:textId="77777777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4996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499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High</w:t>
            </w:r>
          </w:p>
        </w:tc>
        <w:tc>
          <w:tcPr>
            <w:tcW w:w="992" w:type="dxa"/>
          </w:tcPr>
          <w:p w14:paraId="0A143069" w14:textId="77777777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4998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499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Ongoing</w:t>
            </w:r>
          </w:p>
        </w:tc>
        <w:tc>
          <w:tcPr>
            <w:tcW w:w="1417" w:type="dxa"/>
          </w:tcPr>
          <w:p w14:paraId="4391D4D5" w14:textId="77777777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5000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00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Relevant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5002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00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government</w:t>
            </w:r>
            <w:r w:rsidRPr="00906645">
              <w:rPr>
                <w:rFonts w:ascii="Arial" w:hAnsi="Arial" w:cs="Arial"/>
                <w:spacing w:val="-8"/>
                <w:w w:val="105"/>
                <w:sz w:val="20"/>
                <w:szCs w:val="20"/>
                <w:rPrChange w:id="5004" w:author="Helene Marsh" w:date="2022-04-30T11:58:00Z">
                  <w:rPr>
                    <w:rFonts w:ascii="Arial Narrow" w:hAnsi="Arial Narrow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00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agencies,</w:t>
            </w:r>
          </w:p>
          <w:p w14:paraId="4C9EBB0E" w14:textId="4919AC49" w:rsidR="006E4665" w:rsidRPr="00906645" w:rsidRDefault="000C4B7E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5006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5007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>I</w:t>
            </w:r>
            <w:r w:rsidR="006E4665"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5008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>ntergovern</w:t>
            </w:r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5009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>-</w:t>
            </w:r>
            <w:r w:rsidR="006E4665"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5010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>mental</w:t>
            </w:r>
            <w:r w:rsidR="006E4665" w:rsidRPr="00906645">
              <w:rPr>
                <w:rFonts w:ascii="Arial" w:hAnsi="Arial" w:cs="Arial"/>
                <w:spacing w:val="-10"/>
                <w:w w:val="105"/>
                <w:sz w:val="20"/>
                <w:szCs w:val="20"/>
                <w:rPrChange w:id="5011" w:author="Helene Marsh" w:date="2022-04-30T11:58:00Z">
                  <w:rPr>
                    <w:rFonts w:ascii="Arial Narrow" w:hAnsi="Arial Narrow"/>
                    <w:spacing w:val="-10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="006E4665" w:rsidRPr="00906645">
              <w:rPr>
                <w:rFonts w:ascii="Arial" w:hAnsi="Arial" w:cs="Arial"/>
                <w:w w:val="105"/>
                <w:sz w:val="20"/>
                <w:szCs w:val="20"/>
                <w:rPrChange w:id="501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="006E4665"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5013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="006E4665" w:rsidRPr="00906645">
              <w:rPr>
                <w:rFonts w:ascii="Arial" w:hAnsi="Arial" w:cs="Arial"/>
                <w:w w:val="105"/>
                <w:sz w:val="20"/>
                <w:szCs w:val="20"/>
                <w:rPrChange w:id="501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non-governmental</w:t>
            </w:r>
            <w:r w:rsidR="006E4665" w:rsidRPr="00906645">
              <w:rPr>
                <w:rFonts w:ascii="Arial" w:hAnsi="Arial" w:cs="Arial"/>
                <w:spacing w:val="-44"/>
                <w:w w:val="105"/>
                <w:sz w:val="20"/>
                <w:szCs w:val="20"/>
                <w:rPrChange w:id="5015" w:author="Helene Marsh" w:date="2022-04-30T11:58:00Z">
                  <w:rPr>
                    <w:rFonts w:ascii="Arial Narrow" w:hAnsi="Arial Narrow"/>
                    <w:spacing w:val="-4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="006E4665" w:rsidRPr="00906645">
              <w:rPr>
                <w:rFonts w:ascii="Arial" w:hAnsi="Arial" w:cs="Arial"/>
                <w:w w:val="105"/>
                <w:sz w:val="20"/>
                <w:szCs w:val="20"/>
                <w:rPrChange w:id="501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organizations,</w:t>
            </w:r>
            <w:r w:rsidR="006E4665" w:rsidRPr="00906645">
              <w:rPr>
                <w:rFonts w:ascii="Arial" w:hAnsi="Arial" w:cs="Arial"/>
                <w:spacing w:val="-2"/>
                <w:w w:val="105"/>
                <w:sz w:val="20"/>
                <w:szCs w:val="20"/>
                <w:rPrChange w:id="5017" w:author="Helene Marsh" w:date="2022-04-30T11:58:00Z">
                  <w:rPr>
                    <w:rFonts w:ascii="Arial Narrow" w:hAnsi="Arial Narrow"/>
                    <w:spacing w:val="-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="006E4665" w:rsidRPr="00906645">
              <w:rPr>
                <w:rFonts w:ascii="Arial" w:hAnsi="Arial" w:cs="Arial"/>
                <w:w w:val="105"/>
                <w:sz w:val="20"/>
                <w:szCs w:val="20"/>
                <w:rPrChange w:id="501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="006E4665" w:rsidRPr="00906645">
              <w:rPr>
                <w:rFonts w:ascii="Arial" w:hAnsi="Arial" w:cs="Arial"/>
                <w:spacing w:val="-5"/>
                <w:w w:val="105"/>
                <w:sz w:val="20"/>
                <w:szCs w:val="20"/>
                <w:rPrChange w:id="5019" w:author="Helene Marsh" w:date="2022-04-30T11:58:00Z">
                  <w:rPr>
                    <w:rFonts w:ascii="Arial Narrow" w:hAnsi="Arial Narrow"/>
                    <w:spacing w:val="-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="006E4665" w:rsidRPr="00906645">
              <w:rPr>
                <w:rFonts w:ascii="Arial" w:hAnsi="Arial" w:cs="Arial"/>
                <w:w w:val="105"/>
                <w:sz w:val="20"/>
                <w:szCs w:val="20"/>
                <w:rPrChange w:id="502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local</w:t>
            </w:r>
            <w:r w:rsidR="006E4665" w:rsidRPr="00906645">
              <w:rPr>
                <w:rFonts w:ascii="Arial" w:hAnsi="Arial" w:cs="Arial"/>
                <w:spacing w:val="-4"/>
                <w:w w:val="105"/>
                <w:sz w:val="20"/>
                <w:szCs w:val="20"/>
                <w:rPrChange w:id="5021" w:author="Helene Marsh" w:date="2022-04-30T11:58:00Z">
                  <w:rPr>
                    <w:rFonts w:ascii="Arial Narrow" w:hAnsi="Arial Narrow"/>
                    <w:spacing w:val="-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="006E4665" w:rsidRPr="00906645">
              <w:rPr>
                <w:rFonts w:ascii="Arial" w:hAnsi="Arial" w:cs="Arial"/>
                <w:w w:val="105"/>
                <w:sz w:val="20"/>
                <w:szCs w:val="20"/>
                <w:rPrChange w:id="502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communities</w:t>
            </w:r>
          </w:p>
        </w:tc>
        <w:tc>
          <w:tcPr>
            <w:tcW w:w="1276" w:type="dxa"/>
          </w:tcPr>
          <w:p w14:paraId="007AF376" w14:textId="77777777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5023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02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Local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5025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02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communities</w:t>
            </w:r>
            <w:r w:rsidRPr="00906645">
              <w:rPr>
                <w:rFonts w:ascii="Arial" w:hAnsi="Arial" w:cs="Arial"/>
                <w:spacing w:val="-8"/>
                <w:w w:val="105"/>
                <w:sz w:val="20"/>
                <w:szCs w:val="20"/>
                <w:rPrChange w:id="5027" w:author="Helene Marsh" w:date="2022-04-30T11:58:00Z">
                  <w:rPr>
                    <w:rFonts w:ascii="Arial Narrow" w:hAnsi="Arial Narrow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02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are</w:t>
            </w:r>
            <w:r w:rsidRPr="00906645">
              <w:rPr>
                <w:rFonts w:ascii="Arial" w:hAnsi="Arial" w:cs="Arial"/>
                <w:spacing w:val="-4"/>
                <w:w w:val="105"/>
                <w:sz w:val="20"/>
                <w:szCs w:val="20"/>
                <w:rPrChange w:id="5029" w:author="Helene Marsh" w:date="2022-04-30T11:58:00Z">
                  <w:rPr>
                    <w:rFonts w:ascii="Arial Narrow" w:hAnsi="Arial Narrow"/>
                    <w:spacing w:val="-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03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actively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5031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03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involved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5033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03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in</w:t>
            </w:r>
            <w:r w:rsidRPr="00906645">
              <w:rPr>
                <w:rFonts w:ascii="Arial" w:hAnsi="Arial" w:cs="Arial"/>
                <w:spacing w:val="-44"/>
                <w:w w:val="105"/>
                <w:sz w:val="20"/>
                <w:szCs w:val="20"/>
                <w:rPrChange w:id="5035" w:author="Helene Marsh" w:date="2022-04-30T11:58:00Z">
                  <w:rPr>
                    <w:rFonts w:ascii="Arial Narrow" w:hAnsi="Arial Narrow"/>
                    <w:spacing w:val="-4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03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dugong</w:t>
            </w:r>
            <w:r w:rsidRPr="00906645">
              <w:rPr>
                <w:rFonts w:ascii="Arial" w:hAnsi="Arial" w:cs="Arial"/>
                <w:spacing w:val="-3"/>
                <w:w w:val="105"/>
                <w:sz w:val="20"/>
                <w:szCs w:val="20"/>
                <w:rPrChange w:id="5037" w:author="Helene Marsh" w:date="2022-04-30T11:58:00Z">
                  <w:rPr>
                    <w:rFonts w:ascii="Arial Narrow" w:hAnsi="Arial Narrow"/>
                    <w:spacing w:val="-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03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conservation</w:t>
            </w:r>
          </w:p>
        </w:tc>
        <w:tc>
          <w:tcPr>
            <w:tcW w:w="6811" w:type="dxa"/>
          </w:tcPr>
          <w:p w14:paraId="58DE49DC" w14:textId="4C9FF465" w:rsidR="006E4665" w:rsidRPr="00906645" w:rsidRDefault="006E4665">
            <w:pPr>
              <w:pStyle w:val="BodyText"/>
              <w:numPr>
                <w:ilvl w:val="0"/>
                <w:numId w:val="51"/>
              </w:numPr>
              <w:ind w:left="352" w:hanging="352"/>
              <w:rPr>
                <w:rFonts w:ascii="Arial" w:hAnsi="Arial" w:cs="Arial"/>
                <w:sz w:val="20"/>
                <w:szCs w:val="20"/>
                <w:rPrChange w:id="5039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pPrChange w:id="5040" w:author="Helene Marsh [2]" w:date="2022-04-27T15:10:00Z">
                <w:pPr>
                  <w:pStyle w:val="BodyText"/>
                  <w:ind w:left="340" w:hanging="340"/>
                </w:pPr>
              </w:pPrChange>
            </w:pPr>
            <w:r w:rsidRPr="00906645">
              <w:rPr>
                <w:rFonts w:ascii="Arial" w:hAnsi="Arial" w:cs="Arial"/>
                <w:sz w:val="20"/>
                <w:szCs w:val="20"/>
                <w:rPrChange w:id="5041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Identify,</w:t>
            </w:r>
            <w:r w:rsidRPr="00906645">
              <w:rPr>
                <w:rFonts w:ascii="Arial" w:hAnsi="Arial" w:cs="Arial"/>
                <w:spacing w:val="29"/>
                <w:sz w:val="20"/>
                <w:szCs w:val="20"/>
                <w:rPrChange w:id="5042" w:author="Helene Marsh" w:date="2022-04-30T11:58:00Z">
                  <w:rPr>
                    <w:rFonts w:ascii="Arial Narrow" w:hAnsi="Arial Narrow"/>
                    <w:spacing w:val="2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5043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develop</w:t>
            </w:r>
            <w:r w:rsidRPr="00906645">
              <w:rPr>
                <w:rFonts w:ascii="Arial" w:hAnsi="Arial" w:cs="Arial"/>
                <w:spacing w:val="28"/>
                <w:sz w:val="20"/>
                <w:szCs w:val="20"/>
                <w:rPrChange w:id="5044" w:author="Helene Marsh" w:date="2022-04-30T11:58:00Z">
                  <w:rPr>
                    <w:rFonts w:ascii="Arial Narrow" w:hAnsi="Arial Narrow"/>
                    <w:spacing w:val="2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5045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25"/>
                <w:sz w:val="20"/>
                <w:szCs w:val="20"/>
                <w:rPrChange w:id="5046" w:author="Helene Marsh" w:date="2022-04-30T11:58:00Z">
                  <w:rPr>
                    <w:rFonts w:ascii="Arial Narrow" w:hAnsi="Arial Narrow"/>
                    <w:spacing w:val="2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5047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facilitate</w:t>
            </w:r>
            <w:r w:rsidRPr="00906645">
              <w:rPr>
                <w:rFonts w:ascii="Arial" w:hAnsi="Arial" w:cs="Arial"/>
                <w:spacing w:val="29"/>
                <w:sz w:val="20"/>
                <w:szCs w:val="20"/>
                <w:rPrChange w:id="5048" w:author="Helene Marsh" w:date="2022-04-30T11:58:00Z">
                  <w:rPr>
                    <w:rFonts w:ascii="Arial Narrow" w:hAnsi="Arial Narrow"/>
                    <w:spacing w:val="2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5049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alternative</w:t>
            </w:r>
            <w:r w:rsidRPr="00906645">
              <w:rPr>
                <w:rFonts w:ascii="Arial" w:hAnsi="Arial" w:cs="Arial"/>
                <w:spacing w:val="26"/>
                <w:sz w:val="20"/>
                <w:szCs w:val="20"/>
                <w:rPrChange w:id="5050" w:author="Helene Marsh" w:date="2022-04-30T11:58:00Z">
                  <w:rPr>
                    <w:rFonts w:ascii="Arial Narrow" w:hAnsi="Arial Narrow"/>
                    <w:spacing w:val="2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5051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programmes</w:t>
            </w:r>
            <w:r w:rsidRPr="00906645">
              <w:rPr>
                <w:rFonts w:ascii="Arial" w:hAnsi="Arial" w:cs="Arial"/>
                <w:spacing w:val="27"/>
                <w:sz w:val="20"/>
                <w:szCs w:val="20"/>
                <w:rPrChange w:id="5052" w:author="Helene Marsh" w:date="2022-04-30T11:58:00Z">
                  <w:rPr>
                    <w:rFonts w:ascii="Arial Narrow" w:hAnsi="Arial Narrow"/>
                    <w:spacing w:val="2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5053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(including</w:t>
            </w:r>
            <w:r w:rsidRPr="00906645">
              <w:rPr>
                <w:rFonts w:ascii="Arial" w:hAnsi="Arial" w:cs="Arial"/>
                <w:spacing w:val="25"/>
                <w:sz w:val="20"/>
                <w:szCs w:val="20"/>
                <w:rPrChange w:id="5054" w:author="Helene Marsh" w:date="2022-04-30T11:58:00Z">
                  <w:rPr>
                    <w:rFonts w:ascii="Arial Narrow" w:hAnsi="Arial Narrow"/>
                    <w:spacing w:val="2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5055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means</w:t>
            </w:r>
            <w:r w:rsidRPr="00906645">
              <w:rPr>
                <w:rFonts w:ascii="Arial" w:hAnsi="Arial" w:cs="Arial"/>
                <w:spacing w:val="23"/>
                <w:sz w:val="20"/>
                <w:szCs w:val="20"/>
                <w:rPrChange w:id="5056" w:author="Helene Marsh" w:date="2022-04-30T11:58:00Z">
                  <w:rPr>
                    <w:rFonts w:ascii="Arial Narrow" w:hAnsi="Arial Narrow"/>
                    <w:spacing w:val="23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5057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of</w:t>
            </w:r>
            <w:r w:rsidRPr="00906645">
              <w:rPr>
                <w:rFonts w:ascii="Arial" w:hAnsi="Arial" w:cs="Arial"/>
                <w:spacing w:val="28"/>
                <w:sz w:val="20"/>
                <w:szCs w:val="20"/>
                <w:rPrChange w:id="5058" w:author="Helene Marsh" w:date="2022-04-30T11:58:00Z">
                  <w:rPr>
                    <w:rFonts w:ascii="Arial Narrow" w:hAnsi="Arial Narrow"/>
                    <w:spacing w:val="2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5059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subsistence</w:t>
            </w:r>
            <w:r w:rsidRPr="00906645">
              <w:rPr>
                <w:rFonts w:ascii="Arial" w:hAnsi="Arial" w:cs="Arial"/>
                <w:spacing w:val="29"/>
                <w:sz w:val="20"/>
                <w:szCs w:val="20"/>
                <w:rPrChange w:id="5060" w:author="Helene Marsh" w:date="2022-04-30T11:58:00Z">
                  <w:rPr>
                    <w:rFonts w:ascii="Arial Narrow" w:hAnsi="Arial Narrow"/>
                    <w:spacing w:val="2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5061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25"/>
                <w:sz w:val="20"/>
                <w:szCs w:val="20"/>
                <w:rPrChange w:id="5062" w:author="Helene Marsh" w:date="2022-04-30T11:58:00Z">
                  <w:rPr>
                    <w:rFonts w:ascii="Arial Narrow" w:hAnsi="Arial Narrow"/>
                    <w:spacing w:val="2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5063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incentives)</w:t>
            </w:r>
            <w:r w:rsidRPr="00906645">
              <w:rPr>
                <w:rFonts w:ascii="Arial" w:hAnsi="Arial" w:cs="Arial"/>
                <w:spacing w:val="21"/>
                <w:sz w:val="20"/>
                <w:szCs w:val="20"/>
                <w:rPrChange w:id="5064" w:author="Helene Marsh" w:date="2022-04-30T11:58:00Z">
                  <w:rPr>
                    <w:rFonts w:ascii="Arial Narrow" w:hAnsi="Arial Narrow"/>
                    <w:spacing w:val="2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5065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that</w:t>
            </w:r>
            <w:r w:rsidRPr="00906645">
              <w:rPr>
                <w:rFonts w:ascii="Arial" w:hAnsi="Arial" w:cs="Arial"/>
                <w:spacing w:val="28"/>
                <w:sz w:val="20"/>
                <w:szCs w:val="20"/>
                <w:rPrChange w:id="5066" w:author="Helene Marsh" w:date="2022-04-30T11:58:00Z">
                  <w:rPr>
                    <w:rFonts w:ascii="Arial Narrow" w:hAnsi="Arial Narrow"/>
                    <w:spacing w:val="2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5067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are</w:t>
            </w:r>
            <w:r w:rsidRPr="00906645">
              <w:rPr>
                <w:rFonts w:ascii="Arial" w:hAnsi="Arial" w:cs="Arial"/>
                <w:spacing w:val="26"/>
                <w:sz w:val="20"/>
                <w:szCs w:val="20"/>
                <w:rPrChange w:id="5068" w:author="Helene Marsh" w:date="2022-04-30T11:58:00Z">
                  <w:rPr>
                    <w:rFonts w:ascii="Arial Narrow" w:hAnsi="Arial Narrow"/>
                    <w:spacing w:val="2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5069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not</w:t>
            </w:r>
            <w:r w:rsidRPr="00906645">
              <w:rPr>
                <w:rFonts w:ascii="Arial" w:hAnsi="Arial" w:cs="Arial"/>
                <w:spacing w:val="28"/>
                <w:sz w:val="20"/>
                <w:szCs w:val="20"/>
                <w:rPrChange w:id="5070" w:author="Helene Marsh" w:date="2022-04-30T11:58:00Z">
                  <w:rPr>
                    <w:rFonts w:ascii="Arial Narrow" w:hAnsi="Arial Narrow"/>
                    <w:spacing w:val="2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5071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detrimenta</w:t>
            </w:r>
            <w:ins w:id="5072" w:author="Helene Marsh [2]" w:date="2022-04-27T15:10:00Z">
              <w:r w:rsidR="005F33F1" w:rsidRPr="00906645">
                <w:rPr>
                  <w:rFonts w:ascii="Arial" w:hAnsi="Arial" w:cs="Arial"/>
                  <w:sz w:val="20"/>
                  <w:szCs w:val="20"/>
                  <w:rPrChange w:id="5073" w:author="Helene Marsh" w:date="2022-04-30T11:58:00Z">
                    <w:rPr>
                      <w:rFonts w:ascii="Arial Narrow" w:hAnsi="Arial Narrow"/>
                      <w:sz w:val="20"/>
                      <w:szCs w:val="20"/>
                    </w:rPr>
                  </w:rPrChange>
                </w:rPr>
                <w:t xml:space="preserve">l to megafauna, especially dugongs </w:t>
              </w:r>
            </w:ins>
            <w:del w:id="5074" w:author="Helene Marsh [2]" w:date="2022-04-27T15:11:00Z">
              <w:r w:rsidRPr="00906645" w:rsidDel="001C6426">
                <w:rPr>
                  <w:rFonts w:ascii="Arial" w:hAnsi="Arial" w:cs="Arial"/>
                  <w:sz w:val="20"/>
                  <w:szCs w:val="20"/>
                  <w:rPrChange w:id="5075" w:author="Helene Marsh" w:date="2022-04-30T11:58:00Z">
                    <w:rPr>
                      <w:rFonts w:ascii="Arial Narrow" w:hAnsi="Arial Narrow"/>
                      <w:sz w:val="20"/>
                      <w:szCs w:val="20"/>
                    </w:rPr>
                  </w:rPrChange>
                </w:rPr>
                <w:delText>l</w:delText>
              </w:r>
              <w:r w:rsidRPr="00906645" w:rsidDel="001C6426">
                <w:rPr>
                  <w:rFonts w:ascii="Arial" w:hAnsi="Arial" w:cs="Arial"/>
                  <w:spacing w:val="25"/>
                  <w:sz w:val="20"/>
                  <w:szCs w:val="20"/>
                  <w:rPrChange w:id="5076" w:author="Helene Marsh" w:date="2022-04-30T11:58:00Z">
                    <w:rPr>
                      <w:rFonts w:ascii="Arial Narrow" w:hAnsi="Arial Narrow"/>
                      <w:spacing w:val="2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1C6426">
                <w:rPr>
                  <w:rFonts w:ascii="Arial" w:hAnsi="Arial" w:cs="Arial"/>
                  <w:sz w:val="20"/>
                  <w:szCs w:val="20"/>
                  <w:rPrChange w:id="5077" w:author="Helene Marsh" w:date="2022-04-30T11:58:00Z">
                    <w:rPr>
                      <w:rFonts w:ascii="Arial Narrow" w:hAnsi="Arial Narrow"/>
                      <w:sz w:val="20"/>
                      <w:szCs w:val="20"/>
                    </w:rPr>
                  </w:rPrChange>
                </w:rPr>
                <w:delText>to</w:delText>
              </w:r>
              <w:r w:rsidRPr="00906645" w:rsidDel="001C6426">
                <w:rPr>
                  <w:rFonts w:ascii="Arial" w:hAnsi="Arial" w:cs="Arial"/>
                  <w:spacing w:val="28"/>
                  <w:sz w:val="20"/>
                  <w:szCs w:val="20"/>
                  <w:rPrChange w:id="5078" w:author="Helene Marsh" w:date="2022-04-30T11:58:00Z">
                    <w:rPr>
                      <w:rFonts w:ascii="Arial Narrow" w:hAnsi="Arial Narrow"/>
                      <w:spacing w:val="28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1C6426">
                <w:rPr>
                  <w:rFonts w:ascii="Arial" w:hAnsi="Arial" w:cs="Arial"/>
                  <w:sz w:val="20"/>
                  <w:szCs w:val="20"/>
                  <w:rPrChange w:id="5079" w:author="Helene Marsh" w:date="2022-04-30T11:58:00Z">
                    <w:rPr>
                      <w:rFonts w:ascii="Arial Narrow" w:hAnsi="Arial Narrow"/>
                      <w:sz w:val="20"/>
                      <w:szCs w:val="20"/>
                    </w:rPr>
                  </w:rPrChange>
                </w:rPr>
                <w:delText>dugongs</w:delText>
              </w:r>
              <w:r w:rsidRPr="00906645" w:rsidDel="001C6426">
                <w:rPr>
                  <w:rFonts w:ascii="Arial" w:hAnsi="Arial" w:cs="Arial"/>
                  <w:spacing w:val="27"/>
                  <w:sz w:val="20"/>
                  <w:szCs w:val="20"/>
                  <w:rPrChange w:id="5080" w:author="Helene Marsh" w:date="2022-04-30T11:58:00Z">
                    <w:rPr>
                      <w:rFonts w:ascii="Arial Narrow" w:hAnsi="Arial Narrow"/>
                      <w:spacing w:val="27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906645">
              <w:rPr>
                <w:rFonts w:ascii="Arial" w:hAnsi="Arial" w:cs="Arial"/>
                <w:sz w:val="20"/>
                <w:szCs w:val="20"/>
                <w:rPrChange w:id="5081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22"/>
                <w:sz w:val="20"/>
                <w:szCs w:val="20"/>
                <w:rPrChange w:id="5082" w:author="Helene Marsh" w:date="2022-04-30T11:58:00Z">
                  <w:rPr>
                    <w:rFonts w:ascii="Arial Narrow" w:hAnsi="Arial Narrow"/>
                    <w:spacing w:val="22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5083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their habitats, in consultation with local communities and other stakeholders</w:t>
            </w:r>
          </w:p>
          <w:p w14:paraId="62C45CFA" w14:textId="77777777" w:rsidR="006E4665" w:rsidRPr="00906645" w:rsidRDefault="006E4665">
            <w:pPr>
              <w:pStyle w:val="BodyText"/>
              <w:ind w:left="352" w:hanging="352"/>
              <w:rPr>
                <w:rFonts w:ascii="Arial" w:hAnsi="Arial" w:cs="Arial"/>
                <w:sz w:val="20"/>
                <w:szCs w:val="20"/>
                <w:rPrChange w:id="5084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pPrChange w:id="5085" w:author="Helene Marsh [2]" w:date="2022-04-27T15:10:00Z">
                <w:pPr>
                  <w:pStyle w:val="BodyText"/>
                  <w:ind w:left="340" w:hanging="340"/>
                </w:pPr>
              </w:pPrChange>
            </w:pPr>
          </w:p>
          <w:p w14:paraId="13622583" w14:textId="194E5A84" w:rsidR="006E4665" w:rsidRPr="00906645" w:rsidRDefault="006E4665">
            <w:pPr>
              <w:pStyle w:val="TableParagraph"/>
              <w:ind w:left="352" w:hanging="352"/>
              <w:rPr>
                <w:rFonts w:ascii="Arial" w:hAnsi="Arial" w:cs="Arial"/>
                <w:w w:val="105"/>
                <w:sz w:val="20"/>
                <w:szCs w:val="20"/>
                <w:rPrChange w:id="508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pPrChange w:id="5087" w:author="Helene Marsh [2]" w:date="2022-04-27T15:10:00Z">
                <w:pPr>
                  <w:pStyle w:val="TableParagraph"/>
                  <w:ind w:left="0"/>
                </w:pPr>
              </w:pPrChange>
            </w:pPr>
          </w:p>
        </w:tc>
      </w:tr>
    </w:tbl>
    <w:p w14:paraId="6C4BB35F" w14:textId="77777777" w:rsidR="007B0FC9" w:rsidRPr="00906645" w:rsidRDefault="007B0FC9" w:rsidP="00A975D7">
      <w:pPr>
        <w:rPr>
          <w:rFonts w:ascii="Arial" w:hAnsi="Arial" w:cs="Arial"/>
          <w:sz w:val="20"/>
          <w:szCs w:val="20"/>
          <w:rPrChange w:id="5088" w:author="Helene Marsh" w:date="2022-04-30T11:58:00Z">
            <w:rPr>
              <w:rFonts w:ascii="Arial Narrow" w:hAnsi="Arial Narrow"/>
              <w:sz w:val="20"/>
              <w:szCs w:val="20"/>
            </w:rPr>
          </w:rPrChange>
        </w:rPr>
        <w:sectPr w:rsidR="007B0FC9" w:rsidRPr="00906645" w:rsidSect="009E1175">
          <w:pgSz w:w="16840" w:h="11907" w:orient="landscape" w:code="9"/>
          <w:pgMar w:top="1440" w:right="1440" w:bottom="1440" w:left="1440" w:header="0" w:footer="1110" w:gutter="0"/>
          <w:cols w:space="720"/>
          <w:docGrid w:linePitch="299"/>
        </w:sectPr>
      </w:pPr>
    </w:p>
    <w:p w14:paraId="3C81FD9F" w14:textId="77777777" w:rsidR="006E4665" w:rsidRPr="00906645" w:rsidRDefault="006E4665" w:rsidP="00A975D7">
      <w:pPr>
        <w:pStyle w:val="Heading1"/>
        <w:ind w:left="0"/>
        <w:rPr>
          <w:rFonts w:ascii="Arial" w:hAnsi="Arial" w:cs="Arial"/>
          <w:sz w:val="20"/>
          <w:szCs w:val="20"/>
          <w:rPrChange w:id="5089" w:author="Helene Marsh" w:date="2022-04-30T11:58:00Z">
            <w:rPr>
              <w:rFonts w:ascii="Arial Narrow" w:hAnsi="Arial Narrow"/>
              <w:sz w:val="20"/>
              <w:szCs w:val="20"/>
            </w:rPr>
          </w:rPrChange>
        </w:rPr>
      </w:pPr>
      <w:r w:rsidRPr="00906645">
        <w:rPr>
          <w:rFonts w:ascii="Arial" w:hAnsi="Arial" w:cs="Arial"/>
          <w:sz w:val="20"/>
          <w:szCs w:val="20"/>
          <w:rPrChange w:id="5090" w:author="Helene Marsh" w:date="2022-04-30T11:58:00Z">
            <w:rPr>
              <w:rFonts w:ascii="Arial Narrow" w:hAnsi="Arial Narrow"/>
              <w:sz w:val="20"/>
              <w:szCs w:val="20"/>
            </w:rPr>
          </w:rPrChange>
        </w:rPr>
        <w:lastRenderedPageBreak/>
        <w:t>Cooperative</w:t>
      </w:r>
      <w:r w:rsidRPr="00906645">
        <w:rPr>
          <w:rFonts w:ascii="Arial" w:hAnsi="Arial" w:cs="Arial"/>
          <w:spacing w:val="17"/>
          <w:sz w:val="20"/>
          <w:szCs w:val="20"/>
          <w:rPrChange w:id="5091" w:author="Helene Marsh" w:date="2022-04-30T11:58:00Z">
            <w:rPr>
              <w:rFonts w:ascii="Arial Narrow" w:hAnsi="Arial Narrow"/>
              <w:spacing w:val="17"/>
              <w:sz w:val="20"/>
              <w:szCs w:val="20"/>
            </w:rPr>
          </w:rPrChange>
        </w:rPr>
        <w:t xml:space="preserve"> </w:t>
      </w:r>
      <w:r w:rsidRPr="00906645">
        <w:rPr>
          <w:rFonts w:ascii="Arial" w:hAnsi="Arial" w:cs="Arial"/>
          <w:spacing w:val="-2"/>
          <w:sz w:val="20"/>
          <w:szCs w:val="20"/>
          <w:rPrChange w:id="5092" w:author="Helene Marsh" w:date="2022-04-30T11:58:00Z">
            <w:rPr>
              <w:rFonts w:ascii="Arial Narrow" w:hAnsi="Arial Narrow"/>
              <w:spacing w:val="-2"/>
              <w:sz w:val="20"/>
              <w:szCs w:val="20"/>
            </w:rPr>
          </w:rPrChange>
        </w:rPr>
        <w:t>Aspects</w:t>
      </w:r>
    </w:p>
    <w:p w14:paraId="15D23FAD" w14:textId="77777777" w:rsidR="007B0FC9" w:rsidRPr="00906645" w:rsidRDefault="007B0FC9" w:rsidP="00A975D7">
      <w:pPr>
        <w:pStyle w:val="BodyText"/>
        <w:ind w:firstLine="0"/>
        <w:rPr>
          <w:rFonts w:ascii="Arial" w:hAnsi="Arial" w:cs="Arial"/>
          <w:b/>
          <w:i w:val="0"/>
          <w:sz w:val="20"/>
          <w:szCs w:val="20"/>
          <w:rPrChange w:id="5093" w:author="Helene Marsh" w:date="2022-04-30T11:58:00Z">
            <w:rPr>
              <w:rFonts w:ascii="Arial Narrow" w:hAnsi="Arial Narrow"/>
              <w:b/>
              <w:i w:val="0"/>
              <w:sz w:val="20"/>
              <w:szCs w:val="20"/>
            </w:rPr>
          </w:rPrChange>
        </w:rPr>
      </w:pPr>
    </w:p>
    <w:p w14:paraId="3DE1989A" w14:textId="77777777" w:rsidR="007B0FC9" w:rsidRPr="00906645" w:rsidRDefault="007B0FC9" w:rsidP="00A975D7">
      <w:pPr>
        <w:pStyle w:val="BodyText"/>
        <w:ind w:firstLine="0"/>
        <w:rPr>
          <w:rFonts w:ascii="Arial" w:hAnsi="Arial" w:cs="Arial"/>
          <w:b/>
          <w:i w:val="0"/>
          <w:sz w:val="20"/>
          <w:szCs w:val="20"/>
          <w:rPrChange w:id="5094" w:author="Helene Marsh" w:date="2022-04-30T11:58:00Z">
            <w:rPr>
              <w:rFonts w:ascii="Arial Narrow" w:hAnsi="Arial Narrow"/>
              <w:b/>
              <w:i w:val="0"/>
              <w:sz w:val="20"/>
              <w:szCs w:val="20"/>
            </w:rPr>
          </w:rPrChange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8"/>
        <w:gridCol w:w="1418"/>
        <w:gridCol w:w="992"/>
        <w:gridCol w:w="1559"/>
        <w:gridCol w:w="1276"/>
        <w:gridCol w:w="6669"/>
        <w:tblGridChange w:id="5095">
          <w:tblGrid>
            <w:gridCol w:w="1708"/>
            <w:gridCol w:w="1418"/>
            <w:gridCol w:w="992"/>
            <w:gridCol w:w="1559"/>
            <w:gridCol w:w="1134"/>
            <w:gridCol w:w="6811"/>
          </w:tblGrid>
        </w:tblGridChange>
      </w:tblGrid>
      <w:tr w:rsidR="009C6736" w:rsidRPr="00906645" w14:paraId="59E368FD" w14:textId="1A863F6B" w:rsidTr="00755E23">
        <w:trPr>
          <w:trHeight w:val="531"/>
        </w:trPr>
        <w:tc>
          <w:tcPr>
            <w:tcW w:w="13622" w:type="dxa"/>
            <w:gridSpan w:val="6"/>
            <w:shd w:val="clear" w:color="auto" w:fill="E6E6E6"/>
          </w:tcPr>
          <w:p w14:paraId="25B1D568" w14:textId="77777777" w:rsidR="009C6736" w:rsidRPr="00906645" w:rsidRDefault="009C6736" w:rsidP="00A975D7">
            <w:pPr>
              <w:pStyle w:val="TableParagraph"/>
              <w:ind w:left="0"/>
              <w:rPr>
                <w:rFonts w:ascii="Arial" w:hAnsi="Arial" w:cs="Arial"/>
                <w:b/>
                <w:i/>
                <w:sz w:val="20"/>
                <w:szCs w:val="20"/>
                <w:rPrChange w:id="5096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i/>
                <w:sz w:val="20"/>
                <w:szCs w:val="20"/>
                <w:rPrChange w:id="5097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  <w:t>Objective</w:t>
            </w:r>
            <w:r w:rsidRPr="00906645">
              <w:rPr>
                <w:rFonts w:ascii="Arial" w:hAnsi="Arial" w:cs="Arial"/>
                <w:b/>
                <w:i/>
                <w:spacing w:val="12"/>
                <w:sz w:val="20"/>
                <w:szCs w:val="20"/>
                <w:rPrChange w:id="5098" w:author="Helene Marsh" w:date="2022-04-30T11:58:00Z">
                  <w:rPr>
                    <w:rFonts w:ascii="Arial Narrow" w:hAnsi="Arial Narrow"/>
                    <w:b/>
                    <w:i/>
                    <w:spacing w:val="12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z w:val="20"/>
                <w:szCs w:val="20"/>
                <w:rPrChange w:id="5099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  <w:t>6</w:t>
            </w:r>
            <w:r w:rsidRPr="00906645">
              <w:rPr>
                <w:rFonts w:ascii="Arial" w:hAnsi="Arial" w:cs="Arial"/>
                <w:b/>
                <w:i/>
                <w:spacing w:val="14"/>
                <w:sz w:val="20"/>
                <w:szCs w:val="20"/>
                <w:rPrChange w:id="5100" w:author="Helene Marsh" w:date="2022-04-30T11:58:00Z">
                  <w:rPr>
                    <w:rFonts w:ascii="Arial Narrow" w:hAnsi="Arial Narrow"/>
                    <w:b/>
                    <w:i/>
                    <w:spacing w:val="14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z w:val="20"/>
                <w:szCs w:val="20"/>
                <w:rPrChange w:id="5101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  <w:t>–</w:t>
            </w:r>
            <w:r w:rsidRPr="00906645">
              <w:rPr>
                <w:rFonts w:ascii="Arial" w:hAnsi="Arial" w:cs="Arial"/>
                <w:b/>
                <w:i/>
                <w:spacing w:val="11"/>
                <w:sz w:val="20"/>
                <w:szCs w:val="20"/>
                <w:rPrChange w:id="5102" w:author="Helene Marsh" w:date="2022-04-30T11:58:00Z">
                  <w:rPr>
                    <w:rFonts w:ascii="Arial Narrow" w:hAnsi="Arial Narrow"/>
                    <w:b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z w:val="20"/>
                <w:szCs w:val="20"/>
                <w:rPrChange w:id="5103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  <w:t>Enhance</w:t>
            </w:r>
            <w:r w:rsidRPr="00906645">
              <w:rPr>
                <w:rFonts w:ascii="Arial" w:hAnsi="Arial" w:cs="Arial"/>
                <w:b/>
                <w:i/>
                <w:spacing w:val="16"/>
                <w:sz w:val="20"/>
                <w:szCs w:val="20"/>
                <w:rPrChange w:id="5104" w:author="Helene Marsh" w:date="2022-04-30T11:58:00Z">
                  <w:rPr>
                    <w:rFonts w:ascii="Arial Narrow" w:hAnsi="Arial Narrow"/>
                    <w:b/>
                    <w:i/>
                    <w:spacing w:val="1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z w:val="20"/>
                <w:szCs w:val="20"/>
                <w:rPrChange w:id="5105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  <w:t>national,</w:t>
            </w:r>
            <w:r w:rsidRPr="00906645">
              <w:rPr>
                <w:rFonts w:ascii="Arial" w:hAnsi="Arial" w:cs="Arial"/>
                <w:b/>
                <w:i/>
                <w:spacing w:val="16"/>
                <w:sz w:val="20"/>
                <w:szCs w:val="20"/>
                <w:rPrChange w:id="5106" w:author="Helene Marsh" w:date="2022-04-30T11:58:00Z">
                  <w:rPr>
                    <w:rFonts w:ascii="Arial Narrow" w:hAnsi="Arial Narrow"/>
                    <w:b/>
                    <w:i/>
                    <w:spacing w:val="1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z w:val="20"/>
                <w:szCs w:val="20"/>
                <w:rPrChange w:id="5107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  <w:t>regional</w:t>
            </w:r>
            <w:r w:rsidRPr="00906645">
              <w:rPr>
                <w:rFonts w:ascii="Arial" w:hAnsi="Arial" w:cs="Arial"/>
                <w:b/>
                <w:i/>
                <w:spacing w:val="17"/>
                <w:sz w:val="20"/>
                <w:szCs w:val="20"/>
                <w:rPrChange w:id="5108" w:author="Helene Marsh" w:date="2022-04-30T11:58:00Z">
                  <w:rPr>
                    <w:rFonts w:ascii="Arial Narrow" w:hAnsi="Arial Narrow"/>
                    <w:b/>
                    <w:i/>
                    <w:spacing w:val="1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z w:val="20"/>
                <w:szCs w:val="20"/>
                <w:rPrChange w:id="5109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b/>
                <w:i/>
                <w:spacing w:val="15"/>
                <w:sz w:val="20"/>
                <w:szCs w:val="20"/>
                <w:rPrChange w:id="5110" w:author="Helene Marsh" w:date="2022-04-30T11:58:00Z">
                  <w:rPr>
                    <w:rFonts w:ascii="Arial Narrow" w:hAnsi="Arial Narrow"/>
                    <w:b/>
                    <w:i/>
                    <w:spacing w:val="1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z w:val="20"/>
                <w:szCs w:val="20"/>
                <w:rPrChange w:id="5111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  <w:t>international</w:t>
            </w:r>
            <w:r w:rsidRPr="00906645">
              <w:rPr>
                <w:rFonts w:ascii="Arial" w:hAnsi="Arial" w:cs="Arial"/>
                <w:b/>
                <w:i/>
                <w:spacing w:val="14"/>
                <w:sz w:val="20"/>
                <w:szCs w:val="20"/>
                <w:rPrChange w:id="5112" w:author="Helene Marsh" w:date="2022-04-30T11:58:00Z">
                  <w:rPr>
                    <w:rFonts w:ascii="Arial Narrow" w:hAnsi="Arial Narrow"/>
                    <w:b/>
                    <w:i/>
                    <w:spacing w:val="14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z w:val="20"/>
                <w:szCs w:val="20"/>
                <w:rPrChange w:id="5113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  <w:t>cooperation</w:t>
            </w:r>
          </w:p>
          <w:p w14:paraId="2B3BA74A" w14:textId="41EC6A2B" w:rsidR="009C6736" w:rsidRPr="00906645" w:rsidRDefault="009C6736" w:rsidP="00A975D7">
            <w:pPr>
              <w:pStyle w:val="TableParagraph"/>
              <w:ind w:left="0"/>
              <w:rPr>
                <w:rFonts w:ascii="Arial" w:hAnsi="Arial" w:cs="Arial"/>
                <w:b/>
                <w:i/>
                <w:sz w:val="20"/>
                <w:szCs w:val="20"/>
                <w:rPrChange w:id="5114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</w:pPr>
          </w:p>
        </w:tc>
      </w:tr>
      <w:tr w:rsidR="006E4665" w:rsidRPr="00906645" w14:paraId="5B7DE909" w14:textId="77777777" w:rsidTr="00562B4F">
        <w:tblPrEx>
          <w:tblW w:w="0" w:type="auto"/>
          <w:tblInd w:w="13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left w:w="0" w:type="dxa"/>
            <w:right w:w="0" w:type="dxa"/>
          </w:tblCellMar>
          <w:tblLook w:val="01E0" w:firstRow="1" w:lastRow="1" w:firstColumn="1" w:lastColumn="1" w:noHBand="0" w:noVBand="0"/>
          <w:tblPrExChange w:id="5115" w:author="Helene Marsh [2]" w:date="2022-04-29T14:20:00Z">
            <w:tblPrEx>
              <w:tblW w:w="0" w:type="auto"/>
              <w:tblInd w:w="13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603"/>
          <w:trPrChange w:id="5116" w:author="Helene Marsh [2]" w:date="2022-04-29T14:20:00Z">
            <w:trPr>
              <w:trHeight w:val="1079"/>
            </w:trPr>
          </w:trPrChange>
        </w:trPr>
        <w:tc>
          <w:tcPr>
            <w:tcW w:w="1708" w:type="dxa"/>
            <w:tcPrChange w:id="5117" w:author="Helene Marsh [2]" w:date="2022-04-29T14:20:00Z">
              <w:tcPr>
                <w:tcW w:w="1708" w:type="dxa"/>
              </w:tcPr>
            </w:tcPrChange>
          </w:tcPr>
          <w:p w14:paraId="2AEB9A0D" w14:textId="58A63732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b/>
                <w:w w:val="105"/>
                <w:sz w:val="20"/>
                <w:szCs w:val="20"/>
                <w:rPrChange w:id="5118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w w:val="105"/>
                <w:sz w:val="20"/>
                <w:szCs w:val="20"/>
                <w:rPrChange w:id="5119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  <w:t>Action</w:t>
            </w:r>
          </w:p>
        </w:tc>
        <w:tc>
          <w:tcPr>
            <w:tcW w:w="1418" w:type="dxa"/>
            <w:tcPrChange w:id="5120" w:author="Helene Marsh [2]" w:date="2022-04-29T14:20:00Z">
              <w:tcPr>
                <w:tcW w:w="1418" w:type="dxa"/>
              </w:tcPr>
            </w:tcPrChange>
          </w:tcPr>
          <w:p w14:paraId="2B81BECA" w14:textId="7BA0685B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b/>
                <w:w w:val="105"/>
                <w:sz w:val="20"/>
                <w:szCs w:val="20"/>
                <w:rPrChange w:id="5121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w w:val="105"/>
                <w:sz w:val="20"/>
                <w:szCs w:val="20"/>
                <w:rPrChange w:id="5122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  <w:t>Priority Level</w:t>
            </w:r>
          </w:p>
        </w:tc>
        <w:tc>
          <w:tcPr>
            <w:tcW w:w="992" w:type="dxa"/>
            <w:tcPrChange w:id="5123" w:author="Helene Marsh [2]" w:date="2022-04-29T14:20:00Z">
              <w:tcPr>
                <w:tcW w:w="992" w:type="dxa"/>
              </w:tcPr>
            </w:tcPrChange>
          </w:tcPr>
          <w:p w14:paraId="2B810B99" w14:textId="2E98F633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b/>
                <w:w w:val="105"/>
                <w:sz w:val="20"/>
                <w:szCs w:val="20"/>
                <w:rPrChange w:id="5124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w w:val="105"/>
                <w:sz w:val="20"/>
                <w:szCs w:val="20"/>
                <w:rPrChange w:id="5125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  <w:t>Time-scale</w:t>
            </w:r>
          </w:p>
        </w:tc>
        <w:tc>
          <w:tcPr>
            <w:tcW w:w="1559" w:type="dxa"/>
            <w:tcPrChange w:id="5126" w:author="Helene Marsh [2]" w:date="2022-04-29T14:20:00Z">
              <w:tcPr>
                <w:tcW w:w="1559" w:type="dxa"/>
              </w:tcPr>
            </w:tcPrChange>
          </w:tcPr>
          <w:p w14:paraId="10A6B99D" w14:textId="1A44CBDC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b/>
                <w:w w:val="105"/>
                <w:sz w:val="20"/>
                <w:szCs w:val="20"/>
                <w:rPrChange w:id="5127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w w:val="105"/>
                <w:sz w:val="20"/>
                <w:szCs w:val="20"/>
                <w:rPrChange w:id="5128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  <w:t>Organization</w:t>
            </w:r>
            <w:r w:rsidR="000C4B7E" w:rsidRPr="00906645">
              <w:rPr>
                <w:rFonts w:ascii="Arial" w:hAnsi="Arial" w:cs="Arial"/>
                <w:b/>
                <w:w w:val="105"/>
                <w:sz w:val="20"/>
                <w:szCs w:val="20"/>
                <w:rPrChange w:id="5129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  <w:t>s</w:t>
            </w:r>
          </w:p>
        </w:tc>
        <w:tc>
          <w:tcPr>
            <w:tcW w:w="1276" w:type="dxa"/>
            <w:tcPrChange w:id="5130" w:author="Helene Marsh [2]" w:date="2022-04-29T14:20:00Z">
              <w:tcPr>
                <w:tcW w:w="1134" w:type="dxa"/>
              </w:tcPr>
            </w:tcPrChange>
          </w:tcPr>
          <w:p w14:paraId="672B6505" w14:textId="081AA94B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b/>
                <w:spacing w:val="-1"/>
                <w:w w:val="105"/>
                <w:sz w:val="20"/>
                <w:szCs w:val="20"/>
                <w:rPrChange w:id="5131" w:author="Helene Marsh" w:date="2022-04-30T11:58:00Z">
                  <w:rPr>
                    <w:rFonts w:ascii="Arial Narrow" w:hAnsi="Arial Narrow"/>
                    <w:b/>
                    <w:spacing w:val="-1"/>
                    <w:w w:val="105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w w:val="105"/>
                <w:sz w:val="20"/>
                <w:szCs w:val="20"/>
                <w:rPrChange w:id="5132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  <w:t xml:space="preserve">Target </w:t>
            </w:r>
          </w:p>
        </w:tc>
        <w:tc>
          <w:tcPr>
            <w:tcW w:w="6669" w:type="dxa"/>
            <w:tcPrChange w:id="5133" w:author="Helene Marsh [2]" w:date="2022-04-29T14:20:00Z">
              <w:tcPr>
                <w:tcW w:w="6811" w:type="dxa"/>
              </w:tcPr>
            </w:tcPrChange>
          </w:tcPr>
          <w:p w14:paraId="06CF585F" w14:textId="4021D68E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b/>
                <w:spacing w:val="-1"/>
                <w:w w:val="105"/>
                <w:sz w:val="20"/>
                <w:szCs w:val="20"/>
                <w:rPrChange w:id="5134" w:author="Helene Marsh" w:date="2022-04-30T11:58:00Z">
                  <w:rPr>
                    <w:rFonts w:ascii="Arial Narrow" w:hAnsi="Arial Narrow"/>
                    <w:b/>
                    <w:spacing w:val="-1"/>
                    <w:w w:val="105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w w:val="105"/>
                <w:sz w:val="20"/>
                <w:szCs w:val="20"/>
                <w:rPrChange w:id="5135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  <w:t xml:space="preserve">Examples of specific actions that may be applicable depending on national circumstances </w:t>
            </w:r>
          </w:p>
        </w:tc>
      </w:tr>
      <w:tr w:rsidR="006E4665" w:rsidRPr="00906645" w14:paraId="2938BD9F" w14:textId="22C915D5" w:rsidTr="00562B4F">
        <w:tblPrEx>
          <w:tblW w:w="0" w:type="auto"/>
          <w:tblInd w:w="13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left w:w="0" w:type="dxa"/>
            <w:right w:w="0" w:type="dxa"/>
          </w:tblCellMar>
          <w:tblLook w:val="01E0" w:firstRow="1" w:lastRow="1" w:firstColumn="1" w:lastColumn="1" w:noHBand="0" w:noVBand="0"/>
          <w:tblPrExChange w:id="5136" w:author="Helene Marsh [2]" w:date="2022-04-29T14:20:00Z">
            <w:tblPrEx>
              <w:tblW w:w="0" w:type="auto"/>
              <w:tblInd w:w="13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1079"/>
          <w:trPrChange w:id="5137" w:author="Helene Marsh [2]" w:date="2022-04-29T14:20:00Z">
            <w:trPr>
              <w:trHeight w:val="1079"/>
            </w:trPr>
          </w:trPrChange>
        </w:trPr>
        <w:tc>
          <w:tcPr>
            <w:tcW w:w="1708" w:type="dxa"/>
            <w:tcPrChange w:id="5138" w:author="Helene Marsh [2]" w:date="2022-04-29T14:20:00Z">
              <w:tcPr>
                <w:tcW w:w="1708" w:type="dxa"/>
              </w:tcPr>
            </w:tcPrChange>
          </w:tcPr>
          <w:p w14:paraId="30DC9339" w14:textId="77777777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5139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14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6.1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5141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14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Collaborate with, and assist Signatory and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5143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14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non-Signatory States to combat illegal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5145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14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international and domestic trade, and to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5147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14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cooperate</w:t>
            </w:r>
            <w:r w:rsidRPr="00906645">
              <w:rPr>
                <w:rFonts w:ascii="Arial" w:hAnsi="Arial" w:cs="Arial"/>
                <w:spacing w:val="-8"/>
                <w:w w:val="105"/>
                <w:sz w:val="20"/>
                <w:szCs w:val="20"/>
                <w:rPrChange w:id="5149" w:author="Helene Marsh" w:date="2022-04-30T11:58:00Z">
                  <w:rPr>
                    <w:rFonts w:ascii="Arial Narrow" w:hAnsi="Arial Narrow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15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in</w:t>
            </w:r>
            <w:r w:rsidRPr="00906645">
              <w:rPr>
                <w:rFonts w:ascii="Arial" w:hAnsi="Arial" w:cs="Arial"/>
                <w:spacing w:val="-10"/>
                <w:w w:val="105"/>
                <w:sz w:val="20"/>
                <w:szCs w:val="20"/>
                <w:rPrChange w:id="5151" w:author="Helene Marsh" w:date="2022-04-30T11:58:00Z">
                  <w:rPr>
                    <w:rFonts w:ascii="Arial Narrow" w:hAnsi="Arial Narrow"/>
                    <w:spacing w:val="-10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15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enforcement</w:t>
            </w:r>
            <w:r w:rsidRPr="00906645">
              <w:rPr>
                <w:rFonts w:ascii="Arial" w:hAnsi="Arial" w:cs="Arial"/>
                <w:spacing w:val="-9"/>
                <w:w w:val="105"/>
                <w:sz w:val="20"/>
                <w:szCs w:val="20"/>
                <w:rPrChange w:id="5153" w:author="Helene Marsh" w:date="2022-04-30T11:58:00Z">
                  <w:rPr>
                    <w:rFonts w:ascii="Arial Narrow" w:hAnsi="Arial Narrow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15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activities</w:t>
            </w:r>
            <w:r w:rsidRPr="00906645">
              <w:rPr>
                <w:rFonts w:ascii="Arial" w:hAnsi="Arial" w:cs="Arial"/>
                <w:spacing w:val="-8"/>
                <w:w w:val="105"/>
                <w:sz w:val="20"/>
                <w:szCs w:val="20"/>
                <w:rPrChange w:id="5155" w:author="Helene Marsh" w:date="2022-04-30T11:58:00Z">
                  <w:rPr>
                    <w:rFonts w:ascii="Arial Narrow" w:hAnsi="Arial Narrow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15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relating</w:t>
            </w:r>
          </w:p>
          <w:p w14:paraId="1908AEA0" w14:textId="77777777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5157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15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to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5159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16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dugong</w:t>
            </w:r>
            <w:r w:rsidRPr="00906645">
              <w:rPr>
                <w:rFonts w:ascii="Arial" w:hAnsi="Arial" w:cs="Arial"/>
                <w:spacing w:val="-5"/>
                <w:w w:val="105"/>
                <w:sz w:val="20"/>
                <w:szCs w:val="20"/>
                <w:rPrChange w:id="5161" w:author="Helene Marsh" w:date="2022-04-30T11:58:00Z">
                  <w:rPr>
                    <w:rFonts w:ascii="Arial Narrow" w:hAnsi="Arial Narrow"/>
                    <w:spacing w:val="-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16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products</w:t>
            </w:r>
          </w:p>
        </w:tc>
        <w:tc>
          <w:tcPr>
            <w:tcW w:w="1418" w:type="dxa"/>
            <w:tcPrChange w:id="5163" w:author="Helene Marsh [2]" w:date="2022-04-29T14:20:00Z">
              <w:tcPr>
                <w:tcW w:w="1418" w:type="dxa"/>
              </w:tcPr>
            </w:tcPrChange>
          </w:tcPr>
          <w:p w14:paraId="7D1FFD73" w14:textId="77777777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5164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16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Medium</w:t>
            </w:r>
          </w:p>
        </w:tc>
        <w:tc>
          <w:tcPr>
            <w:tcW w:w="992" w:type="dxa"/>
            <w:tcPrChange w:id="5166" w:author="Helene Marsh [2]" w:date="2022-04-29T14:20:00Z">
              <w:tcPr>
                <w:tcW w:w="992" w:type="dxa"/>
              </w:tcPr>
            </w:tcPrChange>
          </w:tcPr>
          <w:p w14:paraId="4F4B1000" w14:textId="77777777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5167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16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Ongoing</w:t>
            </w:r>
          </w:p>
        </w:tc>
        <w:tc>
          <w:tcPr>
            <w:tcW w:w="1559" w:type="dxa"/>
            <w:tcPrChange w:id="5169" w:author="Helene Marsh [2]" w:date="2022-04-29T14:20:00Z">
              <w:tcPr>
                <w:tcW w:w="1559" w:type="dxa"/>
              </w:tcPr>
            </w:tcPrChange>
          </w:tcPr>
          <w:p w14:paraId="6EE2B42B" w14:textId="1BD9C5C6" w:rsidR="00CF19F4" w:rsidRPr="00906645" w:rsidRDefault="006E4665" w:rsidP="00A975D7">
            <w:pPr>
              <w:pStyle w:val="TableParagraph"/>
              <w:ind w:left="0"/>
              <w:rPr>
                <w:ins w:id="5170" w:author="Helene Marsh" w:date="2022-04-30T11:45:00Z"/>
                <w:rFonts w:ascii="Arial" w:hAnsi="Arial" w:cs="Arial"/>
                <w:spacing w:val="-45"/>
                <w:w w:val="105"/>
                <w:sz w:val="20"/>
                <w:szCs w:val="20"/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17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Relevant</w:t>
            </w:r>
            <w:r w:rsidRPr="00906645">
              <w:rPr>
                <w:rFonts w:ascii="Arial" w:hAnsi="Arial" w:cs="Arial"/>
                <w:spacing w:val="-9"/>
                <w:w w:val="105"/>
                <w:sz w:val="20"/>
                <w:szCs w:val="20"/>
                <w:rPrChange w:id="5172" w:author="Helene Marsh" w:date="2022-04-30T11:58:00Z">
                  <w:rPr>
                    <w:rFonts w:ascii="Arial Narrow" w:hAnsi="Arial Narrow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17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government</w:t>
            </w:r>
            <w:r w:rsidRPr="00906645">
              <w:rPr>
                <w:rFonts w:ascii="Arial" w:hAnsi="Arial" w:cs="Arial"/>
                <w:spacing w:val="-9"/>
                <w:w w:val="105"/>
                <w:sz w:val="20"/>
                <w:szCs w:val="20"/>
                <w:rPrChange w:id="5174" w:author="Helene Marsh" w:date="2022-04-30T11:58:00Z">
                  <w:rPr>
                    <w:rFonts w:ascii="Arial Narrow" w:hAnsi="Arial Narrow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17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agencies,</w:t>
            </w:r>
            <w:r w:rsidRPr="00906645">
              <w:rPr>
                <w:rFonts w:ascii="Arial" w:hAnsi="Arial" w:cs="Arial"/>
                <w:spacing w:val="-10"/>
                <w:w w:val="105"/>
                <w:sz w:val="20"/>
                <w:szCs w:val="20"/>
                <w:rPrChange w:id="5176" w:author="Helene Marsh" w:date="2022-04-30T11:58:00Z">
                  <w:rPr>
                    <w:rFonts w:ascii="Arial Narrow" w:hAnsi="Arial Narrow"/>
                    <w:spacing w:val="-10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17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inte</w:t>
            </w:r>
            <w:r w:rsidR="000C4B7E" w:rsidRPr="00906645">
              <w:rPr>
                <w:rFonts w:ascii="Arial" w:hAnsi="Arial" w:cs="Arial"/>
                <w:spacing w:val="-45"/>
                <w:w w:val="105"/>
                <w:sz w:val="20"/>
                <w:szCs w:val="20"/>
                <w:rPrChange w:id="5178" w:author="Helene Marsh" w:date="2022-04-30T11:58:00Z">
                  <w:rPr>
                    <w:rFonts w:ascii="Arial Narrow" w:hAnsi="Arial Narrow"/>
                    <w:spacing w:val="-45"/>
                    <w:w w:val="105"/>
                    <w:sz w:val="20"/>
                    <w:szCs w:val="20"/>
                  </w:rPr>
                </w:rPrChange>
              </w:rPr>
              <w:t>r</w:t>
            </w:r>
          </w:p>
          <w:p w14:paraId="0DB1A725" w14:textId="5C51CBEB" w:rsidR="006E4665" w:rsidRPr="00906645" w:rsidRDefault="00CF19F4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5179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ins w:id="5180" w:author="Helene Marsh" w:date="2022-04-30T11:46:00Z">
              <w:r w:rsidRPr="00906645">
                <w:rPr>
                  <w:rFonts w:ascii="Arial" w:hAnsi="Arial" w:cs="Arial"/>
                  <w:w w:val="105"/>
                  <w:sz w:val="20"/>
                  <w:szCs w:val="20"/>
                </w:rPr>
                <w:t>-</w:t>
              </w:r>
            </w:ins>
            <w:r w:rsidR="006E4665" w:rsidRPr="00906645">
              <w:rPr>
                <w:rFonts w:ascii="Arial" w:hAnsi="Arial" w:cs="Arial"/>
                <w:w w:val="105"/>
                <w:sz w:val="20"/>
                <w:szCs w:val="20"/>
                <w:rPrChange w:id="518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govern</w:t>
            </w:r>
            <w:del w:id="5182" w:author="Helene Marsh [2]" w:date="2022-04-25T15:38:00Z">
              <w:r w:rsidR="000C4B7E" w:rsidRPr="00906645" w:rsidDel="009A34A1">
                <w:rPr>
                  <w:rFonts w:ascii="Arial" w:hAnsi="Arial" w:cs="Arial"/>
                  <w:w w:val="105"/>
                  <w:sz w:val="20"/>
                  <w:szCs w:val="20"/>
                  <w:rPrChange w:id="5183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-</w:delText>
              </w:r>
            </w:del>
            <w:r w:rsidR="006E4665" w:rsidRPr="00906645">
              <w:rPr>
                <w:rFonts w:ascii="Arial" w:hAnsi="Arial" w:cs="Arial"/>
                <w:w w:val="105"/>
                <w:sz w:val="20"/>
                <w:szCs w:val="20"/>
                <w:rPrChange w:id="518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mental and non-governmental</w:t>
            </w:r>
            <w:r w:rsidR="006E4665" w:rsidRPr="00906645">
              <w:rPr>
                <w:rFonts w:ascii="Arial" w:hAnsi="Arial" w:cs="Arial"/>
                <w:spacing w:val="-45"/>
                <w:w w:val="105"/>
                <w:sz w:val="20"/>
                <w:szCs w:val="20"/>
                <w:rPrChange w:id="5185" w:author="Helene Marsh" w:date="2022-04-30T11:58:00Z">
                  <w:rPr>
                    <w:rFonts w:ascii="Arial Narrow" w:hAnsi="Arial Narrow"/>
                    <w:spacing w:val="-4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="006E4665" w:rsidRPr="00906645">
              <w:rPr>
                <w:rFonts w:ascii="Arial" w:hAnsi="Arial" w:cs="Arial"/>
                <w:w w:val="105"/>
                <w:sz w:val="20"/>
                <w:szCs w:val="20"/>
                <w:rPrChange w:id="518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organizations</w:t>
            </w:r>
          </w:p>
        </w:tc>
        <w:tc>
          <w:tcPr>
            <w:tcW w:w="1276" w:type="dxa"/>
            <w:tcPrChange w:id="5187" w:author="Helene Marsh [2]" w:date="2022-04-29T14:20:00Z">
              <w:tcPr>
                <w:tcW w:w="1134" w:type="dxa"/>
              </w:tcPr>
            </w:tcPrChange>
          </w:tcPr>
          <w:p w14:paraId="7365F36E" w14:textId="6D231F11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5188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5189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>Illegal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5190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19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trade</w:t>
            </w:r>
            <w:r w:rsidRPr="00906645">
              <w:rPr>
                <w:rFonts w:ascii="Arial" w:hAnsi="Arial" w:cs="Arial"/>
                <w:spacing w:val="-4"/>
                <w:w w:val="105"/>
                <w:sz w:val="20"/>
                <w:szCs w:val="20"/>
                <w:rPrChange w:id="5192" w:author="Helene Marsh" w:date="2022-04-30T11:58:00Z">
                  <w:rPr>
                    <w:rFonts w:ascii="Arial Narrow" w:hAnsi="Arial Narrow"/>
                    <w:spacing w:val="-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19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is</w:t>
            </w:r>
            <w:r w:rsidRPr="00906645">
              <w:rPr>
                <w:rFonts w:ascii="Arial" w:hAnsi="Arial" w:cs="Arial"/>
                <w:spacing w:val="-5"/>
                <w:w w:val="105"/>
                <w:sz w:val="20"/>
                <w:szCs w:val="20"/>
                <w:rPrChange w:id="5194" w:author="Helene Marsh" w:date="2022-04-30T11:58:00Z">
                  <w:rPr>
                    <w:rFonts w:ascii="Arial Narrow" w:hAnsi="Arial Narrow"/>
                    <w:spacing w:val="-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19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controlled</w:t>
            </w:r>
            <w:r w:rsidRPr="00906645">
              <w:rPr>
                <w:rFonts w:ascii="Arial" w:hAnsi="Arial" w:cs="Arial"/>
                <w:spacing w:val="-3"/>
                <w:w w:val="105"/>
                <w:sz w:val="20"/>
                <w:szCs w:val="20"/>
                <w:rPrChange w:id="5196" w:author="Helene Marsh" w:date="2022-04-30T11:58:00Z">
                  <w:rPr>
                    <w:rFonts w:ascii="Arial Narrow" w:hAnsi="Arial Narrow"/>
                    <w:spacing w:val="-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19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by</w:t>
            </w:r>
            <w:r w:rsidRPr="00906645">
              <w:rPr>
                <w:rFonts w:ascii="Arial" w:hAnsi="Arial" w:cs="Arial"/>
                <w:spacing w:val="-11"/>
                <w:w w:val="105"/>
                <w:sz w:val="20"/>
                <w:szCs w:val="20"/>
                <w:rPrChange w:id="5198" w:author="Helene Marsh" w:date="2022-04-30T11:58:00Z">
                  <w:rPr>
                    <w:rFonts w:ascii="Arial Narrow" w:hAnsi="Arial Narrow"/>
                    <w:spacing w:val="-1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19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cooperative</w:t>
            </w:r>
            <w:r w:rsidRPr="00906645">
              <w:rPr>
                <w:rFonts w:ascii="Arial" w:hAnsi="Arial" w:cs="Arial"/>
                <w:spacing w:val="-44"/>
                <w:w w:val="105"/>
                <w:sz w:val="20"/>
                <w:szCs w:val="20"/>
                <w:rPrChange w:id="5200" w:author="Helene Marsh" w:date="2022-04-30T11:58:00Z">
                  <w:rPr>
                    <w:rFonts w:ascii="Arial Narrow" w:hAnsi="Arial Narrow"/>
                    <w:spacing w:val="-4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20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action</w:t>
            </w:r>
            <w:ins w:id="5202" w:author="Helene Marsh" w:date="2022-04-30T11:46:00Z">
              <w:r w:rsidR="00CF19F4" w:rsidRPr="00906645">
                <w:rPr>
                  <w:rFonts w:ascii="Arial" w:hAnsi="Arial" w:cs="Arial"/>
                  <w:w w:val="105"/>
                  <w:sz w:val="20"/>
                  <w:szCs w:val="20"/>
                </w:rPr>
                <w:t xml:space="preserve">s across Range States </w:t>
              </w:r>
            </w:ins>
          </w:p>
        </w:tc>
        <w:tc>
          <w:tcPr>
            <w:tcW w:w="6669" w:type="dxa"/>
            <w:tcPrChange w:id="5203" w:author="Helene Marsh [2]" w:date="2022-04-29T14:20:00Z">
              <w:tcPr>
                <w:tcW w:w="6811" w:type="dxa"/>
              </w:tcPr>
            </w:tcPrChange>
          </w:tcPr>
          <w:p w14:paraId="179D57BC" w14:textId="17A6FB02" w:rsidR="006E4665" w:rsidRPr="00906645" w:rsidRDefault="006E4665">
            <w:pPr>
              <w:pStyle w:val="ListParagraph"/>
              <w:numPr>
                <w:ilvl w:val="0"/>
                <w:numId w:val="31"/>
              </w:numPr>
              <w:tabs>
                <w:tab w:val="left" w:pos="464"/>
              </w:tabs>
              <w:spacing w:before="0"/>
              <w:ind w:left="340" w:hanging="340"/>
              <w:jc w:val="both"/>
              <w:rPr>
                <w:rFonts w:ascii="Arial" w:hAnsi="Arial" w:cs="Arial"/>
                <w:i/>
                <w:sz w:val="20"/>
                <w:szCs w:val="20"/>
                <w:rPrChange w:id="520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pPrChange w:id="5205" w:author="Helene Marsh [2]" w:date="2022-04-25T16:12:00Z">
                <w:pPr>
                  <w:pStyle w:val="ListParagraph"/>
                  <w:numPr>
                    <w:numId w:val="31"/>
                  </w:numPr>
                  <w:tabs>
                    <w:tab w:val="left" w:pos="464"/>
                  </w:tabs>
                  <w:spacing w:before="0"/>
                  <w:ind w:left="340" w:hanging="340"/>
                </w:pPr>
              </w:pPrChange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520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Encourage</w:t>
            </w:r>
            <w:r w:rsidRPr="00906645">
              <w:rPr>
                <w:rFonts w:ascii="Arial" w:hAnsi="Arial" w:cs="Arial"/>
                <w:i/>
                <w:spacing w:val="27"/>
                <w:sz w:val="20"/>
                <w:szCs w:val="20"/>
                <w:rPrChange w:id="5207" w:author="Helene Marsh" w:date="2022-04-30T11:58:00Z">
                  <w:rPr>
                    <w:rFonts w:ascii="Arial Narrow" w:hAnsi="Arial Narrow"/>
                    <w:i/>
                    <w:spacing w:val="27"/>
                    <w:sz w:val="20"/>
                    <w:szCs w:val="20"/>
                  </w:rPr>
                </w:rPrChange>
              </w:rPr>
              <w:t xml:space="preserve"> </w:t>
            </w:r>
            <w:del w:id="5208" w:author="Helene Marsh [2]" w:date="2022-04-25T15:39:00Z">
              <w:r w:rsidRPr="00906645" w:rsidDel="009A34A1">
                <w:rPr>
                  <w:rFonts w:ascii="Arial" w:hAnsi="Arial" w:cs="Arial"/>
                  <w:i/>
                  <w:sz w:val="20"/>
                  <w:szCs w:val="20"/>
                  <w:rPrChange w:id="5209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Signatory</w:delText>
              </w:r>
              <w:r w:rsidRPr="00906645" w:rsidDel="009A34A1">
                <w:rPr>
                  <w:rFonts w:ascii="Arial" w:hAnsi="Arial" w:cs="Arial"/>
                  <w:i/>
                  <w:spacing w:val="27"/>
                  <w:sz w:val="20"/>
                  <w:szCs w:val="20"/>
                  <w:rPrChange w:id="5210" w:author="Helene Marsh" w:date="2022-04-30T11:58:00Z">
                    <w:rPr>
                      <w:rFonts w:ascii="Arial Narrow" w:hAnsi="Arial Narrow"/>
                      <w:i/>
                      <w:spacing w:val="27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del w:id="5211" w:author="Helene Marsh [2]" w:date="2022-04-27T15:12:00Z">
              <w:r w:rsidRPr="00906645" w:rsidDel="001C6426">
                <w:rPr>
                  <w:rFonts w:ascii="Arial" w:hAnsi="Arial" w:cs="Arial"/>
                  <w:i/>
                  <w:sz w:val="20"/>
                  <w:szCs w:val="20"/>
                  <w:rPrChange w:id="5212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S</w:delText>
              </w:r>
            </w:del>
            <w:ins w:id="5213" w:author="Helene Marsh [2]" w:date="2022-04-27T15:12:00Z">
              <w:r w:rsidR="001C6426" w:rsidRPr="00906645">
                <w:rPr>
                  <w:rFonts w:ascii="Arial" w:hAnsi="Arial" w:cs="Arial"/>
                  <w:i/>
                  <w:sz w:val="20"/>
                  <w:szCs w:val="20"/>
                  <w:rPrChange w:id="5214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Range S</w:t>
              </w:r>
            </w:ins>
            <w:r w:rsidRPr="00906645">
              <w:rPr>
                <w:rFonts w:ascii="Arial" w:hAnsi="Arial" w:cs="Arial"/>
                <w:i/>
                <w:sz w:val="20"/>
                <w:szCs w:val="20"/>
                <w:rPrChange w:id="521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tates</w:t>
            </w:r>
            <w:ins w:id="5216" w:author="Helene Marsh [2]" w:date="2022-04-25T16:13:00Z">
              <w:r w:rsidR="00175E75" w:rsidRPr="00906645">
                <w:rPr>
                  <w:rFonts w:ascii="Arial" w:hAnsi="Arial" w:cs="Arial"/>
                  <w:i/>
                  <w:sz w:val="20"/>
                  <w:szCs w:val="20"/>
                  <w:rPrChange w:id="5217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  <w:highlight w:val="yellow"/>
                    </w:rPr>
                  </w:rPrChange>
                </w:rPr>
                <w:t xml:space="preserve"> </w:t>
              </w:r>
            </w:ins>
            <w:ins w:id="5218" w:author="Helene Marsh [2]" w:date="2022-04-25T16:14:00Z">
              <w:r w:rsidR="00175E75" w:rsidRPr="00906645">
                <w:rPr>
                  <w:rFonts w:ascii="Arial" w:hAnsi="Arial" w:cs="Arial"/>
                  <w:i/>
                  <w:sz w:val="20"/>
                  <w:szCs w:val="20"/>
                  <w:rPrChange w:id="5219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  <w:highlight w:val="yellow"/>
                    </w:rPr>
                  </w:rPrChange>
                </w:rPr>
                <w:t>(particularly neighboring Range States</w:t>
              </w:r>
            </w:ins>
            <w:ins w:id="5220" w:author="Helene Marsh [2]" w:date="2022-04-29T14:19:00Z">
              <w:r w:rsidR="00562B4F" w:rsidRPr="00906645">
                <w:rPr>
                  <w:rFonts w:ascii="Arial" w:hAnsi="Arial" w:cs="Arial"/>
                  <w:i/>
                  <w:sz w:val="20"/>
                  <w:szCs w:val="20"/>
                </w:rPr>
                <w:t>)</w:t>
              </w:r>
            </w:ins>
            <w:ins w:id="5221" w:author="Helene Marsh [2]" w:date="2022-04-25T16:14:00Z">
              <w:r w:rsidR="00175E75" w:rsidRPr="00906645">
                <w:rPr>
                  <w:rFonts w:ascii="Arial" w:hAnsi="Arial" w:cs="Arial"/>
                  <w:i/>
                  <w:sz w:val="20"/>
                  <w:szCs w:val="20"/>
                  <w:rPrChange w:id="5222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  <w:highlight w:val="yellow"/>
                    </w:rPr>
                  </w:rPrChange>
                </w:rPr>
                <w:t xml:space="preserve">, </w:t>
              </w:r>
            </w:ins>
            <w:del w:id="5223" w:author="Helene Marsh [2]" w:date="2022-04-25T16:14:00Z">
              <w:r w:rsidRPr="00906645" w:rsidDel="00175E75">
                <w:rPr>
                  <w:rFonts w:ascii="Arial" w:hAnsi="Arial" w:cs="Arial"/>
                  <w:i/>
                  <w:spacing w:val="27"/>
                  <w:sz w:val="20"/>
                  <w:szCs w:val="20"/>
                  <w:rPrChange w:id="5224" w:author="Helene Marsh" w:date="2022-04-30T11:58:00Z">
                    <w:rPr>
                      <w:rFonts w:ascii="Arial Narrow" w:hAnsi="Arial Narrow"/>
                      <w:i/>
                      <w:spacing w:val="27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906645">
              <w:rPr>
                <w:rFonts w:ascii="Arial" w:hAnsi="Arial" w:cs="Arial"/>
                <w:i/>
                <w:sz w:val="20"/>
                <w:szCs w:val="20"/>
                <w:rPrChange w:id="522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that</w:t>
            </w:r>
            <w:r w:rsidRPr="00906645">
              <w:rPr>
                <w:rFonts w:ascii="Arial" w:hAnsi="Arial" w:cs="Arial"/>
                <w:i/>
                <w:spacing w:val="28"/>
                <w:sz w:val="20"/>
                <w:szCs w:val="20"/>
                <w:rPrChange w:id="5226" w:author="Helene Marsh" w:date="2022-04-30T11:58:00Z">
                  <w:rPr>
                    <w:rFonts w:ascii="Arial Narrow" w:hAnsi="Arial Narrow"/>
                    <w:i/>
                    <w:spacing w:val="2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22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have</w:t>
            </w:r>
            <w:r w:rsidRPr="00906645">
              <w:rPr>
                <w:rFonts w:ascii="Arial" w:hAnsi="Arial" w:cs="Arial"/>
                <w:i/>
                <w:spacing w:val="29"/>
                <w:sz w:val="20"/>
                <w:szCs w:val="20"/>
                <w:rPrChange w:id="5228" w:author="Helene Marsh" w:date="2022-04-30T11:58:00Z">
                  <w:rPr>
                    <w:rFonts w:ascii="Arial Narrow" w:hAnsi="Arial Narrow"/>
                    <w:i/>
                    <w:spacing w:val="2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22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not</w:t>
            </w:r>
            <w:r w:rsidRPr="00906645">
              <w:rPr>
                <w:rFonts w:ascii="Arial" w:hAnsi="Arial" w:cs="Arial"/>
                <w:i/>
                <w:spacing w:val="26"/>
                <w:sz w:val="20"/>
                <w:szCs w:val="20"/>
                <w:rPrChange w:id="5230" w:author="Helene Marsh" w:date="2022-04-30T11:58:00Z">
                  <w:rPr>
                    <w:rFonts w:ascii="Arial Narrow" w:hAnsi="Arial Narrow"/>
                    <w:i/>
                    <w:spacing w:val="2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23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already</w:t>
            </w:r>
            <w:r w:rsidRPr="00906645">
              <w:rPr>
                <w:rFonts w:ascii="Arial" w:hAnsi="Arial" w:cs="Arial"/>
                <w:i/>
                <w:spacing w:val="24"/>
                <w:sz w:val="20"/>
                <w:szCs w:val="20"/>
                <w:rPrChange w:id="5232" w:author="Helene Marsh" w:date="2022-04-30T11:58:00Z">
                  <w:rPr>
                    <w:rFonts w:ascii="Arial Narrow" w:hAnsi="Arial Narrow"/>
                    <w:i/>
                    <w:spacing w:val="24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23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done</w:t>
            </w:r>
            <w:r w:rsidRPr="00906645">
              <w:rPr>
                <w:rFonts w:ascii="Arial" w:hAnsi="Arial" w:cs="Arial"/>
                <w:i/>
                <w:spacing w:val="29"/>
                <w:sz w:val="20"/>
                <w:szCs w:val="20"/>
                <w:rPrChange w:id="5234" w:author="Helene Marsh" w:date="2022-04-30T11:58:00Z">
                  <w:rPr>
                    <w:rFonts w:ascii="Arial Narrow" w:hAnsi="Arial Narrow"/>
                    <w:i/>
                    <w:spacing w:val="2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23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so</w:t>
            </w:r>
            <w:ins w:id="5236" w:author="Helene Marsh [2]" w:date="2022-04-29T14:20:00Z">
              <w:r w:rsidR="00562B4F" w:rsidRPr="00906645">
                <w:rPr>
                  <w:rFonts w:ascii="Arial" w:hAnsi="Arial" w:cs="Arial"/>
                  <w:i/>
                  <w:sz w:val="20"/>
                  <w:szCs w:val="20"/>
                </w:rPr>
                <w:t xml:space="preserve"> </w:t>
              </w:r>
            </w:ins>
            <w:del w:id="5237" w:author="Helene Marsh [2]" w:date="2022-04-29T14:20:00Z">
              <w:r w:rsidRPr="00906645" w:rsidDel="00562B4F">
                <w:rPr>
                  <w:rFonts w:ascii="Arial" w:hAnsi="Arial" w:cs="Arial"/>
                  <w:i/>
                  <w:spacing w:val="26"/>
                  <w:sz w:val="20"/>
                  <w:szCs w:val="20"/>
                  <w:rPrChange w:id="5238" w:author="Helene Marsh" w:date="2022-04-30T11:58:00Z">
                    <w:rPr>
                      <w:rFonts w:ascii="Arial Narrow" w:hAnsi="Arial Narrow"/>
                      <w:i/>
                      <w:spacing w:val="26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906645">
              <w:rPr>
                <w:rFonts w:ascii="Arial" w:hAnsi="Arial" w:cs="Arial"/>
                <w:i/>
                <w:sz w:val="20"/>
                <w:szCs w:val="20"/>
                <w:rPrChange w:id="523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to</w:t>
            </w:r>
            <w:r w:rsidRPr="00906645">
              <w:rPr>
                <w:rFonts w:ascii="Arial" w:hAnsi="Arial" w:cs="Arial"/>
                <w:i/>
                <w:spacing w:val="26"/>
                <w:sz w:val="20"/>
                <w:szCs w:val="20"/>
                <w:rPrChange w:id="5240" w:author="Helene Marsh" w:date="2022-04-30T11:58:00Z">
                  <w:rPr>
                    <w:rFonts w:ascii="Arial Narrow" w:hAnsi="Arial Narrow"/>
                    <w:i/>
                    <w:spacing w:val="2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24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become</w:t>
            </w:r>
            <w:r w:rsidRPr="00906645">
              <w:rPr>
                <w:rFonts w:ascii="Arial" w:hAnsi="Arial" w:cs="Arial"/>
                <w:i/>
                <w:spacing w:val="29"/>
                <w:sz w:val="20"/>
                <w:szCs w:val="20"/>
                <w:rPrChange w:id="5242" w:author="Helene Marsh" w:date="2022-04-30T11:58:00Z">
                  <w:rPr>
                    <w:rFonts w:ascii="Arial Narrow" w:hAnsi="Arial Narrow"/>
                    <w:i/>
                    <w:spacing w:val="29"/>
                    <w:sz w:val="20"/>
                    <w:szCs w:val="20"/>
                  </w:rPr>
                </w:rPrChange>
              </w:rPr>
              <w:t xml:space="preserve"> </w:t>
            </w:r>
            <w:ins w:id="5243" w:author="Helene Marsh" w:date="2022-05-01T10:29:00Z">
              <w:r w:rsidR="000E5ADC">
                <w:rPr>
                  <w:rFonts w:ascii="Arial" w:hAnsi="Arial" w:cs="Arial"/>
                  <w:i/>
                  <w:sz w:val="20"/>
                  <w:szCs w:val="20"/>
                </w:rPr>
                <w:t>p</w:t>
              </w:r>
            </w:ins>
            <w:del w:id="5244" w:author="Helene Marsh" w:date="2022-05-01T10:29:00Z">
              <w:r w:rsidRPr="00906645" w:rsidDel="000E5ADC">
                <w:rPr>
                  <w:rFonts w:ascii="Arial" w:hAnsi="Arial" w:cs="Arial"/>
                  <w:i/>
                  <w:sz w:val="20"/>
                  <w:szCs w:val="20"/>
                  <w:rPrChange w:id="5245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P</w:delText>
              </w:r>
            </w:del>
            <w:r w:rsidRPr="00906645">
              <w:rPr>
                <w:rFonts w:ascii="Arial" w:hAnsi="Arial" w:cs="Arial"/>
                <w:i/>
                <w:sz w:val="20"/>
                <w:szCs w:val="20"/>
                <w:rPrChange w:id="524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arties</w:t>
            </w:r>
            <w:r w:rsidRPr="00906645">
              <w:rPr>
                <w:rFonts w:ascii="Arial" w:hAnsi="Arial" w:cs="Arial"/>
                <w:i/>
                <w:spacing w:val="25"/>
                <w:sz w:val="20"/>
                <w:szCs w:val="20"/>
                <w:rPrChange w:id="5247" w:author="Helene Marsh" w:date="2022-04-30T11:58:00Z">
                  <w:rPr>
                    <w:rFonts w:ascii="Arial Narrow" w:hAnsi="Arial Narrow"/>
                    <w:i/>
                    <w:spacing w:val="2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24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to</w:t>
            </w:r>
            <w:r w:rsidRPr="00906645">
              <w:rPr>
                <w:rFonts w:ascii="Arial" w:hAnsi="Arial" w:cs="Arial"/>
                <w:i/>
                <w:spacing w:val="26"/>
                <w:sz w:val="20"/>
                <w:szCs w:val="20"/>
                <w:rPrChange w:id="5249" w:author="Helene Marsh" w:date="2022-04-30T11:58:00Z">
                  <w:rPr>
                    <w:rFonts w:ascii="Arial Narrow" w:hAnsi="Arial Narrow"/>
                    <w:i/>
                    <w:spacing w:val="2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25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the</w:t>
            </w:r>
            <w:r w:rsidRPr="00906645">
              <w:rPr>
                <w:rFonts w:ascii="Arial" w:hAnsi="Arial" w:cs="Arial"/>
                <w:i/>
                <w:spacing w:val="29"/>
                <w:sz w:val="20"/>
                <w:szCs w:val="20"/>
                <w:rPrChange w:id="5251" w:author="Helene Marsh" w:date="2022-04-30T11:58:00Z">
                  <w:rPr>
                    <w:rFonts w:ascii="Arial Narrow" w:hAnsi="Arial Narrow"/>
                    <w:i/>
                    <w:spacing w:val="2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25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Convention</w:t>
            </w:r>
            <w:r w:rsidRPr="00906645">
              <w:rPr>
                <w:rFonts w:ascii="Arial" w:hAnsi="Arial" w:cs="Arial"/>
                <w:i/>
                <w:spacing w:val="26"/>
                <w:sz w:val="20"/>
                <w:szCs w:val="20"/>
                <w:rPrChange w:id="5253" w:author="Helene Marsh" w:date="2022-04-30T11:58:00Z">
                  <w:rPr>
                    <w:rFonts w:ascii="Arial Narrow" w:hAnsi="Arial Narrow"/>
                    <w:i/>
                    <w:spacing w:val="2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25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on</w:t>
            </w:r>
            <w:r w:rsidRPr="00906645">
              <w:rPr>
                <w:rFonts w:ascii="Arial" w:hAnsi="Arial" w:cs="Arial"/>
                <w:i/>
                <w:spacing w:val="22"/>
                <w:sz w:val="20"/>
                <w:szCs w:val="20"/>
                <w:rPrChange w:id="5255" w:author="Helene Marsh" w:date="2022-04-30T11:58:00Z">
                  <w:rPr>
                    <w:rFonts w:ascii="Arial Narrow" w:hAnsi="Arial Narrow"/>
                    <w:i/>
                    <w:spacing w:val="22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25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International</w:t>
            </w:r>
            <w:r w:rsidRPr="00906645">
              <w:rPr>
                <w:rFonts w:ascii="Arial" w:hAnsi="Arial" w:cs="Arial"/>
                <w:i/>
                <w:spacing w:val="28"/>
                <w:sz w:val="20"/>
                <w:szCs w:val="20"/>
                <w:rPrChange w:id="5257" w:author="Helene Marsh" w:date="2022-04-30T11:58:00Z">
                  <w:rPr>
                    <w:rFonts w:ascii="Arial Narrow" w:hAnsi="Arial Narrow"/>
                    <w:i/>
                    <w:spacing w:val="2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25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Trade</w:t>
            </w:r>
            <w:r w:rsidRPr="00906645">
              <w:rPr>
                <w:rFonts w:ascii="Arial" w:hAnsi="Arial" w:cs="Arial"/>
                <w:i/>
                <w:spacing w:val="27"/>
                <w:sz w:val="20"/>
                <w:szCs w:val="20"/>
                <w:rPrChange w:id="5259" w:author="Helene Marsh" w:date="2022-04-30T11:58:00Z">
                  <w:rPr>
                    <w:rFonts w:ascii="Arial Narrow" w:hAnsi="Arial Narrow"/>
                    <w:i/>
                    <w:spacing w:val="2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26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in</w:t>
            </w:r>
            <w:r w:rsidRPr="00906645">
              <w:rPr>
                <w:rFonts w:ascii="Arial" w:hAnsi="Arial" w:cs="Arial"/>
                <w:i/>
                <w:spacing w:val="22"/>
                <w:sz w:val="20"/>
                <w:szCs w:val="20"/>
                <w:rPrChange w:id="5261" w:author="Helene Marsh" w:date="2022-04-30T11:58:00Z">
                  <w:rPr>
                    <w:rFonts w:ascii="Arial Narrow" w:hAnsi="Arial Narrow"/>
                    <w:i/>
                    <w:spacing w:val="22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26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Endangered</w:t>
            </w:r>
            <w:r w:rsidRPr="00906645">
              <w:rPr>
                <w:rFonts w:ascii="Arial" w:hAnsi="Arial" w:cs="Arial"/>
                <w:i/>
                <w:spacing w:val="26"/>
                <w:sz w:val="20"/>
                <w:szCs w:val="20"/>
                <w:rPrChange w:id="5263" w:author="Helene Marsh" w:date="2022-04-30T11:58:00Z">
                  <w:rPr>
                    <w:rFonts w:ascii="Arial Narrow" w:hAnsi="Arial Narrow"/>
                    <w:i/>
                    <w:spacing w:val="2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26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Species</w:t>
            </w:r>
            <w:r w:rsidRPr="00906645">
              <w:rPr>
                <w:rFonts w:ascii="Arial" w:hAnsi="Arial" w:cs="Arial"/>
                <w:i/>
                <w:spacing w:val="27"/>
                <w:sz w:val="20"/>
                <w:szCs w:val="20"/>
                <w:rPrChange w:id="5265" w:author="Helene Marsh" w:date="2022-04-30T11:58:00Z">
                  <w:rPr>
                    <w:rFonts w:ascii="Arial Narrow" w:hAnsi="Arial Narrow"/>
                    <w:i/>
                    <w:spacing w:val="2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26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of Wild Fauna and Flora (CITES)</w:t>
            </w:r>
          </w:p>
          <w:p w14:paraId="0A3B74B5" w14:textId="27DEE0FC" w:rsidR="006E4665" w:rsidRPr="00906645" w:rsidRDefault="006E4665" w:rsidP="00A975D7">
            <w:pPr>
              <w:pStyle w:val="ListParagraph"/>
              <w:numPr>
                <w:ilvl w:val="0"/>
                <w:numId w:val="31"/>
              </w:numPr>
              <w:tabs>
                <w:tab w:val="left" w:pos="464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526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526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Review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5269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27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at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5271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27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</w:t>
            </w:r>
            <w:r w:rsidRPr="00906645">
              <w:rPr>
                <w:rFonts w:ascii="Arial" w:hAnsi="Arial" w:cs="Arial"/>
                <w:i/>
                <w:spacing w:val="5"/>
                <w:sz w:val="20"/>
                <w:szCs w:val="20"/>
                <w:rPrChange w:id="5273" w:author="Helene Marsh" w:date="2022-04-30T11:58:00Z">
                  <w:rPr>
                    <w:rFonts w:ascii="Arial Narrow" w:hAnsi="Arial Narrow"/>
                    <w:i/>
                    <w:spacing w:val="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27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national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5275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27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level,</w:t>
            </w:r>
            <w:r w:rsidRPr="00906645">
              <w:rPr>
                <w:rFonts w:ascii="Arial" w:hAnsi="Arial" w:cs="Arial"/>
                <w:i/>
                <w:spacing w:val="8"/>
                <w:sz w:val="20"/>
                <w:szCs w:val="20"/>
                <w:rPrChange w:id="5277" w:author="Helene Marsh" w:date="2022-04-30T11:58:00Z">
                  <w:rPr>
                    <w:rFonts w:ascii="Arial Narrow" w:hAnsi="Arial Narrow"/>
                    <w:i/>
                    <w:spacing w:val="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27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compliance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5279" w:author="Helene Marsh" w:date="2022-04-30T11:58:00Z">
                  <w:rPr>
                    <w:rFonts w:ascii="Arial Narrow" w:hAnsi="Arial Narrow"/>
                    <w:i/>
                    <w:spacing w:val="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28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with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5281" w:author="Helene Marsh" w:date="2022-04-30T11:58:00Z">
                  <w:rPr>
                    <w:rFonts w:ascii="Arial Narrow" w:hAnsi="Arial Narrow"/>
                    <w:i/>
                    <w:spacing w:val="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28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obligations</w:t>
            </w:r>
            <w:r w:rsidRPr="00906645">
              <w:rPr>
                <w:rFonts w:ascii="Arial" w:hAnsi="Arial" w:cs="Arial"/>
                <w:i/>
                <w:spacing w:val="7"/>
                <w:sz w:val="20"/>
                <w:szCs w:val="20"/>
                <w:rPrChange w:id="5283" w:author="Helene Marsh" w:date="2022-04-30T11:58:00Z">
                  <w:rPr>
                    <w:rFonts w:ascii="Arial Narrow" w:hAnsi="Arial Narrow"/>
                    <w:i/>
                    <w:spacing w:val="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28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under</w:t>
            </w:r>
            <w:r w:rsidRPr="00906645">
              <w:rPr>
                <w:rFonts w:ascii="Arial" w:hAnsi="Arial" w:cs="Arial"/>
                <w:i/>
                <w:spacing w:val="8"/>
                <w:sz w:val="20"/>
                <w:szCs w:val="20"/>
                <w:rPrChange w:id="5285" w:author="Helene Marsh" w:date="2022-04-30T11:58:00Z">
                  <w:rPr>
                    <w:rFonts w:ascii="Arial Narrow" w:hAnsi="Arial Narrow"/>
                    <w:i/>
                    <w:spacing w:val="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28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CITES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5287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28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relating</w:t>
            </w:r>
            <w:r w:rsidRPr="00906645">
              <w:rPr>
                <w:rFonts w:ascii="Arial" w:hAnsi="Arial" w:cs="Arial"/>
                <w:i/>
                <w:spacing w:val="8"/>
                <w:sz w:val="20"/>
                <w:szCs w:val="20"/>
                <w:rPrChange w:id="5289" w:author="Helene Marsh" w:date="2022-04-30T11:58:00Z">
                  <w:rPr>
                    <w:rFonts w:ascii="Arial Narrow" w:hAnsi="Arial Narrow"/>
                    <w:i/>
                    <w:spacing w:val="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29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to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5291" w:author="Helene Marsh" w:date="2022-04-30T11:58:00Z">
                  <w:rPr>
                    <w:rFonts w:ascii="Arial Narrow" w:hAnsi="Arial Narrow"/>
                    <w:i/>
                    <w:spacing w:val="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29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illegal</w:t>
            </w:r>
            <w:r w:rsidRPr="00906645">
              <w:rPr>
                <w:rFonts w:ascii="Arial" w:hAnsi="Arial" w:cs="Arial"/>
                <w:i/>
                <w:spacing w:val="5"/>
                <w:sz w:val="20"/>
                <w:szCs w:val="20"/>
                <w:rPrChange w:id="5293" w:author="Helene Marsh" w:date="2022-04-30T11:58:00Z">
                  <w:rPr>
                    <w:rFonts w:ascii="Arial Narrow" w:hAnsi="Arial Narrow"/>
                    <w:i/>
                    <w:spacing w:val="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29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international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5295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29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trade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5297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29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in</w:t>
            </w:r>
            <w:r w:rsidRPr="00906645">
              <w:rPr>
                <w:rFonts w:ascii="Arial" w:hAnsi="Arial" w:cs="Arial"/>
                <w:i/>
                <w:spacing w:val="5"/>
                <w:sz w:val="20"/>
                <w:szCs w:val="20"/>
                <w:rPrChange w:id="5299" w:author="Helene Marsh" w:date="2022-04-30T11:58:00Z">
                  <w:rPr>
                    <w:rFonts w:ascii="Arial Narrow" w:hAnsi="Arial Narrow"/>
                    <w:i/>
                    <w:spacing w:val="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30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dugong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5301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del w:id="5302" w:author="Helene Marsh [2]" w:date="2022-04-27T15:12:00Z">
              <w:r w:rsidRPr="00906645" w:rsidDel="001C6426">
                <w:rPr>
                  <w:rFonts w:ascii="Arial" w:hAnsi="Arial" w:cs="Arial"/>
                  <w:i/>
                  <w:sz w:val="20"/>
                  <w:szCs w:val="20"/>
                  <w:rPrChange w:id="5303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parts</w:delText>
              </w:r>
              <w:r w:rsidRPr="00906645" w:rsidDel="001C6426">
                <w:rPr>
                  <w:rFonts w:ascii="Arial" w:hAnsi="Arial" w:cs="Arial"/>
                  <w:i/>
                  <w:spacing w:val="7"/>
                  <w:sz w:val="20"/>
                  <w:szCs w:val="20"/>
                  <w:rPrChange w:id="5304" w:author="Helene Marsh" w:date="2022-04-30T11:58:00Z">
                    <w:rPr>
                      <w:rFonts w:ascii="Arial Narrow" w:hAnsi="Arial Narrow"/>
                      <w:i/>
                      <w:spacing w:val="7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1C6426">
                <w:rPr>
                  <w:rFonts w:ascii="Arial" w:hAnsi="Arial" w:cs="Arial"/>
                  <w:i/>
                  <w:sz w:val="20"/>
                  <w:szCs w:val="20"/>
                  <w:rPrChange w:id="5305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or</w:delText>
              </w:r>
              <w:r w:rsidRPr="00906645" w:rsidDel="001C6426">
                <w:rPr>
                  <w:rFonts w:ascii="Arial" w:hAnsi="Arial" w:cs="Arial"/>
                  <w:i/>
                  <w:spacing w:val="10"/>
                  <w:sz w:val="20"/>
                  <w:szCs w:val="20"/>
                  <w:rPrChange w:id="5306" w:author="Helene Marsh" w:date="2022-04-30T11:58:00Z">
                    <w:rPr>
                      <w:rFonts w:ascii="Arial Narrow" w:hAnsi="Arial Narrow"/>
                      <w:i/>
                      <w:spacing w:val="10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5307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products</w:t>
            </w:r>
            <w:ins w:id="5308" w:author="Helene Marsh [2]" w:date="2022-04-25T15:41:00Z">
              <w:r w:rsidR="009A34A1" w:rsidRPr="00906645">
                <w:rPr>
                  <w:rFonts w:ascii="Arial" w:hAnsi="Arial" w:cs="Arial"/>
                  <w:i/>
                  <w:spacing w:val="-2"/>
                  <w:sz w:val="20"/>
                  <w:szCs w:val="20"/>
                  <w:rPrChange w:id="5309" w:author="Helene Marsh" w:date="2022-04-30T11:58:00Z">
                    <w:rPr>
                      <w:rFonts w:ascii="Arial Narrow" w:hAnsi="Arial Narrow"/>
                      <w:i/>
                      <w:spacing w:val="-2"/>
                      <w:sz w:val="20"/>
                      <w:szCs w:val="20"/>
                    </w:rPr>
                  </w:rPrChange>
                </w:rPr>
                <w:t xml:space="preserve"> or marine products such as shark f</w:t>
              </w:r>
            </w:ins>
            <w:ins w:id="5310" w:author="Helene Marsh [2]" w:date="2022-04-25T15:42:00Z">
              <w:r w:rsidR="009A34A1" w:rsidRPr="00906645">
                <w:rPr>
                  <w:rFonts w:ascii="Arial" w:hAnsi="Arial" w:cs="Arial"/>
                  <w:i/>
                  <w:spacing w:val="-2"/>
                  <w:sz w:val="20"/>
                  <w:szCs w:val="20"/>
                  <w:rPrChange w:id="5311" w:author="Helene Marsh" w:date="2022-04-30T11:58:00Z">
                    <w:rPr>
                      <w:rFonts w:ascii="Arial Narrow" w:hAnsi="Arial Narrow"/>
                      <w:i/>
                      <w:spacing w:val="-2"/>
                      <w:sz w:val="20"/>
                      <w:szCs w:val="20"/>
                    </w:rPr>
                  </w:rPrChange>
                </w:rPr>
                <w:t>i</w:t>
              </w:r>
            </w:ins>
            <w:ins w:id="5312" w:author="Helene Marsh [2]" w:date="2022-04-25T15:41:00Z">
              <w:r w:rsidR="009A34A1" w:rsidRPr="00906645">
                <w:rPr>
                  <w:rFonts w:ascii="Arial" w:hAnsi="Arial" w:cs="Arial"/>
                  <w:i/>
                  <w:spacing w:val="-2"/>
                  <w:sz w:val="20"/>
                  <w:szCs w:val="20"/>
                  <w:rPrChange w:id="5313" w:author="Helene Marsh" w:date="2022-04-30T11:58:00Z">
                    <w:rPr>
                      <w:rFonts w:ascii="Arial Narrow" w:hAnsi="Arial Narrow"/>
                      <w:i/>
                      <w:spacing w:val="-2"/>
                      <w:sz w:val="20"/>
                      <w:szCs w:val="20"/>
                    </w:rPr>
                  </w:rPrChange>
                </w:rPr>
                <w:t xml:space="preserve">ns </w:t>
              </w:r>
            </w:ins>
            <w:ins w:id="5314" w:author="Helene Marsh [2]" w:date="2022-04-25T15:42:00Z">
              <w:r w:rsidR="009A34A1" w:rsidRPr="00906645">
                <w:rPr>
                  <w:rFonts w:ascii="Arial" w:hAnsi="Arial" w:cs="Arial"/>
                  <w:i/>
                  <w:spacing w:val="-2"/>
                  <w:sz w:val="20"/>
                  <w:szCs w:val="20"/>
                  <w:rPrChange w:id="5315" w:author="Helene Marsh" w:date="2022-04-30T11:58:00Z">
                    <w:rPr>
                      <w:rFonts w:ascii="Arial Narrow" w:hAnsi="Arial Narrow"/>
                      <w:i/>
                      <w:spacing w:val="-2"/>
                      <w:sz w:val="20"/>
                      <w:szCs w:val="20"/>
                    </w:rPr>
                  </w:rPrChange>
                </w:rPr>
                <w:t>and fish swim bladders</w:t>
              </w:r>
            </w:ins>
            <w:ins w:id="5316" w:author="Helene Marsh [2]" w:date="2022-04-29T14:20:00Z">
              <w:r w:rsidR="00562B4F" w:rsidRPr="00906645">
                <w:rPr>
                  <w:rFonts w:ascii="Arial" w:hAnsi="Arial" w:cs="Arial"/>
                  <w:i/>
                  <w:spacing w:val="-2"/>
                  <w:sz w:val="20"/>
                  <w:szCs w:val="20"/>
                </w:rPr>
                <w:t>,</w:t>
              </w:r>
            </w:ins>
            <w:ins w:id="5317" w:author="Helene Marsh [2]" w:date="2022-04-25T15:42:00Z">
              <w:r w:rsidR="009A34A1" w:rsidRPr="00906645">
                <w:rPr>
                  <w:rFonts w:ascii="Arial" w:hAnsi="Arial" w:cs="Arial"/>
                  <w:i/>
                  <w:spacing w:val="-2"/>
                  <w:sz w:val="20"/>
                  <w:szCs w:val="20"/>
                  <w:rPrChange w:id="5318" w:author="Helene Marsh" w:date="2022-04-30T11:58:00Z">
                    <w:rPr>
                      <w:rFonts w:ascii="Arial Narrow" w:hAnsi="Arial Narrow"/>
                      <w:i/>
                      <w:spacing w:val="-2"/>
                      <w:sz w:val="20"/>
                      <w:szCs w:val="20"/>
                    </w:rPr>
                  </w:rPrChange>
                </w:rPr>
                <w:t xml:space="preserve"> with which dugong products may be traded</w:t>
              </w:r>
            </w:ins>
          </w:p>
          <w:p w14:paraId="25F8FA14" w14:textId="77777777" w:rsidR="006E4665" w:rsidRPr="00906645" w:rsidRDefault="006E4665" w:rsidP="00A975D7">
            <w:pPr>
              <w:pStyle w:val="ListParagraph"/>
              <w:numPr>
                <w:ilvl w:val="0"/>
                <w:numId w:val="31"/>
              </w:numPr>
              <w:tabs>
                <w:tab w:val="left" w:pos="464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531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532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Facilitate</w:t>
            </w:r>
            <w:r w:rsidRPr="00906645">
              <w:rPr>
                <w:rFonts w:ascii="Arial" w:hAnsi="Arial" w:cs="Arial"/>
                <w:i/>
                <w:spacing w:val="23"/>
                <w:sz w:val="20"/>
                <w:szCs w:val="20"/>
                <w:rPrChange w:id="5321" w:author="Helene Marsh" w:date="2022-04-30T11:58:00Z">
                  <w:rPr>
                    <w:rFonts w:ascii="Arial Narrow" w:hAnsi="Arial Narrow"/>
                    <w:i/>
                    <w:spacing w:val="23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32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better</w:t>
            </w:r>
            <w:r w:rsidRPr="00906645">
              <w:rPr>
                <w:rFonts w:ascii="Arial" w:hAnsi="Arial" w:cs="Arial"/>
                <w:i/>
                <w:spacing w:val="20"/>
                <w:sz w:val="20"/>
                <w:szCs w:val="20"/>
                <w:rPrChange w:id="5323" w:author="Helene Marsh" w:date="2022-04-30T11:58:00Z">
                  <w:rPr>
                    <w:rFonts w:ascii="Arial Narrow" w:hAnsi="Arial Narrow"/>
                    <w:i/>
                    <w:spacing w:val="2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32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compliance</w:t>
            </w:r>
            <w:r w:rsidRPr="00906645">
              <w:rPr>
                <w:rFonts w:ascii="Arial" w:hAnsi="Arial" w:cs="Arial"/>
                <w:i/>
                <w:spacing w:val="23"/>
                <w:sz w:val="20"/>
                <w:szCs w:val="20"/>
                <w:rPrChange w:id="5325" w:author="Helene Marsh" w:date="2022-04-30T11:58:00Z">
                  <w:rPr>
                    <w:rFonts w:ascii="Arial Narrow" w:hAnsi="Arial Narrow"/>
                    <w:i/>
                    <w:spacing w:val="23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32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with</w:t>
            </w:r>
            <w:r w:rsidRPr="00906645">
              <w:rPr>
                <w:rFonts w:ascii="Arial" w:hAnsi="Arial" w:cs="Arial"/>
                <w:i/>
                <w:spacing w:val="23"/>
                <w:sz w:val="20"/>
                <w:szCs w:val="20"/>
                <w:rPrChange w:id="5327" w:author="Helene Marsh" w:date="2022-04-30T11:58:00Z">
                  <w:rPr>
                    <w:rFonts w:ascii="Arial Narrow" w:hAnsi="Arial Narrow"/>
                    <w:i/>
                    <w:spacing w:val="23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32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CITES</w:t>
            </w:r>
            <w:r w:rsidRPr="00906645">
              <w:rPr>
                <w:rFonts w:ascii="Arial" w:hAnsi="Arial" w:cs="Arial"/>
                <w:i/>
                <w:spacing w:val="19"/>
                <w:sz w:val="20"/>
                <w:szCs w:val="20"/>
                <w:rPrChange w:id="5329" w:author="Helene Marsh" w:date="2022-04-30T11:58:00Z">
                  <w:rPr>
                    <w:rFonts w:ascii="Arial Narrow" w:hAnsi="Arial Narrow"/>
                    <w:i/>
                    <w:spacing w:val="1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33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through</w:t>
            </w:r>
            <w:r w:rsidRPr="00906645">
              <w:rPr>
                <w:rFonts w:ascii="Arial" w:hAnsi="Arial" w:cs="Arial"/>
                <w:i/>
                <w:spacing w:val="25"/>
                <w:sz w:val="20"/>
                <w:szCs w:val="20"/>
                <w:rPrChange w:id="5331" w:author="Helene Marsh" w:date="2022-04-30T11:58:00Z">
                  <w:rPr>
                    <w:rFonts w:ascii="Arial Narrow" w:hAnsi="Arial Narrow"/>
                    <w:i/>
                    <w:spacing w:val="2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33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training</w:t>
            </w:r>
            <w:r w:rsidRPr="00906645">
              <w:rPr>
                <w:rFonts w:ascii="Arial" w:hAnsi="Arial" w:cs="Arial"/>
                <w:i/>
                <w:spacing w:val="23"/>
                <w:sz w:val="20"/>
                <w:szCs w:val="20"/>
                <w:rPrChange w:id="5333" w:author="Helene Marsh" w:date="2022-04-30T11:58:00Z">
                  <w:rPr>
                    <w:rFonts w:ascii="Arial Narrow" w:hAnsi="Arial Narrow"/>
                    <w:i/>
                    <w:spacing w:val="23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33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of</w:t>
            </w:r>
            <w:r w:rsidRPr="00906645">
              <w:rPr>
                <w:rFonts w:ascii="Arial" w:hAnsi="Arial" w:cs="Arial"/>
                <w:i/>
                <w:spacing w:val="19"/>
                <w:sz w:val="20"/>
                <w:szCs w:val="20"/>
                <w:rPrChange w:id="5335" w:author="Helene Marsh" w:date="2022-04-30T11:58:00Z">
                  <w:rPr>
                    <w:rFonts w:ascii="Arial Narrow" w:hAnsi="Arial Narrow"/>
                    <w:i/>
                    <w:spacing w:val="1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33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relevant</w:t>
            </w:r>
            <w:r w:rsidRPr="00906645">
              <w:rPr>
                <w:rFonts w:ascii="Arial" w:hAnsi="Arial" w:cs="Arial"/>
                <w:i/>
                <w:spacing w:val="22"/>
                <w:sz w:val="20"/>
                <w:szCs w:val="20"/>
                <w:rPrChange w:id="5337" w:author="Helene Marsh" w:date="2022-04-30T11:58:00Z">
                  <w:rPr>
                    <w:rFonts w:ascii="Arial Narrow" w:hAnsi="Arial Narrow"/>
                    <w:i/>
                    <w:spacing w:val="22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33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authorities</w:t>
            </w:r>
            <w:r w:rsidRPr="00906645">
              <w:rPr>
                <w:rFonts w:ascii="Arial" w:hAnsi="Arial" w:cs="Arial"/>
                <w:i/>
                <w:spacing w:val="20"/>
                <w:sz w:val="20"/>
                <w:szCs w:val="20"/>
                <w:rPrChange w:id="5339" w:author="Helene Marsh" w:date="2022-04-30T11:58:00Z">
                  <w:rPr>
                    <w:rFonts w:ascii="Arial Narrow" w:hAnsi="Arial Narrow"/>
                    <w:i/>
                    <w:spacing w:val="2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34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in cooperation</w:t>
            </w:r>
            <w:r w:rsidRPr="00906645">
              <w:rPr>
                <w:rFonts w:ascii="Arial" w:hAnsi="Arial" w:cs="Arial"/>
                <w:i/>
                <w:spacing w:val="19"/>
                <w:sz w:val="20"/>
                <w:szCs w:val="20"/>
                <w:rPrChange w:id="5341" w:author="Helene Marsh" w:date="2022-04-30T11:58:00Z">
                  <w:rPr>
                    <w:rFonts w:ascii="Arial Narrow" w:hAnsi="Arial Narrow"/>
                    <w:i/>
                    <w:spacing w:val="1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34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with</w:t>
            </w:r>
            <w:r w:rsidRPr="00906645">
              <w:rPr>
                <w:rFonts w:ascii="Arial" w:hAnsi="Arial" w:cs="Arial"/>
                <w:i/>
                <w:spacing w:val="19"/>
                <w:sz w:val="20"/>
                <w:szCs w:val="20"/>
                <w:rPrChange w:id="5343" w:author="Helene Marsh" w:date="2022-04-30T11:58:00Z">
                  <w:rPr>
                    <w:rFonts w:ascii="Arial Narrow" w:hAnsi="Arial Narrow"/>
                    <w:i/>
                    <w:spacing w:val="1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34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other</w:t>
            </w:r>
            <w:r w:rsidRPr="00906645">
              <w:rPr>
                <w:rFonts w:ascii="Arial" w:hAnsi="Arial" w:cs="Arial"/>
                <w:i/>
                <w:spacing w:val="20"/>
                <w:sz w:val="20"/>
                <w:szCs w:val="20"/>
                <w:rPrChange w:id="5345" w:author="Helene Marsh" w:date="2022-04-30T11:58:00Z">
                  <w:rPr>
                    <w:rFonts w:ascii="Arial Narrow" w:hAnsi="Arial Narrow"/>
                    <w:i/>
                    <w:spacing w:val="2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34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Signatory</w:t>
            </w:r>
            <w:r w:rsidRPr="00906645">
              <w:rPr>
                <w:rFonts w:ascii="Arial" w:hAnsi="Arial" w:cs="Arial"/>
                <w:i/>
                <w:spacing w:val="23"/>
                <w:sz w:val="20"/>
                <w:szCs w:val="20"/>
                <w:rPrChange w:id="5347" w:author="Helene Marsh" w:date="2022-04-30T11:58:00Z">
                  <w:rPr>
                    <w:rFonts w:ascii="Arial Narrow" w:hAnsi="Arial Narrow"/>
                    <w:i/>
                    <w:spacing w:val="23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34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States,</w:t>
            </w:r>
            <w:r w:rsidRPr="00906645">
              <w:rPr>
                <w:rFonts w:ascii="Arial" w:hAnsi="Arial" w:cs="Arial"/>
                <w:i/>
                <w:spacing w:val="22"/>
                <w:sz w:val="20"/>
                <w:szCs w:val="20"/>
                <w:rPrChange w:id="5349" w:author="Helene Marsh" w:date="2022-04-30T11:58:00Z">
                  <w:rPr>
                    <w:rFonts w:ascii="Arial Narrow" w:hAnsi="Arial Narrow"/>
                    <w:i/>
                    <w:spacing w:val="22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35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the</w:t>
            </w:r>
            <w:r w:rsidRPr="00906645">
              <w:rPr>
                <w:rFonts w:ascii="Arial" w:hAnsi="Arial" w:cs="Arial"/>
                <w:i/>
                <w:spacing w:val="23"/>
                <w:sz w:val="20"/>
                <w:szCs w:val="20"/>
                <w:rPrChange w:id="5351" w:author="Helene Marsh" w:date="2022-04-30T11:58:00Z">
                  <w:rPr>
                    <w:rFonts w:ascii="Arial Narrow" w:hAnsi="Arial Narrow"/>
                    <w:i/>
                    <w:spacing w:val="23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35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CITES</w:t>
            </w:r>
            <w:r w:rsidRPr="00906645">
              <w:rPr>
                <w:rFonts w:ascii="Arial" w:hAnsi="Arial" w:cs="Arial"/>
                <w:i/>
                <w:spacing w:val="19"/>
                <w:sz w:val="20"/>
                <w:szCs w:val="20"/>
                <w:rPrChange w:id="5353" w:author="Helene Marsh" w:date="2022-04-30T11:58:00Z">
                  <w:rPr>
                    <w:rFonts w:ascii="Arial Narrow" w:hAnsi="Arial Narrow"/>
                    <w:i/>
                    <w:spacing w:val="1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35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Secretariat and other relevant organisations</w:t>
            </w:r>
          </w:p>
          <w:p w14:paraId="5B9E9F31" w14:textId="1BE93B3C" w:rsidR="006E4665" w:rsidRPr="00906645" w:rsidRDefault="006E4665">
            <w:pPr>
              <w:pStyle w:val="ListParagraph"/>
              <w:numPr>
                <w:ilvl w:val="0"/>
                <w:numId w:val="31"/>
              </w:numPr>
              <w:tabs>
                <w:tab w:val="left" w:pos="464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535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535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Identify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5357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35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routes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5359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36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of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5361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36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international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5363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36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illegal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5365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36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trade</w:t>
            </w:r>
            <w:ins w:id="5367" w:author="Helene Marsh [2]" w:date="2022-04-25T16:15:00Z">
              <w:r w:rsidR="00175E75" w:rsidRPr="00906645">
                <w:rPr>
                  <w:rFonts w:ascii="Arial" w:hAnsi="Arial" w:cs="Arial"/>
                  <w:i/>
                  <w:sz w:val="20"/>
                  <w:szCs w:val="20"/>
                  <w:rPrChange w:id="5368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  <w:highlight w:val="yellow"/>
                    </w:rPr>
                  </w:rPrChange>
                </w:rPr>
                <w:t xml:space="preserve"> in marine products</w:t>
              </w:r>
              <w:r w:rsidR="00175E75" w:rsidRPr="00906645">
                <w:rPr>
                  <w:rFonts w:ascii="Arial" w:hAnsi="Arial" w:cs="Arial"/>
                  <w:i/>
                  <w:spacing w:val="40"/>
                  <w:sz w:val="20"/>
                  <w:szCs w:val="20"/>
                  <w:rPrChange w:id="5369" w:author="Helene Marsh" w:date="2022-04-30T11:58:00Z">
                    <w:rPr>
                      <w:rFonts w:ascii="Arial Narrow" w:hAnsi="Arial Narrow"/>
                      <w:i/>
                      <w:spacing w:val="40"/>
                      <w:sz w:val="20"/>
                      <w:szCs w:val="20"/>
                      <w:highlight w:val="yellow"/>
                    </w:rPr>
                  </w:rPrChange>
                </w:rPr>
                <w:t xml:space="preserve"> </w:t>
              </w:r>
            </w:ins>
            <w:del w:id="5370" w:author="Helene Marsh [2]" w:date="2022-04-25T16:15:00Z">
              <w:r w:rsidRPr="00906645" w:rsidDel="00175E75">
                <w:rPr>
                  <w:rFonts w:ascii="Arial" w:hAnsi="Arial" w:cs="Arial"/>
                  <w:i/>
                  <w:spacing w:val="40"/>
                  <w:sz w:val="20"/>
                  <w:szCs w:val="20"/>
                  <w:rPrChange w:id="5371" w:author="Helene Marsh" w:date="2022-04-30T11:58:00Z">
                    <w:rPr>
                      <w:rFonts w:ascii="Arial Narrow" w:hAnsi="Arial Narrow"/>
                      <w:i/>
                      <w:spacing w:val="40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906645">
              <w:rPr>
                <w:rFonts w:ascii="Arial" w:hAnsi="Arial" w:cs="Arial"/>
                <w:i/>
                <w:sz w:val="20"/>
                <w:szCs w:val="20"/>
                <w:rPrChange w:id="537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through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5373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37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monitoring,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5375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37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5377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37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seeking</w:t>
            </w:r>
            <w:r w:rsidRPr="00906645">
              <w:rPr>
                <w:rFonts w:ascii="Arial" w:hAnsi="Arial" w:cs="Arial"/>
                <w:i/>
                <w:spacing w:val="39"/>
                <w:sz w:val="20"/>
                <w:szCs w:val="20"/>
                <w:rPrChange w:id="5379" w:author="Helene Marsh" w:date="2022-04-30T11:58:00Z">
                  <w:rPr>
                    <w:rFonts w:ascii="Arial Narrow" w:hAnsi="Arial Narrow"/>
                    <w:i/>
                    <w:spacing w:val="3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38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cooperation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5381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38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to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5383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38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take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5385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38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action</w:t>
            </w:r>
            <w:r w:rsidRPr="00906645">
              <w:rPr>
                <w:rFonts w:ascii="Arial" w:hAnsi="Arial" w:cs="Arial"/>
                <w:i/>
                <w:spacing w:val="39"/>
                <w:sz w:val="20"/>
                <w:szCs w:val="20"/>
                <w:rPrChange w:id="5387" w:author="Helene Marsh" w:date="2022-04-30T11:58:00Z">
                  <w:rPr>
                    <w:rFonts w:ascii="Arial Narrow" w:hAnsi="Arial Narrow"/>
                    <w:i/>
                    <w:spacing w:val="3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38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to</w:t>
            </w:r>
            <w:r w:rsidRPr="00906645">
              <w:rPr>
                <w:rFonts w:ascii="Arial" w:hAnsi="Arial" w:cs="Arial"/>
                <w:i/>
                <w:spacing w:val="39"/>
                <w:sz w:val="20"/>
                <w:szCs w:val="20"/>
                <w:rPrChange w:id="5389" w:author="Helene Marsh" w:date="2022-04-30T11:58:00Z">
                  <w:rPr>
                    <w:rFonts w:ascii="Arial Narrow" w:hAnsi="Arial Narrow"/>
                    <w:i/>
                    <w:spacing w:val="3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39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prevent,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5391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39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deter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5393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39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and,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5395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39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where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5397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39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possible, eliminate i</w:t>
            </w:r>
            <w:del w:id="5399" w:author="Helene Marsh [2]" w:date="2022-04-25T15:40:00Z">
              <w:r w:rsidRPr="00906645" w:rsidDel="009A34A1">
                <w:rPr>
                  <w:rFonts w:ascii="Arial" w:hAnsi="Arial" w:cs="Arial"/>
                  <w:i/>
                  <w:sz w:val="20"/>
                  <w:szCs w:val="20"/>
                  <w:rPrChange w:id="5400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.</w:delText>
              </w:r>
            </w:del>
            <w:r w:rsidRPr="00906645">
              <w:rPr>
                <w:rFonts w:ascii="Arial" w:hAnsi="Arial" w:cs="Arial"/>
                <w:i/>
                <w:sz w:val="20"/>
                <w:szCs w:val="20"/>
                <w:rPrChange w:id="540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</w:t>
            </w:r>
          </w:p>
          <w:p w14:paraId="6F4DF10A" w14:textId="4D879AA8" w:rsidR="006E4665" w:rsidRPr="00906645" w:rsidRDefault="006E4665" w:rsidP="00A975D7">
            <w:pPr>
              <w:pStyle w:val="ListParagraph"/>
              <w:numPr>
                <w:ilvl w:val="0"/>
                <w:numId w:val="31"/>
              </w:numPr>
              <w:tabs>
                <w:tab w:val="left" w:pos="464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540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540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Exchange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5404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40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5406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40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discuss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5408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40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information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5410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41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on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5412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41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compliance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5414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41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5416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41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illegal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5418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41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trade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5420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42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issues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5422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42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at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5424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42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regular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5426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42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intervals,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5428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42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such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5430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43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as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5432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43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through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5434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43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annual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5436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43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reporting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5438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43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to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5440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44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the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5442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44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MoU Secretariat and at meetings of the Signatory States</w:t>
            </w:r>
          </w:p>
          <w:p w14:paraId="5BFE6E79" w14:textId="77777777" w:rsidR="006E4665" w:rsidRPr="00906645" w:rsidRDefault="006E4665" w:rsidP="00A975D7">
            <w:pPr>
              <w:pStyle w:val="ListParagraph"/>
              <w:numPr>
                <w:ilvl w:val="0"/>
                <w:numId w:val="31"/>
              </w:numPr>
              <w:tabs>
                <w:tab w:val="left" w:pos="463"/>
                <w:tab w:val="left" w:pos="464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544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544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Cooperate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5446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44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where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5448" w:author="Helene Marsh" w:date="2022-04-30T11:58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44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possible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5450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45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in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5452" w:author="Helene Marsh" w:date="2022-04-30T11:58:00Z">
                  <w:rPr>
                    <w:rFonts w:ascii="Arial Narrow" w:hAnsi="Arial Narrow"/>
                    <w:i/>
                    <w:spacing w:val="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45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the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5454" w:author="Helene Marsh" w:date="2022-04-30T11:58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45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establishment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5456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45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of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5458" w:author="Helene Marsh" w:date="2022-04-30T11:58:00Z">
                  <w:rPr>
                    <w:rFonts w:ascii="Arial Narrow" w:hAnsi="Arial Narrow"/>
                    <w:i/>
                    <w:spacing w:val="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45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transboundary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5460" w:author="Helene Marsh" w:date="2022-04-30T11:58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46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marine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5462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46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protected</w:t>
            </w:r>
            <w:r w:rsidRPr="00906645">
              <w:rPr>
                <w:rFonts w:ascii="Arial" w:hAnsi="Arial" w:cs="Arial"/>
                <w:i/>
                <w:spacing w:val="7"/>
                <w:sz w:val="20"/>
                <w:szCs w:val="20"/>
                <w:rPrChange w:id="5464" w:author="Helene Marsh" w:date="2022-04-30T11:58:00Z">
                  <w:rPr>
                    <w:rFonts w:ascii="Arial Narrow" w:hAnsi="Arial Narrow"/>
                    <w:i/>
                    <w:spacing w:val="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46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areas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5466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46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using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5468" w:author="Helene Marsh" w:date="2022-04-30T11:58:00Z">
                  <w:rPr>
                    <w:rFonts w:ascii="Arial Narrow" w:hAnsi="Arial Narrow"/>
                    <w:i/>
                    <w:spacing w:val="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46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ecological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5470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47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rather</w:t>
            </w:r>
            <w:r w:rsidRPr="00906645">
              <w:rPr>
                <w:rFonts w:ascii="Arial" w:hAnsi="Arial" w:cs="Arial"/>
                <w:i/>
                <w:spacing w:val="8"/>
                <w:sz w:val="20"/>
                <w:szCs w:val="20"/>
                <w:rPrChange w:id="5472" w:author="Helene Marsh" w:date="2022-04-30T11:58:00Z">
                  <w:rPr>
                    <w:rFonts w:ascii="Arial Narrow" w:hAnsi="Arial Narrow"/>
                    <w:i/>
                    <w:spacing w:val="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47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than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5474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47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political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5476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5477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boundaries</w:t>
            </w:r>
          </w:p>
          <w:p w14:paraId="17576279" w14:textId="6C3CEB5E" w:rsidR="006E4665" w:rsidRPr="00906645" w:rsidRDefault="006E4665" w:rsidP="00A975D7">
            <w:pPr>
              <w:pStyle w:val="TableParagraph"/>
              <w:ind w:left="340" w:hanging="340"/>
              <w:rPr>
                <w:rFonts w:ascii="Arial" w:hAnsi="Arial" w:cs="Arial"/>
                <w:spacing w:val="-1"/>
                <w:w w:val="105"/>
                <w:sz w:val="20"/>
                <w:szCs w:val="20"/>
                <w:rPrChange w:id="5478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</w:pPr>
          </w:p>
        </w:tc>
      </w:tr>
    </w:tbl>
    <w:p w14:paraId="7AE106AC" w14:textId="77777777" w:rsidR="00562B4F" w:rsidRPr="00906645" w:rsidRDefault="00562B4F">
      <w:pPr>
        <w:rPr>
          <w:ins w:id="5479" w:author="Helene Marsh [2]" w:date="2022-04-29T14:20:00Z"/>
          <w:rFonts w:ascii="Arial" w:hAnsi="Arial" w:cs="Arial"/>
          <w:sz w:val="20"/>
          <w:szCs w:val="20"/>
          <w:rPrChange w:id="5480" w:author="Helene Marsh" w:date="2022-04-30T11:58:00Z">
            <w:rPr>
              <w:ins w:id="5481" w:author="Helene Marsh [2]" w:date="2022-04-29T14:20:00Z"/>
            </w:rPr>
          </w:rPrChange>
        </w:rPr>
      </w:pPr>
      <w:ins w:id="5482" w:author="Helene Marsh [2]" w:date="2022-04-29T14:20:00Z">
        <w:r w:rsidRPr="00906645">
          <w:rPr>
            <w:rFonts w:ascii="Arial" w:hAnsi="Arial" w:cs="Arial"/>
            <w:sz w:val="20"/>
            <w:szCs w:val="20"/>
            <w:rPrChange w:id="5483" w:author="Helene Marsh" w:date="2022-04-30T11:58:00Z">
              <w:rPr/>
            </w:rPrChange>
          </w:rPr>
          <w:br w:type="page"/>
        </w:r>
      </w:ins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  <w:tblPrChange w:id="5484" w:author="Helene Marsh [2]" w:date="2022-04-29T14:20:00Z">
          <w:tblPr>
            <w:tblW w:w="0" w:type="auto"/>
            <w:tblInd w:w="130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CellMar>
              <w:left w:w="0" w:type="dxa"/>
              <w:right w:w="0" w:type="dxa"/>
            </w:tblCellMar>
            <w:tblLook w:val="01E0" w:firstRow="1" w:lastRow="1" w:firstColumn="1" w:lastColumn="1" w:noHBand="0" w:noVBand="0"/>
          </w:tblPr>
        </w:tblPrChange>
      </w:tblPr>
      <w:tblGrid>
        <w:gridCol w:w="1708"/>
        <w:gridCol w:w="1418"/>
        <w:gridCol w:w="992"/>
        <w:gridCol w:w="1559"/>
        <w:gridCol w:w="1276"/>
        <w:gridCol w:w="6669"/>
        <w:tblGridChange w:id="5485">
          <w:tblGrid>
            <w:gridCol w:w="1708"/>
            <w:gridCol w:w="1418"/>
            <w:gridCol w:w="992"/>
            <w:gridCol w:w="1559"/>
            <w:gridCol w:w="1134"/>
            <w:gridCol w:w="6811"/>
          </w:tblGrid>
        </w:tblGridChange>
      </w:tblGrid>
      <w:tr w:rsidR="006E4665" w:rsidRPr="00906645" w14:paraId="5A7DCBE0" w14:textId="4DFE508E" w:rsidTr="00562B4F">
        <w:trPr>
          <w:trHeight w:val="1079"/>
          <w:trPrChange w:id="5486" w:author="Helene Marsh [2]" w:date="2022-04-29T14:20:00Z">
            <w:trPr>
              <w:trHeight w:val="1079"/>
            </w:trPr>
          </w:trPrChange>
        </w:trPr>
        <w:tc>
          <w:tcPr>
            <w:tcW w:w="1708" w:type="dxa"/>
            <w:tcPrChange w:id="5487" w:author="Helene Marsh [2]" w:date="2022-04-29T14:20:00Z">
              <w:tcPr>
                <w:tcW w:w="1708" w:type="dxa"/>
              </w:tcPr>
            </w:tcPrChange>
          </w:tcPr>
          <w:p w14:paraId="00CF3D94" w14:textId="07AFB5E0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5488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48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lastRenderedPageBreak/>
              <w:t>6.2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5490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49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Develop and implement mechanisms for</w:t>
            </w:r>
            <w:r w:rsidRPr="00906645">
              <w:rPr>
                <w:rFonts w:ascii="Arial" w:hAnsi="Arial" w:cs="Arial"/>
                <w:spacing w:val="-45"/>
                <w:w w:val="105"/>
                <w:sz w:val="20"/>
                <w:szCs w:val="20"/>
                <w:rPrChange w:id="5492" w:author="Helene Marsh" w:date="2022-04-30T11:58:00Z">
                  <w:rPr>
                    <w:rFonts w:ascii="Arial Narrow" w:hAnsi="Arial Narrow"/>
                    <w:spacing w:val="-4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49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effective</w:t>
            </w:r>
            <w:r w:rsidRPr="00906645">
              <w:rPr>
                <w:rFonts w:ascii="Arial" w:hAnsi="Arial" w:cs="Arial"/>
                <w:spacing w:val="-2"/>
                <w:w w:val="105"/>
                <w:sz w:val="20"/>
                <w:szCs w:val="20"/>
                <w:rPrChange w:id="5494" w:author="Helene Marsh" w:date="2022-04-30T11:58:00Z">
                  <w:rPr>
                    <w:rFonts w:ascii="Arial Narrow" w:hAnsi="Arial Narrow"/>
                    <w:spacing w:val="-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49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exchange</w:t>
            </w:r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5496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49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of</w:t>
            </w:r>
            <w:r w:rsidRPr="00906645">
              <w:rPr>
                <w:rFonts w:ascii="Arial" w:hAnsi="Arial" w:cs="Arial"/>
                <w:spacing w:val="-2"/>
                <w:w w:val="105"/>
                <w:sz w:val="20"/>
                <w:szCs w:val="20"/>
                <w:rPrChange w:id="5498" w:author="Helene Marsh" w:date="2022-04-30T11:58:00Z">
                  <w:rPr>
                    <w:rFonts w:ascii="Arial Narrow" w:hAnsi="Arial Narrow"/>
                    <w:spacing w:val="-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49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information</w:t>
            </w:r>
            <w:ins w:id="5500" w:author="Helene Marsh [2]" w:date="2022-04-25T15:46:00Z">
              <w:r w:rsidR="00F45560" w:rsidRPr="00906645">
                <w:rPr>
                  <w:rFonts w:ascii="Arial" w:hAnsi="Arial" w:cs="Arial"/>
                  <w:w w:val="105"/>
                  <w:sz w:val="20"/>
                  <w:szCs w:val="20"/>
                  <w:rPrChange w:id="5501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 on dugongs and/or marine megafauna more generically </w:t>
              </w:r>
            </w:ins>
          </w:p>
        </w:tc>
        <w:tc>
          <w:tcPr>
            <w:tcW w:w="1418" w:type="dxa"/>
            <w:tcPrChange w:id="5502" w:author="Helene Marsh [2]" w:date="2022-04-29T14:20:00Z">
              <w:tcPr>
                <w:tcW w:w="1418" w:type="dxa"/>
              </w:tcPr>
            </w:tcPrChange>
          </w:tcPr>
          <w:p w14:paraId="297A0ED0" w14:textId="6525C9E5" w:rsidR="006E4665" w:rsidRPr="00906645" w:rsidRDefault="001A5457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5503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ins w:id="5504" w:author="Helene Marsh [2]" w:date="2022-04-29T14:23:00Z">
              <w:r w:rsidRPr="00906645">
                <w:rPr>
                  <w:rFonts w:ascii="Arial" w:hAnsi="Arial" w:cs="Arial"/>
                  <w:w w:val="105"/>
                  <w:sz w:val="20"/>
                  <w:szCs w:val="20"/>
                </w:rPr>
                <w:t>Medium</w:t>
              </w:r>
            </w:ins>
            <w:del w:id="5505" w:author="Helene Marsh [2]" w:date="2022-04-29T14:23:00Z">
              <w:r w:rsidR="006E4665" w:rsidRPr="00906645" w:rsidDel="001A5457">
                <w:rPr>
                  <w:rFonts w:ascii="Arial" w:hAnsi="Arial" w:cs="Arial"/>
                  <w:w w:val="105"/>
                  <w:sz w:val="20"/>
                  <w:szCs w:val="20"/>
                  <w:rPrChange w:id="5506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High</w:delText>
              </w:r>
            </w:del>
          </w:p>
        </w:tc>
        <w:tc>
          <w:tcPr>
            <w:tcW w:w="992" w:type="dxa"/>
            <w:tcPrChange w:id="5507" w:author="Helene Marsh [2]" w:date="2022-04-29T14:20:00Z">
              <w:tcPr>
                <w:tcW w:w="992" w:type="dxa"/>
              </w:tcPr>
            </w:tcPrChange>
          </w:tcPr>
          <w:p w14:paraId="4A97164F" w14:textId="77777777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5508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50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Ongoing</w:t>
            </w:r>
          </w:p>
        </w:tc>
        <w:tc>
          <w:tcPr>
            <w:tcW w:w="1559" w:type="dxa"/>
            <w:tcPrChange w:id="5510" w:author="Helene Marsh [2]" w:date="2022-04-29T14:20:00Z">
              <w:tcPr>
                <w:tcW w:w="1559" w:type="dxa"/>
              </w:tcPr>
            </w:tcPrChange>
          </w:tcPr>
          <w:p w14:paraId="213FA463" w14:textId="157E6CE1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5511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51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Relevant government agencies,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5513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5514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 xml:space="preserve">Intergovernmental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51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 non-governmental</w:t>
            </w:r>
            <w:r w:rsidRPr="00906645">
              <w:rPr>
                <w:rFonts w:ascii="Arial" w:hAnsi="Arial" w:cs="Arial"/>
                <w:spacing w:val="-45"/>
                <w:w w:val="105"/>
                <w:sz w:val="20"/>
                <w:szCs w:val="20"/>
                <w:rPrChange w:id="5516" w:author="Helene Marsh" w:date="2022-04-30T11:58:00Z">
                  <w:rPr>
                    <w:rFonts w:ascii="Arial Narrow" w:hAnsi="Arial Narrow"/>
                    <w:spacing w:val="-4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51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organizations</w:t>
            </w:r>
            <w:ins w:id="5518" w:author="Helene Marsh" w:date="2022-04-30T11:47:00Z">
              <w:r w:rsidR="00CF19F4" w:rsidRPr="00906645">
                <w:rPr>
                  <w:rFonts w:ascii="Arial" w:hAnsi="Arial" w:cs="Arial"/>
                  <w:w w:val="105"/>
                  <w:sz w:val="20"/>
                  <w:szCs w:val="20"/>
                </w:rPr>
                <w:t xml:space="preserve"> in relevant Signatory States</w:t>
              </w:r>
            </w:ins>
            <w:r w:rsidRPr="00906645">
              <w:rPr>
                <w:rFonts w:ascii="Arial" w:hAnsi="Arial" w:cs="Arial"/>
                <w:w w:val="105"/>
                <w:sz w:val="20"/>
                <w:szCs w:val="20"/>
                <w:rPrChange w:id="551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, universities and research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5520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52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institutions,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5522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del w:id="5523" w:author="Helene Marsh [2]" w:date="2022-04-27T14:31:00Z">
              <w:r w:rsidRPr="00906645" w:rsidDel="00E916BF">
                <w:rPr>
                  <w:rFonts w:ascii="Arial" w:hAnsi="Arial" w:cs="Arial"/>
                  <w:w w:val="105"/>
                  <w:sz w:val="20"/>
                  <w:szCs w:val="20"/>
                  <w:rPrChange w:id="5524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scientists</w:delText>
              </w:r>
              <w:r w:rsidRPr="00906645" w:rsidDel="00E916BF">
                <w:rPr>
                  <w:rFonts w:ascii="Arial" w:hAnsi="Arial" w:cs="Arial"/>
                  <w:spacing w:val="-7"/>
                  <w:w w:val="105"/>
                  <w:sz w:val="20"/>
                  <w:szCs w:val="20"/>
                  <w:rPrChange w:id="5525" w:author="Helene Marsh" w:date="2022-04-30T11:58:00Z">
                    <w:rPr>
                      <w:rFonts w:ascii="Arial Narrow" w:hAnsi="Arial Narrow"/>
                      <w:spacing w:val="-7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906645">
              <w:rPr>
                <w:rFonts w:ascii="Arial" w:hAnsi="Arial" w:cs="Arial"/>
                <w:w w:val="105"/>
                <w:sz w:val="20"/>
                <w:szCs w:val="20"/>
                <w:rPrChange w:id="552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9"/>
                <w:w w:val="105"/>
                <w:sz w:val="20"/>
                <w:szCs w:val="20"/>
                <w:rPrChange w:id="5527" w:author="Helene Marsh" w:date="2022-04-30T11:58:00Z">
                  <w:rPr>
                    <w:rFonts w:ascii="Arial Narrow" w:hAnsi="Arial Narrow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52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researchers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5529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53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</w:p>
          <w:p w14:paraId="2192374B" w14:textId="77777777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5531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53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local</w:t>
            </w:r>
            <w:r w:rsidRPr="00906645">
              <w:rPr>
                <w:rFonts w:ascii="Arial" w:hAnsi="Arial" w:cs="Arial"/>
                <w:spacing w:val="-8"/>
                <w:w w:val="105"/>
                <w:sz w:val="20"/>
                <w:szCs w:val="20"/>
                <w:rPrChange w:id="5533" w:author="Helene Marsh" w:date="2022-04-30T11:58:00Z">
                  <w:rPr>
                    <w:rFonts w:ascii="Arial Narrow" w:hAnsi="Arial Narrow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53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communities</w:t>
            </w:r>
          </w:p>
        </w:tc>
        <w:tc>
          <w:tcPr>
            <w:tcW w:w="1276" w:type="dxa"/>
            <w:tcPrChange w:id="5535" w:author="Helene Marsh [2]" w:date="2022-04-29T14:20:00Z">
              <w:tcPr>
                <w:tcW w:w="1134" w:type="dxa"/>
              </w:tcPr>
            </w:tcPrChange>
          </w:tcPr>
          <w:p w14:paraId="015FFD1C" w14:textId="77777777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5536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53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Mechanisms</w:t>
            </w:r>
            <w:r w:rsidRPr="00906645">
              <w:rPr>
                <w:rFonts w:ascii="Arial" w:hAnsi="Arial" w:cs="Arial"/>
                <w:spacing w:val="-8"/>
                <w:w w:val="105"/>
                <w:sz w:val="20"/>
                <w:szCs w:val="20"/>
                <w:rPrChange w:id="5538" w:author="Helene Marsh" w:date="2022-04-30T11:58:00Z">
                  <w:rPr>
                    <w:rFonts w:ascii="Arial Narrow" w:hAnsi="Arial Narrow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53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for</w:t>
            </w:r>
            <w:r w:rsidRPr="00906645">
              <w:rPr>
                <w:rFonts w:ascii="Arial" w:hAnsi="Arial" w:cs="Arial"/>
                <w:spacing w:val="-8"/>
                <w:w w:val="105"/>
                <w:sz w:val="20"/>
                <w:szCs w:val="20"/>
                <w:rPrChange w:id="5540" w:author="Helene Marsh" w:date="2022-04-30T11:58:00Z">
                  <w:rPr>
                    <w:rFonts w:ascii="Arial Narrow" w:hAnsi="Arial Narrow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54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cooperation</w:t>
            </w:r>
            <w:r w:rsidRPr="00906645">
              <w:rPr>
                <w:rFonts w:ascii="Arial" w:hAnsi="Arial" w:cs="Arial"/>
                <w:spacing w:val="-8"/>
                <w:w w:val="105"/>
                <w:sz w:val="20"/>
                <w:szCs w:val="20"/>
                <w:rPrChange w:id="5542" w:author="Helene Marsh" w:date="2022-04-30T11:58:00Z">
                  <w:rPr>
                    <w:rFonts w:ascii="Arial Narrow" w:hAnsi="Arial Narrow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54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10"/>
                <w:w w:val="105"/>
                <w:sz w:val="20"/>
                <w:szCs w:val="20"/>
                <w:rPrChange w:id="5544" w:author="Helene Marsh" w:date="2022-04-30T11:58:00Z">
                  <w:rPr>
                    <w:rFonts w:ascii="Arial Narrow" w:hAnsi="Arial Narrow"/>
                    <w:spacing w:val="-10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54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information</w:t>
            </w:r>
            <w:r w:rsidRPr="00906645">
              <w:rPr>
                <w:rFonts w:ascii="Arial" w:hAnsi="Arial" w:cs="Arial"/>
                <w:spacing w:val="-44"/>
                <w:w w:val="105"/>
                <w:sz w:val="20"/>
                <w:szCs w:val="20"/>
                <w:rPrChange w:id="5546" w:author="Helene Marsh" w:date="2022-04-30T11:58:00Z">
                  <w:rPr>
                    <w:rFonts w:ascii="Arial Narrow" w:hAnsi="Arial Narrow"/>
                    <w:spacing w:val="-4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54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exchange are established and used by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5548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54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Signatory</w:t>
            </w:r>
            <w:r w:rsidRPr="00906645">
              <w:rPr>
                <w:rFonts w:ascii="Arial" w:hAnsi="Arial" w:cs="Arial"/>
                <w:spacing w:val="-5"/>
                <w:w w:val="105"/>
                <w:sz w:val="20"/>
                <w:szCs w:val="20"/>
                <w:rPrChange w:id="5550" w:author="Helene Marsh" w:date="2022-04-30T11:58:00Z">
                  <w:rPr>
                    <w:rFonts w:ascii="Arial Narrow" w:hAnsi="Arial Narrow"/>
                    <w:spacing w:val="-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555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States</w:t>
            </w:r>
          </w:p>
        </w:tc>
        <w:tc>
          <w:tcPr>
            <w:tcW w:w="6669" w:type="dxa"/>
            <w:tcPrChange w:id="5552" w:author="Helene Marsh [2]" w:date="2022-04-29T14:20:00Z">
              <w:tcPr>
                <w:tcW w:w="6811" w:type="dxa"/>
              </w:tcPr>
            </w:tcPrChange>
          </w:tcPr>
          <w:p w14:paraId="15DFA482" w14:textId="77777777" w:rsidR="006E4665" w:rsidRPr="00906645" w:rsidRDefault="006E4665" w:rsidP="00A975D7">
            <w:pPr>
              <w:pStyle w:val="ListParagraph"/>
              <w:numPr>
                <w:ilvl w:val="0"/>
                <w:numId w:val="32"/>
              </w:numPr>
              <w:tabs>
                <w:tab w:val="left" w:pos="464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555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555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Identify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5555" w:author="Helene Marsh" w:date="2022-04-30T11:58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55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7"/>
                <w:sz w:val="20"/>
                <w:szCs w:val="20"/>
                <w:rPrChange w:id="5557" w:author="Helene Marsh" w:date="2022-04-30T11:58:00Z">
                  <w:rPr>
                    <w:rFonts w:ascii="Arial Narrow" w:hAnsi="Arial Narrow"/>
                    <w:i/>
                    <w:spacing w:val="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55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strengthen</w:t>
            </w:r>
            <w:r w:rsidRPr="00906645">
              <w:rPr>
                <w:rFonts w:ascii="Arial" w:hAnsi="Arial" w:cs="Arial"/>
                <w:i/>
                <w:spacing w:val="7"/>
                <w:sz w:val="20"/>
                <w:szCs w:val="20"/>
                <w:rPrChange w:id="5559" w:author="Helene Marsh" w:date="2022-04-30T11:58:00Z">
                  <w:rPr>
                    <w:rFonts w:ascii="Arial Narrow" w:hAnsi="Arial Narrow"/>
                    <w:i/>
                    <w:spacing w:val="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56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existing</w:t>
            </w:r>
            <w:r w:rsidRPr="00906645">
              <w:rPr>
                <w:rFonts w:ascii="Arial" w:hAnsi="Arial" w:cs="Arial"/>
                <w:i/>
                <w:spacing w:val="7"/>
                <w:sz w:val="20"/>
                <w:szCs w:val="20"/>
                <w:rPrChange w:id="5561" w:author="Helene Marsh" w:date="2022-04-30T11:58:00Z">
                  <w:rPr>
                    <w:rFonts w:ascii="Arial Narrow" w:hAnsi="Arial Narrow"/>
                    <w:i/>
                    <w:spacing w:val="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56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mechanisms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5563" w:author="Helene Marsh" w:date="2022-04-30T11:58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56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for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5565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56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cooperation</w:t>
            </w:r>
            <w:r w:rsidRPr="00906645">
              <w:rPr>
                <w:rFonts w:ascii="Arial" w:hAnsi="Arial" w:cs="Arial"/>
                <w:i/>
                <w:spacing w:val="7"/>
                <w:sz w:val="20"/>
                <w:szCs w:val="20"/>
                <w:rPrChange w:id="5567" w:author="Helene Marsh" w:date="2022-04-30T11:58:00Z">
                  <w:rPr>
                    <w:rFonts w:ascii="Arial Narrow" w:hAnsi="Arial Narrow"/>
                    <w:i/>
                    <w:spacing w:val="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56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at</w:t>
            </w:r>
            <w:r w:rsidRPr="00906645">
              <w:rPr>
                <w:rFonts w:ascii="Arial" w:hAnsi="Arial" w:cs="Arial"/>
                <w:i/>
                <w:spacing w:val="7"/>
                <w:sz w:val="20"/>
                <w:szCs w:val="20"/>
                <w:rPrChange w:id="5569" w:author="Helene Marsh" w:date="2022-04-30T11:58:00Z">
                  <w:rPr>
                    <w:rFonts w:ascii="Arial Narrow" w:hAnsi="Arial Narrow"/>
                    <w:i/>
                    <w:spacing w:val="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57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the</w:t>
            </w:r>
            <w:r w:rsidRPr="00906645">
              <w:rPr>
                <w:rFonts w:ascii="Arial" w:hAnsi="Arial" w:cs="Arial"/>
                <w:i/>
                <w:spacing w:val="8"/>
                <w:sz w:val="20"/>
                <w:szCs w:val="20"/>
                <w:rPrChange w:id="5571" w:author="Helene Marsh" w:date="2022-04-30T11:58:00Z">
                  <w:rPr>
                    <w:rFonts w:ascii="Arial Narrow" w:hAnsi="Arial Narrow"/>
                    <w:i/>
                    <w:spacing w:val="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57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regional</w:t>
            </w:r>
            <w:r w:rsidRPr="00906645">
              <w:rPr>
                <w:rFonts w:ascii="Arial" w:hAnsi="Arial" w:cs="Arial"/>
                <w:i/>
                <w:spacing w:val="12"/>
                <w:sz w:val="20"/>
                <w:szCs w:val="20"/>
                <w:rPrChange w:id="5573" w:author="Helene Marsh" w:date="2022-04-30T11:58:00Z">
                  <w:rPr>
                    <w:rFonts w:ascii="Arial Narrow" w:hAnsi="Arial Narrow"/>
                    <w:i/>
                    <w:spacing w:val="12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57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7"/>
                <w:sz w:val="20"/>
                <w:szCs w:val="20"/>
                <w:rPrChange w:id="5575" w:author="Helene Marsh" w:date="2022-04-30T11:58:00Z">
                  <w:rPr>
                    <w:rFonts w:ascii="Arial Narrow" w:hAnsi="Arial Narrow"/>
                    <w:i/>
                    <w:spacing w:val="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57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sub-regional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5577" w:author="Helene Marsh" w:date="2022-04-30T11:58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5578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level</w:t>
            </w:r>
          </w:p>
          <w:p w14:paraId="3FB6D06A" w14:textId="3A480B4A" w:rsidR="006E4665" w:rsidRPr="00906645" w:rsidRDefault="006E4665" w:rsidP="00A975D7">
            <w:pPr>
              <w:pStyle w:val="ListParagraph"/>
              <w:numPr>
                <w:ilvl w:val="0"/>
                <w:numId w:val="32"/>
              </w:numPr>
              <w:tabs>
                <w:tab w:val="left" w:pos="464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557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558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Develop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5581" w:author="Helene Marsh" w:date="2022-04-30T11:58:00Z">
                  <w:rPr>
                    <w:rFonts w:ascii="Arial Narrow" w:hAnsi="Arial Narrow"/>
                    <w:i/>
                    <w:spacing w:val="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58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5583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58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website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5585" w:author="Helene Marsh" w:date="2022-04-30T11:58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58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and/or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5587" w:author="Helene Marsh" w:date="2022-04-30T11:58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58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newsletter</w:t>
            </w:r>
            <w:r w:rsidRPr="00906645">
              <w:rPr>
                <w:rFonts w:ascii="Arial" w:hAnsi="Arial" w:cs="Arial"/>
                <w:i/>
                <w:spacing w:val="8"/>
                <w:sz w:val="20"/>
                <w:szCs w:val="20"/>
                <w:rPrChange w:id="5589" w:author="Helene Marsh" w:date="2022-04-30T11:58:00Z">
                  <w:rPr>
                    <w:rFonts w:ascii="Arial Narrow" w:hAnsi="Arial Narrow"/>
                    <w:i/>
                    <w:spacing w:val="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59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to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5591" w:author="Helene Marsh" w:date="2022-04-30T11:58:00Z">
                  <w:rPr>
                    <w:rFonts w:ascii="Arial Narrow" w:hAnsi="Arial Narrow"/>
                    <w:i/>
                    <w:spacing w:val="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59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facilitate</w:t>
            </w:r>
            <w:r w:rsidRPr="00906645">
              <w:rPr>
                <w:rFonts w:ascii="Arial" w:hAnsi="Arial" w:cs="Arial"/>
                <w:i/>
                <w:spacing w:val="8"/>
                <w:sz w:val="20"/>
                <w:szCs w:val="20"/>
                <w:rPrChange w:id="5593" w:author="Helene Marsh" w:date="2022-04-30T11:58:00Z">
                  <w:rPr>
                    <w:rFonts w:ascii="Arial Narrow" w:hAnsi="Arial Narrow"/>
                    <w:i/>
                    <w:spacing w:val="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59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networking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5595" w:author="Helene Marsh" w:date="2022-04-30T11:58:00Z">
                  <w:rPr>
                    <w:rFonts w:ascii="Arial Narrow" w:hAnsi="Arial Narrow"/>
                    <w:i/>
                    <w:spacing w:val="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59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5597" w:author="Helene Marsh" w:date="2022-04-30T11:58:00Z">
                  <w:rPr>
                    <w:rFonts w:ascii="Arial Narrow" w:hAnsi="Arial Narrow"/>
                    <w:i/>
                    <w:spacing w:val="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59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exchange</w:t>
            </w:r>
            <w:r w:rsidRPr="00906645">
              <w:rPr>
                <w:rFonts w:ascii="Arial" w:hAnsi="Arial" w:cs="Arial"/>
                <w:i/>
                <w:spacing w:val="7"/>
                <w:sz w:val="20"/>
                <w:szCs w:val="20"/>
                <w:rPrChange w:id="5599" w:author="Helene Marsh" w:date="2022-04-30T11:58:00Z">
                  <w:rPr>
                    <w:rFonts w:ascii="Arial Narrow" w:hAnsi="Arial Narrow"/>
                    <w:i/>
                    <w:spacing w:val="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60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of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5601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5602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information</w:t>
            </w:r>
            <w:ins w:id="5603" w:author="Helene Marsh" w:date="2022-05-01T10:29:00Z">
              <w:r w:rsidR="000E5ADC">
                <w:rPr>
                  <w:rFonts w:ascii="Arial" w:hAnsi="Arial" w:cs="Arial"/>
                  <w:i/>
                  <w:spacing w:val="-2"/>
                  <w:sz w:val="20"/>
                  <w:szCs w:val="20"/>
                </w:rPr>
                <w:t xml:space="preserve"> </w:t>
              </w:r>
            </w:ins>
            <w:ins w:id="5604" w:author="Helene Marsh" w:date="2022-05-01T10:30:00Z">
              <w:r w:rsidR="000E5ADC">
                <w:rPr>
                  <w:rFonts w:ascii="Arial" w:hAnsi="Arial" w:cs="Arial"/>
                  <w:spacing w:val="-2"/>
                  <w:sz w:val="20"/>
                  <w:szCs w:val="20"/>
                </w:rPr>
                <w:t>about dugongs on marine megafauna more generically</w:t>
              </w:r>
            </w:ins>
          </w:p>
          <w:p w14:paraId="63664D65" w14:textId="0DED7F9A" w:rsidR="006E4665" w:rsidRPr="00906645" w:rsidRDefault="006E4665" w:rsidP="00A975D7">
            <w:pPr>
              <w:pStyle w:val="ListParagraph"/>
              <w:numPr>
                <w:ilvl w:val="0"/>
                <w:numId w:val="32"/>
              </w:numPr>
              <w:tabs>
                <w:tab w:val="left" w:pos="464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560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560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Develop</w:t>
            </w:r>
            <w:r w:rsidRPr="00906645">
              <w:rPr>
                <w:rFonts w:ascii="Arial" w:hAnsi="Arial" w:cs="Arial"/>
                <w:i/>
                <w:spacing w:val="20"/>
                <w:sz w:val="20"/>
                <w:szCs w:val="20"/>
                <w:rPrChange w:id="5607" w:author="Helene Marsh" w:date="2022-04-30T11:58:00Z">
                  <w:rPr>
                    <w:rFonts w:ascii="Arial Narrow" w:hAnsi="Arial Narrow"/>
                    <w:i/>
                    <w:spacing w:val="2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60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</w:t>
            </w:r>
            <w:r w:rsidRPr="00906645">
              <w:rPr>
                <w:rFonts w:ascii="Arial" w:hAnsi="Arial" w:cs="Arial"/>
                <w:i/>
                <w:spacing w:val="20"/>
                <w:sz w:val="20"/>
                <w:szCs w:val="20"/>
                <w:rPrChange w:id="5609" w:author="Helene Marsh" w:date="2022-04-30T11:58:00Z">
                  <w:rPr>
                    <w:rFonts w:ascii="Arial Narrow" w:hAnsi="Arial Narrow"/>
                    <w:i/>
                    <w:spacing w:val="2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61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web-based</w:t>
            </w:r>
            <w:r w:rsidRPr="00906645">
              <w:rPr>
                <w:rFonts w:ascii="Arial" w:hAnsi="Arial" w:cs="Arial"/>
                <w:i/>
                <w:spacing w:val="20"/>
                <w:sz w:val="20"/>
                <w:szCs w:val="20"/>
                <w:rPrChange w:id="5611" w:author="Helene Marsh" w:date="2022-04-30T11:58:00Z">
                  <w:rPr>
                    <w:rFonts w:ascii="Arial Narrow" w:hAnsi="Arial Narrow"/>
                    <w:i/>
                    <w:spacing w:val="2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61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information</w:t>
            </w:r>
            <w:r w:rsidRPr="00906645">
              <w:rPr>
                <w:rFonts w:ascii="Arial" w:hAnsi="Arial" w:cs="Arial"/>
                <w:i/>
                <w:spacing w:val="20"/>
                <w:sz w:val="20"/>
                <w:szCs w:val="20"/>
                <w:rPrChange w:id="5613" w:author="Helene Marsh" w:date="2022-04-30T11:58:00Z">
                  <w:rPr>
                    <w:rFonts w:ascii="Arial Narrow" w:hAnsi="Arial Narrow"/>
                    <w:i/>
                    <w:spacing w:val="2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61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resource</w:t>
            </w:r>
            <w:r w:rsidRPr="00906645">
              <w:rPr>
                <w:rFonts w:ascii="Arial" w:hAnsi="Arial" w:cs="Arial"/>
                <w:i/>
                <w:spacing w:val="24"/>
                <w:sz w:val="20"/>
                <w:szCs w:val="20"/>
                <w:rPrChange w:id="5615" w:author="Helene Marsh" w:date="2022-04-30T11:58:00Z">
                  <w:rPr>
                    <w:rFonts w:ascii="Arial Narrow" w:hAnsi="Arial Narrow"/>
                    <w:i/>
                    <w:spacing w:val="24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61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for</w:t>
            </w:r>
            <w:r w:rsidRPr="00906645">
              <w:rPr>
                <w:rFonts w:ascii="Arial" w:hAnsi="Arial" w:cs="Arial"/>
                <w:i/>
                <w:spacing w:val="21"/>
                <w:sz w:val="20"/>
                <w:szCs w:val="20"/>
                <w:rPrChange w:id="5617" w:author="Helene Marsh" w:date="2022-04-30T11:58:00Z">
                  <w:rPr>
                    <w:rFonts w:ascii="Arial Narrow" w:hAnsi="Arial Narrow"/>
                    <w:i/>
                    <w:spacing w:val="2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61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dugong</w:t>
            </w:r>
            <w:ins w:id="5619" w:author="Helene Marsh [2]" w:date="2022-04-29T14:21:00Z">
              <w:r w:rsidR="00562B4F" w:rsidRPr="00906645">
                <w:rPr>
                  <w:rFonts w:ascii="Arial" w:hAnsi="Arial" w:cs="Arial"/>
                  <w:i/>
                  <w:sz w:val="20"/>
                  <w:szCs w:val="20"/>
                </w:rPr>
                <w:t xml:space="preserve">/marine megafauna </w:t>
              </w:r>
            </w:ins>
            <w:r w:rsidRPr="00906645">
              <w:rPr>
                <w:rFonts w:ascii="Arial" w:hAnsi="Arial" w:cs="Arial"/>
                <w:i/>
                <w:spacing w:val="20"/>
                <w:sz w:val="20"/>
                <w:szCs w:val="20"/>
                <w:rPrChange w:id="5620" w:author="Helene Marsh" w:date="2022-04-30T11:58:00Z">
                  <w:rPr>
                    <w:rFonts w:ascii="Arial Narrow" w:hAnsi="Arial Narrow"/>
                    <w:i/>
                    <w:spacing w:val="2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62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conservation</w:t>
            </w:r>
            <w:r w:rsidRPr="00906645">
              <w:rPr>
                <w:rFonts w:ascii="Arial" w:hAnsi="Arial" w:cs="Arial"/>
                <w:i/>
                <w:spacing w:val="24"/>
                <w:sz w:val="20"/>
                <w:szCs w:val="20"/>
                <w:rPrChange w:id="5622" w:author="Helene Marsh" w:date="2022-04-30T11:58:00Z">
                  <w:rPr>
                    <w:rFonts w:ascii="Arial Narrow" w:hAnsi="Arial Narrow"/>
                    <w:i/>
                    <w:spacing w:val="24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62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(including</w:t>
            </w:r>
            <w:r w:rsidRPr="00906645">
              <w:rPr>
                <w:rFonts w:ascii="Arial" w:hAnsi="Arial" w:cs="Arial"/>
                <w:i/>
                <w:spacing w:val="20"/>
                <w:sz w:val="20"/>
                <w:szCs w:val="20"/>
                <w:rPrChange w:id="5624" w:author="Helene Marsh" w:date="2022-04-30T11:58:00Z">
                  <w:rPr>
                    <w:rFonts w:ascii="Arial Narrow" w:hAnsi="Arial Narrow"/>
                    <w:i/>
                    <w:spacing w:val="2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62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data</w:t>
            </w:r>
            <w:r w:rsidRPr="00906645">
              <w:rPr>
                <w:rFonts w:ascii="Arial" w:hAnsi="Arial" w:cs="Arial"/>
                <w:i/>
                <w:spacing w:val="20"/>
                <w:sz w:val="20"/>
                <w:szCs w:val="20"/>
                <w:rPrChange w:id="5626" w:author="Helene Marsh" w:date="2022-04-30T11:58:00Z">
                  <w:rPr>
                    <w:rFonts w:ascii="Arial Narrow" w:hAnsi="Arial Narrow"/>
                    <w:i/>
                    <w:spacing w:val="2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62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on</w:t>
            </w:r>
            <w:r w:rsidRPr="00906645">
              <w:rPr>
                <w:rFonts w:ascii="Arial" w:hAnsi="Arial" w:cs="Arial"/>
                <w:i/>
                <w:spacing w:val="20"/>
                <w:sz w:val="20"/>
                <w:szCs w:val="20"/>
                <w:rPrChange w:id="5628" w:author="Helene Marsh" w:date="2022-04-30T11:58:00Z">
                  <w:rPr>
                    <w:rFonts w:ascii="Arial Narrow" w:hAnsi="Arial Narrow"/>
                    <w:i/>
                    <w:spacing w:val="2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62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populations,</w:t>
            </w:r>
            <w:r w:rsidRPr="00906645">
              <w:rPr>
                <w:rFonts w:ascii="Arial" w:hAnsi="Arial" w:cs="Arial"/>
                <w:i/>
                <w:spacing w:val="25"/>
                <w:sz w:val="20"/>
                <w:szCs w:val="20"/>
                <w:rPrChange w:id="5630" w:author="Helene Marsh" w:date="2022-04-30T11:58:00Z">
                  <w:rPr>
                    <w:rFonts w:ascii="Arial Narrow" w:hAnsi="Arial Narrow"/>
                    <w:i/>
                    <w:spacing w:val="25"/>
                    <w:sz w:val="20"/>
                    <w:szCs w:val="20"/>
                  </w:rPr>
                </w:rPrChange>
              </w:rPr>
              <w:t xml:space="preserve"> </w:t>
            </w:r>
            <w:del w:id="5631" w:author="Helene Marsh [2]" w:date="2022-04-25T15:47:00Z">
              <w:r w:rsidRPr="00906645" w:rsidDel="00F45560">
                <w:rPr>
                  <w:rFonts w:ascii="Arial" w:hAnsi="Arial" w:cs="Arial"/>
                  <w:i/>
                  <w:sz w:val="20"/>
                  <w:szCs w:val="20"/>
                  <w:rPrChange w:id="5632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migration,</w:delText>
              </w:r>
              <w:r w:rsidRPr="00906645" w:rsidDel="00F45560">
                <w:rPr>
                  <w:rFonts w:ascii="Arial" w:hAnsi="Arial" w:cs="Arial"/>
                  <w:i/>
                  <w:spacing w:val="25"/>
                  <w:sz w:val="20"/>
                  <w:szCs w:val="20"/>
                  <w:rPrChange w:id="5633" w:author="Helene Marsh" w:date="2022-04-30T11:58:00Z">
                    <w:rPr>
                      <w:rFonts w:ascii="Arial Narrow" w:hAnsi="Arial Narrow"/>
                      <w:i/>
                      <w:spacing w:val="25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906645">
              <w:rPr>
                <w:rFonts w:ascii="Arial" w:hAnsi="Arial" w:cs="Arial"/>
                <w:i/>
                <w:sz w:val="20"/>
                <w:szCs w:val="20"/>
                <w:rPrChange w:id="563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on-going</w:t>
            </w:r>
            <w:r w:rsidRPr="00906645">
              <w:rPr>
                <w:rFonts w:ascii="Arial" w:hAnsi="Arial" w:cs="Arial"/>
                <w:i/>
                <w:spacing w:val="24"/>
                <w:sz w:val="20"/>
                <w:szCs w:val="20"/>
                <w:rPrChange w:id="5635" w:author="Helene Marsh" w:date="2022-04-30T11:58:00Z">
                  <w:rPr>
                    <w:rFonts w:ascii="Arial Narrow" w:hAnsi="Arial Narrow"/>
                    <w:i/>
                    <w:spacing w:val="24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63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projects) based</w:t>
            </w:r>
            <w:r w:rsidRPr="00906645">
              <w:rPr>
                <w:rFonts w:ascii="Arial" w:hAnsi="Arial" w:cs="Arial"/>
                <w:i/>
                <w:spacing w:val="20"/>
                <w:sz w:val="20"/>
                <w:szCs w:val="20"/>
                <w:rPrChange w:id="5637" w:author="Helene Marsh" w:date="2022-04-30T11:58:00Z">
                  <w:rPr>
                    <w:rFonts w:ascii="Arial Narrow" w:hAnsi="Arial Narrow"/>
                    <w:i/>
                    <w:spacing w:val="2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63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on</w:t>
            </w:r>
            <w:r w:rsidRPr="00906645">
              <w:rPr>
                <w:rFonts w:ascii="Arial" w:hAnsi="Arial" w:cs="Arial"/>
                <w:i/>
                <w:spacing w:val="24"/>
                <w:sz w:val="20"/>
                <w:szCs w:val="20"/>
                <w:rPrChange w:id="5639" w:author="Helene Marsh" w:date="2022-04-30T11:58:00Z">
                  <w:rPr>
                    <w:rFonts w:ascii="Arial Narrow" w:hAnsi="Arial Narrow"/>
                    <w:i/>
                    <w:spacing w:val="24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64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 xml:space="preserve">IUCN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5641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website</w:t>
            </w:r>
          </w:p>
          <w:p w14:paraId="66B40231" w14:textId="0BA5992F" w:rsidR="006E4665" w:rsidRPr="00906645" w:rsidRDefault="006E4665" w:rsidP="00A975D7">
            <w:pPr>
              <w:pStyle w:val="ListParagraph"/>
              <w:numPr>
                <w:ilvl w:val="0"/>
                <w:numId w:val="32"/>
              </w:numPr>
              <w:tabs>
                <w:tab w:val="left" w:pos="464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564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564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Regularly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5644" w:author="Helene Marsh" w:date="2022-04-30T11:58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64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update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5646" w:author="Helene Marsh" w:date="2022-04-30T11:58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64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5648" w:author="Helene Marsh" w:date="2022-04-30T11:58:00Z">
                  <w:rPr>
                    <w:rFonts w:ascii="Arial Narrow" w:hAnsi="Arial Narrow"/>
                    <w:i/>
                    <w:spacing w:val="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64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directory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5650" w:author="Helene Marsh" w:date="2022-04-30T11:58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65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of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5652" w:author="Helene Marsh" w:date="2022-04-30T11:58:00Z">
                  <w:rPr>
                    <w:rFonts w:ascii="Arial Narrow" w:hAnsi="Arial Narrow"/>
                    <w:i/>
                    <w:spacing w:val="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65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experts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5654" w:author="Helene Marsh" w:date="2022-04-30T11:58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65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7"/>
                <w:sz w:val="20"/>
                <w:szCs w:val="20"/>
                <w:rPrChange w:id="5656" w:author="Helene Marsh" w:date="2022-04-30T11:58:00Z">
                  <w:rPr>
                    <w:rFonts w:ascii="Arial Narrow" w:hAnsi="Arial Narrow"/>
                    <w:i/>
                    <w:spacing w:val="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65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organisations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5658" w:author="Helene Marsh" w:date="2022-04-30T11:58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65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concerned</w:t>
            </w:r>
            <w:r w:rsidRPr="00906645">
              <w:rPr>
                <w:rFonts w:ascii="Arial" w:hAnsi="Arial" w:cs="Arial"/>
                <w:i/>
                <w:spacing w:val="4"/>
                <w:sz w:val="20"/>
                <w:szCs w:val="20"/>
                <w:rPrChange w:id="5660" w:author="Helene Marsh" w:date="2022-04-30T11:58:00Z">
                  <w:rPr>
                    <w:rFonts w:ascii="Arial Narrow" w:hAnsi="Arial Narrow"/>
                    <w:i/>
                    <w:spacing w:val="4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66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with</w:t>
            </w:r>
            <w:r w:rsidRPr="00906645">
              <w:rPr>
                <w:rFonts w:ascii="Arial" w:hAnsi="Arial" w:cs="Arial"/>
                <w:i/>
                <w:spacing w:val="4"/>
                <w:sz w:val="20"/>
                <w:szCs w:val="20"/>
                <w:rPrChange w:id="5662" w:author="Helene Marsh" w:date="2022-04-30T11:58:00Z">
                  <w:rPr>
                    <w:rFonts w:ascii="Arial Narrow" w:hAnsi="Arial Narrow"/>
                    <w:i/>
                    <w:spacing w:val="4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66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dugong</w:t>
            </w:r>
            <w:ins w:id="5664" w:author="Helene Marsh [2]" w:date="2022-04-25T15:47:00Z">
              <w:r w:rsidR="00F45560" w:rsidRPr="00906645">
                <w:rPr>
                  <w:rFonts w:ascii="Arial" w:hAnsi="Arial" w:cs="Arial"/>
                  <w:i/>
                  <w:sz w:val="20"/>
                  <w:szCs w:val="20"/>
                  <w:rPrChange w:id="5665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 xml:space="preserve">/marine megafauna </w:t>
              </w:r>
            </w:ins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5666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5667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conservation</w:t>
            </w:r>
            <w:ins w:id="5668" w:author="Helene Marsh [2]" w:date="2022-04-27T15:13:00Z">
              <w:r w:rsidR="001C6426" w:rsidRPr="00906645">
                <w:rPr>
                  <w:rFonts w:ascii="Arial" w:hAnsi="Arial" w:cs="Arial"/>
                  <w:i/>
                  <w:spacing w:val="-2"/>
                  <w:sz w:val="20"/>
                  <w:szCs w:val="20"/>
                  <w:rPrChange w:id="5669" w:author="Helene Marsh" w:date="2022-04-30T11:58:00Z">
                    <w:rPr>
                      <w:rFonts w:ascii="Arial Narrow" w:hAnsi="Arial Narrow"/>
                      <w:i/>
                      <w:spacing w:val="-2"/>
                      <w:sz w:val="20"/>
                      <w:szCs w:val="20"/>
                    </w:rPr>
                  </w:rPrChange>
                </w:rPr>
                <w:t xml:space="preserve">, </w:t>
              </w:r>
              <w:del w:id="5670" w:author="Helene Marsh" w:date="2022-05-01T10:30:00Z">
                <w:r w:rsidR="001C6426" w:rsidRPr="00906645" w:rsidDel="000E5ADC">
                  <w:rPr>
                    <w:rFonts w:ascii="Arial" w:hAnsi="Arial" w:cs="Arial"/>
                    <w:i/>
                    <w:spacing w:val="-2"/>
                    <w:sz w:val="20"/>
                    <w:szCs w:val="20"/>
                    <w:rPrChange w:id="5671" w:author="Helene Marsh" w:date="2022-04-30T11:58:00Z">
                      <w:rPr>
                        <w:rFonts w:ascii="Arial Narrow" w:hAnsi="Arial Narrow"/>
                        <w:i/>
                        <w:spacing w:val="-2"/>
                        <w:sz w:val="20"/>
                        <w:szCs w:val="20"/>
                      </w:rPr>
                    </w:rPrChange>
                  </w:rPr>
                  <w:delText xml:space="preserve">especially </w:delText>
                </w:r>
              </w:del>
            </w:ins>
            <w:ins w:id="5672" w:author="Helene Marsh" w:date="2022-05-01T10:30:00Z">
              <w:r w:rsidR="000E5ADC">
                <w:rPr>
                  <w:rFonts w:ascii="Arial" w:hAnsi="Arial" w:cs="Arial"/>
                  <w:i/>
                  <w:spacing w:val="-2"/>
                  <w:sz w:val="20"/>
                  <w:szCs w:val="20"/>
                </w:rPr>
                <w:t xml:space="preserve">grouping </w:t>
              </w:r>
            </w:ins>
            <w:ins w:id="5673" w:author="Helene Marsh [2]" w:date="2022-04-27T15:13:00Z">
              <w:r w:rsidR="001C6426" w:rsidRPr="00906645">
                <w:rPr>
                  <w:rFonts w:ascii="Arial" w:hAnsi="Arial" w:cs="Arial"/>
                  <w:i/>
                  <w:spacing w:val="-2"/>
                  <w:sz w:val="20"/>
                  <w:szCs w:val="20"/>
                  <w:rPrChange w:id="5674" w:author="Helene Marsh" w:date="2022-04-30T11:58:00Z">
                    <w:rPr>
                      <w:rFonts w:ascii="Arial Narrow" w:hAnsi="Arial Narrow"/>
                      <w:i/>
                      <w:spacing w:val="-2"/>
                      <w:sz w:val="20"/>
                      <w:szCs w:val="20"/>
                    </w:rPr>
                  </w:rPrChange>
                </w:rPr>
                <w:t>experts speaking the same language</w:t>
              </w:r>
            </w:ins>
          </w:p>
          <w:p w14:paraId="22C4FE39" w14:textId="4184A0ED" w:rsidR="006E4665" w:rsidRPr="00906645" w:rsidRDefault="006E4665" w:rsidP="00A975D7">
            <w:pPr>
              <w:pStyle w:val="ListParagraph"/>
              <w:numPr>
                <w:ilvl w:val="0"/>
                <w:numId w:val="32"/>
              </w:numPr>
              <w:tabs>
                <w:tab w:val="left" w:pos="464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567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567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 xml:space="preserve">Develop networks for cooperative management of shared </w:t>
            </w:r>
            <w:ins w:id="5677" w:author="Helene Marsh [2]" w:date="2022-04-25T15:48:00Z">
              <w:r w:rsidR="00F45560" w:rsidRPr="00906645">
                <w:rPr>
                  <w:rFonts w:ascii="Arial" w:hAnsi="Arial" w:cs="Arial"/>
                  <w:i/>
                  <w:sz w:val="20"/>
                  <w:szCs w:val="20"/>
                  <w:rPrChange w:id="5678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 xml:space="preserve">dugong </w:t>
              </w:r>
            </w:ins>
            <w:r w:rsidRPr="00906645">
              <w:rPr>
                <w:rFonts w:ascii="Arial" w:hAnsi="Arial" w:cs="Arial"/>
                <w:i/>
                <w:sz w:val="20"/>
                <w:szCs w:val="20"/>
                <w:rPrChange w:id="567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populations, within or across sub-regions, and, where appropriate, formalise cooperative</w:t>
            </w:r>
            <w:ins w:id="5680" w:author="Helene Marsh [2]" w:date="2022-04-29T14:21:00Z">
              <w:r w:rsidR="001A5457" w:rsidRPr="00906645">
                <w:rPr>
                  <w:rFonts w:ascii="Arial" w:hAnsi="Arial" w:cs="Arial"/>
                  <w:i/>
                  <w:spacing w:val="80"/>
                  <w:sz w:val="20"/>
                  <w:szCs w:val="20"/>
                </w:rPr>
                <w:t xml:space="preserve"> </w:t>
              </w:r>
            </w:ins>
            <w:del w:id="5681" w:author="Helene Marsh [2]" w:date="2022-04-29T14:21:00Z">
              <w:r w:rsidRPr="00906645" w:rsidDel="001A5457">
                <w:rPr>
                  <w:rFonts w:ascii="Arial" w:hAnsi="Arial" w:cs="Arial"/>
                  <w:i/>
                  <w:spacing w:val="80"/>
                  <w:sz w:val="20"/>
                  <w:szCs w:val="20"/>
                  <w:rPrChange w:id="5682" w:author="Helene Marsh" w:date="2022-04-30T11:58:00Z">
                    <w:rPr>
                      <w:rFonts w:ascii="Arial Narrow" w:hAnsi="Arial Narrow"/>
                      <w:i/>
                      <w:spacing w:val="80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906645">
              <w:rPr>
                <w:rFonts w:ascii="Arial" w:hAnsi="Arial" w:cs="Arial"/>
                <w:i/>
                <w:sz w:val="20"/>
                <w:szCs w:val="20"/>
                <w:rPrChange w:id="568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management arrangements</w:t>
            </w:r>
          </w:p>
          <w:p w14:paraId="7A59A42D" w14:textId="62D078C1" w:rsidR="006E4665" w:rsidRPr="00906645" w:rsidRDefault="006E4665" w:rsidP="00A975D7">
            <w:pPr>
              <w:pStyle w:val="ListParagraph"/>
              <w:numPr>
                <w:ilvl w:val="0"/>
                <w:numId w:val="32"/>
              </w:numPr>
              <w:tabs>
                <w:tab w:val="left" w:pos="463"/>
                <w:tab w:val="left" w:pos="464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568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568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Cooperate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5686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68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where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5688" w:author="Helene Marsh" w:date="2022-04-30T11:58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68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possible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5690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69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in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5692" w:author="Helene Marsh" w:date="2022-04-30T11:58:00Z">
                  <w:rPr>
                    <w:rFonts w:ascii="Arial Narrow" w:hAnsi="Arial Narrow"/>
                    <w:i/>
                    <w:spacing w:val="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69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the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5694" w:author="Helene Marsh" w:date="2022-04-30T11:58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69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establishment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5696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ins w:id="5697" w:author="Helene Marsh [2]" w:date="2022-04-29T14:21:00Z">
              <w:r w:rsidR="001A5457" w:rsidRPr="00906645">
                <w:rPr>
                  <w:rFonts w:ascii="Arial" w:hAnsi="Arial" w:cs="Arial"/>
                  <w:i/>
                  <w:spacing w:val="9"/>
                  <w:sz w:val="20"/>
                  <w:szCs w:val="20"/>
                </w:rPr>
                <w:t xml:space="preserve">and ongoing management </w:t>
              </w:r>
            </w:ins>
            <w:r w:rsidRPr="00906645">
              <w:rPr>
                <w:rFonts w:ascii="Arial" w:hAnsi="Arial" w:cs="Arial"/>
                <w:i/>
                <w:sz w:val="20"/>
                <w:szCs w:val="20"/>
                <w:rPrChange w:id="569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of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5699" w:author="Helene Marsh" w:date="2022-04-30T11:58:00Z">
                  <w:rPr>
                    <w:rFonts w:ascii="Arial Narrow" w:hAnsi="Arial Narrow"/>
                    <w:i/>
                    <w:spacing w:val="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70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transboundary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5701" w:author="Helene Marsh" w:date="2022-04-30T11:58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70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marine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5703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70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protected</w:t>
            </w:r>
            <w:r w:rsidRPr="00906645">
              <w:rPr>
                <w:rFonts w:ascii="Arial" w:hAnsi="Arial" w:cs="Arial"/>
                <w:i/>
                <w:spacing w:val="7"/>
                <w:sz w:val="20"/>
                <w:szCs w:val="20"/>
                <w:rPrChange w:id="5705" w:author="Helene Marsh" w:date="2022-04-30T11:58:00Z">
                  <w:rPr>
                    <w:rFonts w:ascii="Arial Narrow" w:hAnsi="Arial Narrow"/>
                    <w:i/>
                    <w:spacing w:val="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70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areas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5707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70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using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5709" w:author="Helene Marsh" w:date="2022-04-30T11:58:00Z">
                  <w:rPr>
                    <w:rFonts w:ascii="Arial Narrow" w:hAnsi="Arial Narrow"/>
                    <w:i/>
                    <w:spacing w:val="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71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ecological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5711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71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rather</w:t>
            </w:r>
            <w:r w:rsidRPr="00906645">
              <w:rPr>
                <w:rFonts w:ascii="Arial" w:hAnsi="Arial" w:cs="Arial"/>
                <w:i/>
                <w:spacing w:val="8"/>
                <w:sz w:val="20"/>
                <w:szCs w:val="20"/>
                <w:rPrChange w:id="5713" w:author="Helene Marsh" w:date="2022-04-30T11:58:00Z">
                  <w:rPr>
                    <w:rFonts w:ascii="Arial Narrow" w:hAnsi="Arial Narrow"/>
                    <w:i/>
                    <w:spacing w:val="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71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than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5715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71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political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5717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5718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boundaries</w:t>
            </w:r>
          </w:p>
          <w:p w14:paraId="5BFC3986" w14:textId="42E19D3D" w:rsidR="006E4665" w:rsidRPr="00906645" w:rsidRDefault="006E4665" w:rsidP="00A975D7">
            <w:pPr>
              <w:pStyle w:val="ListParagraph"/>
              <w:numPr>
                <w:ilvl w:val="0"/>
                <w:numId w:val="32"/>
              </w:numPr>
              <w:tabs>
                <w:tab w:val="left" w:pos="464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571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572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Develop a</w:t>
            </w:r>
            <w:r w:rsidRPr="00906645">
              <w:rPr>
                <w:rFonts w:ascii="Arial" w:hAnsi="Arial" w:cs="Arial"/>
                <w:i/>
                <w:spacing w:val="18"/>
                <w:sz w:val="20"/>
                <w:szCs w:val="20"/>
                <w:rPrChange w:id="5721" w:author="Helene Marsh" w:date="2022-04-30T11:58:00Z">
                  <w:rPr>
                    <w:rFonts w:ascii="Arial Narrow" w:hAnsi="Arial Narrow"/>
                    <w:i/>
                    <w:spacing w:val="1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72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streamlined</w:t>
            </w:r>
            <w:r w:rsidRPr="00906645">
              <w:rPr>
                <w:rFonts w:ascii="Arial" w:hAnsi="Arial" w:cs="Arial"/>
                <w:i/>
                <w:spacing w:val="18"/>
                <w:sz w:val="20"/>
                <w:szCs w:val="20"/>
                <w:rPrChange w:id="5723" w:author="Helene Marsh" w:date="2022-04-30T11:58:00Z">
                  <w:rPr>
                    <w:rFonts w:ascii="Arial Narrow" w:hAnsi="Arial Narrow"/>
                    <w:i/>
                    <w:spacing w:val="1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72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format</w:t>
            </w:r>
            <w:r w:rsidRPr="00906645">
              <w:rPr>
                <w:rFonts w:ascii="Arial" w:hAnsi="Arial" w:cs="Arial"/>
                <w:i/>
                <w:spacing w:val="18"/>
                <w:sz w:val="20"/>
                <w:szCs w:val="20"/>
                <w:rPrChange w:id="5725" w:author="Helene Marsh" w:date="2022-04-30T11:58:00Z">
                  <w:rPr>
                    <w:rFonts w:ascii="Arial Narrow" w:hAnsi="Arial Narrow"/>
                    <w:i/>
                    <w:spacing w:val="1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72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for</w:t>
            </w:r>
            <w:r w:rsidRPr="00906645">
              <w:rPr>
                <w:rFonts w:ascii="Arial" w:hAnsi="Arial" w:cs="Arial"/>
                <w:i/>
                <w:spacing w:val="19"/>
                <w:sz w:val="20"/>
                <w:szCs w:val="20"/>
                <w:rPrChange w:id="5727" w:author="Helene Marsh" w:date="2022-04-30T11:58:00Z">
                  <w:rPr>
                    <w:rFonts w:ascii="Arial Narrow" w:hAnsi="Arial Narrow"/>
                    <w:i/>
                    <w:spacing w:val="1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72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reporting and</w:t>
            </w:r>
            <w:r w:rsidRPr="00906645">
              <w:rPr>
                <w:rFonts w:ascii="Arial" w:hAnsi="Arial" w:cs="Arial"/>
                <w:i/>
                <w:spacing w:val="18"/>
                <w:sz w:val="20"/>
                <w:szCs w:val="20"/>
                <w:rPrChange w:id="5729" w:author="Helene Marsh" w:date="2022-04-30T11:58:00Z">
                  <w:rPr>
                    <w:rFonts w:ascii="Arial Narrow" w:hAnsi="Arial Narrow"/>
                    <w:i/>
                    <w:spacing w:val="1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73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exchanging information (through</w:t>
            </w:r>
            <w:r w:rsidRPr="00906645">
              <w:rPr>
                <w:rFonts w:ascii="Arial" w:hAnsi="Arial" w:cs="Arial"/>
                <w:i/>
                <w:spacing w:val="18"/>
                <w:sz w:val="20"/>
                <w:szCs w:val="20"/>
                <w:rPrChange w:id="5731" w:author="Helene Marsh" w:date="2022-04-30T11:58:00Z">
                  <w:rPr>
                    <w:rFonts w:ascii="Arial Narrow" w:hAnsi="Arial Narrow"/>
                    <w:i/>
                    <w:spacing w:val="1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73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the</w:t>
            </w:r>
            <w:r w:rsidRPr="00906645">
              <w:rPr>
                <w:rFonts w:ascii="Arial" w:hAnsi="Arial" w:cs="Arial"/>
                <w:i/>
                <w:spacing w:val="19"/>
                <w:sz w:val="20"/>
                <w:szCs w:val="20"/>
                <w:rPrChange w:id="5733" w:author="Helene Marsh" w:date="2022-04-30T11:58:00Z">
                  <w:rPr>
                    <w:rFonts w:ascii="Arial Narrow" w:hAnsi="Arial Narrow"/>
                    <w:i/>
                    <w:spacing w:val="1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73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MoU Secretariat</w:t>
            </w:r>
            <w:r w:rsidRPr="00906645">
              <w:rPr>
                <w:rFonts w:ascii="Arial" w:hAnsi="Arial" w:cs="Arial"/>
                <w:i/>
                <w:spacing w:val="18"/>
                <w:sz w:val="20"/>
                <w:szCs w:val="20"/>
                <w:rPrChange w:id="5735" w:author="Helene Marsh" w:date="2022-04-30T11:58:00Z">
                  <w:rPr>
                    <w:rFonts w:ascii="Arial Narrow" w:hAnsi="Arial Narrow"/>
                    <w:i/>
                    <w:spacing w:val="1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73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 among Signatory States) on the</w:t>
            </w:r>
            <w:r w:rsidRPr="00906645">
              <w:rPr>
                <w:rFonts w:ascii="Arial" w:hAnsi="Arial" w:cs="Arial"/>
                <w:i/>
                <w:spacing w:val="19"/>
                <w:sz w:val="20"/>
                <w:szCs w:val="20"/>
                <w:rPrChange w:id="5737" w:author="Helene Marsh" w:date="2022-04-30T11:58:00Z">
                  <w:rPr>
                    <w:rFonts w:ascii="Arial Narrow" w:hAnsi="Arial Narrow"/>
                    <w:i/>
                    <w:spacing w:val="1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73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state</w:t>
            </w:r>
            <w:r w:rsidRPr="00906645">
              <w:rPr>
                <w:rFonts w:ascii="Arial" w:hAnsi="Arial" w:cs="Arial"/>
                <w:i/>
                <w:spacing w:val="19"/>
                <w:sz w:val="20"/>
                <w:szCs w:val="20"/>
                <w:rPrChange w:id="5739" w:author="Helene Marsh" w:date="2022-04-30T11:58:00Z">
                  <w:rPr>
                    <w:rFonts w:ascii="Arial Narrow" w:hAnsi="Arial Narrow"/>
                    <w:i/>
                    <w:spacing w:val="1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74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of dugong</w:t>
            </w:r>
            <w:ins w:id="5741" w:author="Helene Marsh [2]" w:date="2022-04-25T15:48:00Z">
              <w:r w:rsidR="00F45560" w:rsidRPr="00906645">
                <w:rPr>
                  <w:rFonts w:ascii="Arial" w:hAnsi="Arial" w:cs="Arial"/>
                  <w:i/>
                  <w:sz w:val="20"/>
                  <w:szCs w:val="20"/>
                  <w:rPrChange w:id="5742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 xml:space="preserve">/marine megafauna </w:t>
              </w:r>
            </w:ins>
            <w:r w:rsidRPr="00906645">
              <w:rPr>
                <w:rFonts w:ascii="Arial" w:hAnsi="Arial" w:cs="Arial"/>
                <w:i/>
                <w:sz w:val="20"/>
                <w:szCs w:val="20"/>
                <w:rPrChange w:id="574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 xml:space="preserve"> conservation at the national level</w:t>
            </w:r>
          </w:p>
          <w:p w14:paraId="7637A829" w14:textId="0D641061" w:rsidR="006E4665" w:rsidRPr="00906645" w:rsidRDefault="006E4665" w:rsidP="00A975D7">
            <w:pPr>
              <w:pStyle w:val="ListParagraph"/>
              <w:numPr>
                <w:ilvl w:val="0"/>
                <w:numId w:val="32"/>
              </w:numPr>
              <w:tabs>
                <w:tab w:val="left" w:pos="464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574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574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Encourage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5746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74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MoU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5748" w:author="Helene Marsh" w:date="2022-04-30T11:58:00Z">
                  <w:rPr>
                    <w:rFonts w:ascii="Arial Narrow" w:hAnsi="Arial Narrow"/>
                    <w:i/>
                    <w:spacing w:val="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74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Signatory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5750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75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States</w:t>
            </w:r>
            <w:r w:rsidRPr="00906645">
              <w:rPr>
                <w:rFonts w:ascii="Arial" w:hAnsi="Arial" w:cs="Arial"/>
                <w:i/>
                <w:spacing w:val="7"/>
                <w:sz w:val="20"/>
                <w:szCs w:val="20"/>
                <w:rPrChange w:id="5752" w:author="Helene Marsh" w:date="2022-04-30T11:58:00Z">
                  <w:rPr>
                    <w:rFonts w:ascii="Arial Narrow" w:hAnsi="Arial Narrow"/>
                    <w:i/>
                    <w:spacing w:val="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75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that</w:t>
            </w:r>
            <w:r w:rsidRPr="00906645">
              <w:rPr>
                <w:rFonts w:ascii="Arial" w:hAnsi="Arial" w:cs="Arial"/>
                <w:i/>
                <w:spacing w:val="5"/>
                <w:sz w:val="20"/>
                <w:szCs w:val="20"/>
                <w:rPrChange w:id="5754" w:author="Helene Marsh" w:date="2022-04-30T11:58:00Z">
                  <w:rPr>
                    <w:rFonts w:ascii="Arial Narrow" w:hAnsi="Arial Narrow"/>
                    <w:i/>
                    <w:spacing w:val="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75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have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5756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75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not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5758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75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already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5760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76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done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5762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76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so</w:t>
            </w:r>
            <w:r w:rsidRPr="00906645">
              <w:rPr>
                <w:rFonts w:ascii="Arial" w:hAnsi="Arial" w:cs="Arial"/>
                <w:i/>
                <w:spacing w:val="8"/>
                <w:sz w:val="20"/>
                <w:szCs w:val="20"/>
                <w:rPrChange w:id="5764" w:author="Helene Marsh" w:date="2022-04-30T11:58:00Z">
                  <w:rPr>
                    <w:rFonts w:ascii="Arial Narrow" w:hAnsi="Arial Narrow"/>
                    <w:i/>
                    <w:spacing w:val="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76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to</w:t>
            </w:r>
            <w:r w:rsidRPr="00906645">
              <w:rPr>
                <w:rFonts w:ascii="Arial" w:hAnsi="Arial" w:cs="Arial"/>
                <w:i/>
                <w:spacing w:val="5"/>
                <w:sz w:val="20"/>
                <w:szCs w:val="20"/>
                <w:rPrChange w:id="5766" w:author="Helene Marsh" w:date="2022-04-30T11:58:00Z">
                  <w:rPr>
                    <w:rFonts w:ascii="Arial Narrow" w:hAnsi="Arial Narrow"/>
                    <w:i/>
                    <w:spacing w:val="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76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become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5768" w:author="Helene Marsh" w:date="2022-04-30T11:58:00Z">
                  <w:rPr>
                    <w:rFonts w:ascii="Arial Narrow" w:hAnsi="Arial Narrow"/>
                    <w:i/>
                    <w:spacing w:val="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76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Parties</w:t>
            </w:r>
            <w:r w:rsidRPr="00906645">
              <w:rPr>
                <w:rFonts w:ascii="Arial" w:hAnsi="Arial" w:cs="Arial"/>
                <w:i/>
                <w:spacing w:val="7"/>
                <w:sz w:val="20"/>
                <w:szCs w:val="20"/>
                <w:rPrChange w:id="5770" w:author="Helene Marsh" w:date="2022-04-30T11:58:00Z">
                  <w:rPr>
                    <w:rFonts w:ascii="Arial Narrow" w:hAnsi="Arial Narrow"/>
                    <w:i/>
                    <w:spacing w:val="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77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to</w:t>
            </w:r>
            <w:r w:rsidRPr="00906645">
              <w:rPr>
                <w:rFonts w:ascii="Arial" w:hAnsi="Arial" w:cs="Arial"/>
                <w:i/>
                <w:spacing w:val="5"/>
                <w:sz w:val="20"/>
                <w:szCs w:val="20"/>
                <w:rPrChange w:id="5772" w:author="Helene Marsh" w:date="2022-04-30T11:58:00Z">
                  <w:rPr>
                    <w:rFonts w:ascii="Arial Narrow" w:hAnsi="Arial Narrow"/>
                    <w:i/>
                    <w:spacing w:val="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77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the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5774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77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Convention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5776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77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on</w:t>
            </w:r>
            <w:r w:rsidRPr="00906645">
              <w:rPr>
                <w:rFonts w:ascii="Arial" w:hAnsi="Arial" w:cs="Arial"/>
                <w:i/>
                <w:spacing w:val="5"/>
                <w:sz w:val="20"/>
                <w:szCs w:val="20"/>
                <w:rPrChange w:id="5778" w:author="Helene Marsh" w:date="2022-04-30T11:58:00Z">
                  <w:rPr>
                    <w:rFonts w:ascii="Arial Narrow" w:hAnsi="Arial Narrow"/>
                    <w:i/>
                    <w:spacing w:val="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77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Migratory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5780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78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Species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5782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5783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(CMS)</w:t>
            </w:r>
            <w:ins w:id="5784" w:author="Helene Marsh [2]" w:date="2022-04-27T15:16:00Z">
              <w:r w:rsidR="001C6426" w:rsidRPr="00906645">
                <w:rPr>
                  <w:rFonts w:ascii="Arial" w:hAnsi="Arial" w:cs="Arial"/>
                  <w:i/>
                  <w:spacing w:val="-2"/>
                  <w:sz w:val="20"/>
                  <w:szCs w:val="20"/>
                  <w:rPrChange w:id="5785" w:author="Helene Marsh" w:date="2022-04-30T11:58:00Z">
                    <w:rPr>
                      <w:rFonts w:ascii="Arial Narrow" w:hAnsi="Arial Narrow"/>
                      <w:i/>
                      <w:spacing w:val="-2"/>
                      <w:sz w:val="20"/>
                      <w:szCs w:val="20"/>
                    </w:rPr>
                  </w:rPrChange>
                </w:rPr>
                <w:t xml:space="preserve"> and other CMS groups</w:t>
              </w:r>
            </w:ins>
            <w:ins w:id="5786" w:author="Helene Marsh [2]" w:date="2022-04-29T14:22:00Z">
              <w:r w:rsidR="001A5457" w:rsidRPr="00906645">
                <w:rPr>
                  <w:rFonts w:ascii="Arial" w:hAnsi="Arial" w:cs="Arial"/>
                  <w:i/>
                  <w:spacing w:val="-2"/>
                  <w:sz w:val="20"/>
                  <w:szCs w:val="20"/>
                </w:rPr>
                <w:t>,</w:t>
              </w:r>
            </w:ins>
            <w:ins w:id="5787" w:author="Helene Marsh [2]" w:date="2022-04-27T15:16:00Z">
              <w:r w:rsidR="001C6426" w:rsidRPr="00906645">
                <w:rPr>
                  <w:rFonts w:ascii="Arial" w:hAnsi="Arial" w:cs="Arial"/>
                  <w:i/>
                  <w:spacing w:val="-2"/>
                  <w:sz w:val="20"/>
                  <w:szCs w:val="20"/>
                  <w:rPrChange w:id="5788" w:author="Helene Marsh" w:date="2022-04-30T11:58:00Z">
                    <w:rPr>
                      <w:rFonts w:ascii="Arial Narrow" w:hAnsi="Arial Narrow"/>
                      <w:i/>
                      <w:spacing w:val="-2"/>
                      <w:sz w:val="20"/>
                      <w:szCs w:val="20"/>
                    </w:rPr>
                  </w:rPrChange>
                </w:rPr>
                <w:t xml:space="preserve"> such as </w:t>
              </w:r>
              <w:r w:rsidR="001C6426" w:rsidRPr="00906645">
                <w:rPr>
                  <w:rFonts w:ascii="Arial" w:hAnsi="Arial" w:cs="Arial"/>
                  <w:i/>
                  <w:sz w:val="20"/>
                  <w:szCs w:val="20"/>
                  <w:rPrChange w:id="5789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IOSEA</w:t>
              </w:r>
            </w:ins>
            <w:ins w:id="5790" w:author="Helene Marsh [2]" w:date="2022-04-27T15:17:00Z">
              <w:r w:rsidR="001C6426" w:rsidRPr="00906645">
                <w:rPr>
                  <w:rFonts w:ascii="Arial" w:hAnsi="Arial" w:cs="Arial"/>
                  <w:i/>
                  <w:sz w:val="20"/>
                  <w:szCs w:val="20"/>
                  <w:rPrChange w:id="5791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 xml:space="preserve"> Marine Turtles</w:t>
              </w:r>
            </w:ins>
          </w:p>
          <w:p w14:paraId="503B2EF8" w14:textId="77777777" w:rsidR="006E4665" w:rsidRPr="00906645" w:rsidRDefault="006E4665" w:rsidP="00A975D7">
            <w:pPr>
              <w:pStyle w:val="ListParagraph"/>
              <w:numPr>
                <w:ilvl w:val="0"/>
                <w:numId w:val="32"/>
              </w:numPr>
              <w:tabs>
                <w:tab w:val="left" w:pos="463"/>
                <w:tab w:val="left" w:pos="464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579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579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Encourage</w:t>
            </w:r>
            <w:r w:rsidRPr="00906645">
              <w:rPr>
                <w:rFonts w:ascii="Arial" w:hAnsi="Arial" w:cs="Arial"/>
                <w:i/>
                <w:spacing w:val="32"/>
                <w:sz w:val="20"/>
                <w:szCs w:val="20"/>
                <w:rPrChange w:id="5794" w:author="Helene Marsh" w:date="2022-04-30T11:58:00Z">
                  <w:rPr>
                    <w:rFonts w:ascii="Arial Narrow" w:hAnsi="Arial Narrow"/>
                    <w:i/>
                    <w:spacing w:val="32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79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Signatory</w:t>
            </w:r>
            <w:r w:rsidRPr="00906645">
              <w:rPr>
                <w:rFonts w:ascii="Arial" w:hAnsi="Arial" w:cs="Arial"/>
                <w:i/>
                <w:spacing w:val="32"/>
                <w:sz w:val="20"/>
                <w:szCs w:val="20"/>
                <w:rPrChange w:id="5796" w:author="Helene Marsh" w:date="2022-04-30T11:58:00Z">
                  <w:rPr>
                    <w:rFonts w:ascii="Arial Narrow" w:hAnsi="Arial Narrow"/>
                    <w:i/>
                    <w:spacing w:val="32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79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States</w:t>
            </w:r>
            <w:r w:rsidRPr="00906645">
              <w:rPr>
                <w:rFonts w:ascii="Arial" w:hAnsi="Arial" w:cs="Arial"/>
                <w:i/>
                <w:spacing w:val="33"/>
                <w:sz w:val="20"/>
                <w:szCs w:val="20"/>
                <w:rPrChange w:id="5798" w:author="Helene Marsh" w:date="2022-04-30T11:58:00Z">
                  <w:rPr>
                    <w:rFonts w:ascii="Arial Narrow" w:hAnsi="Arial Narrow"/>
                    <w:i/>
                    <w:spacing w:val="33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79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to</w:t>
            </w:r>
            <w:r w:rsidRPr="00906645">
              <w:rPr>
                <w:rFonts w:ascii="Arial" w:hAnsi="Arial" w:cs="Arial"/>
                <w:i/>
                <w:spacing w:val="32"/>
                <w:sz w:val="20"/>
                <w:szCs w:val="20"/>
                <w:rPrChange w:id="5800" w:author="Helene Marsh" w:date="2022-04-30T11:58:00Z">
                  <w:rPr>
                    <w:rFonts w:ascii="Arial Narrow" w:hAnsi="Arial Narrow"/>
                    <w:i/>
                    <w:spacing w:val="32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80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become</w:t>
            </w:r>
            <w:r w:rsidRPr="00906645">
              <w:rPr>
                <w:rFonts w:ascii="Arial" w:hAnsi="Arial" w:cs="Arial"/>
                <w:i/>
                <w:spacing w:val="35"/>
                <w:sz w:val="20"/>
                <w:szCs w:val="20"/>
                <w:rPrChange w:id="5802" w:author="Helene Marsh" w:date="2022-04-30T11:58:00Z">
                  <w:rPr>
                    <w:rFonts w:ascii="Arial Narrow" w:hAnsi="Arial Narrow"/>
                    <w:i/>
                    <w:spacing w:val="3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80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contracting</w:t>
            </w:r>
            <w:r w:rsidRPr="00906645">
              <w:rPr>
                <w:rFonts w:ascii="Arial" w:hAnsi="Arial" w:cs="Arial"/>
                <w:i/>
                <w:spacing w:val="32"/>
                <w:sz w:val="20"/>
                <w:szCs w:val="20"/>
                <w:rPrChange w:id="5804" w:author="Helene Marsh" w:date="2022-04-30T11:58:00Z">
                  <w:rPr>
                    <w:rFonts w:ascii="Arial Narrow" w:hAnsi="Arial Narrow"/>
                    <w:i/>
                    <w:spacing w:val="32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80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parties</w:t>
            </w:r>
            <w:r w:rsidRPr="00906645">
              <w:rPr>
                <w:rFonts w:ascii="Arial" w:hAnsi="Arial" w:cs="Arial"/>
                <w:i/>
                <w:spacing w:val="29"/>
                <w:sz w:val="20"/>
                <w:szCs w:val="20"/>
                <w:rPrChange w:id="5806" w:author="Helene Marsh" w:date="2022-04-30T11:58:00Z">
                  <w:rPr>
                    <w:rFonts w:ascii="Arial Narrow" w:hAnsi="Arial Narrow"/>
                    <w:i/>
                    <w:spacing w:val="2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80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to</w:t>
            </w:r>
            <w:r w:rsidRPr="00906645">
              <w:rPr>
                <w:rFonts w:ascii="Arial" w:hAnsi="Arial" w:cs="Arial"/>
                <w:i/>
                <w:spacing w:val="32"/>
                <w:sz w:val="20"/>
                <w:szCs w:val="20"/>
                <w:rPrChange w:id="5808" w:author="Helene Marsh" w:date="2022-04-30T11:58:00Z">
                  <w:rPr>
                    <w:rFonts w:ascii="Arial Narrow" w:hAnsi="Arial Narrow"/>
                    <w:i/>
                    <w:spacing w:val="32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80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global</w:t>
            </w:r>
            <w:r w:rsidRPr="00906645">
              <w:rPr>
                <w:rFonts w:ascii="Arial" w:hAnsi="Arial" w:cs="Arial"/>
                <w:i/>
                <w:spacing w:val="34"/>
                <w:sz w:val="20"/>
                <w:szCs w:val="20"/>
                <w:rPrChange w:id="5810" w:author="Helene Marsh" w:date="2022-04-30T11:58:00Z">
                  <w:rPr>
                    <w:rFonts w:ascii="Arial Narrow" w:hAnsi="Arial Narrow"/>
                    <w:i/>
                    <w:spacing w:val="34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81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fisheries</w:t>
            </w:r>
            <w:r w:rsidRPr="00906645">
              <w:rPr>
                <w:rFonts w:ascii="Arial" w:hAnsi="Arial" w:cs="Arial"/>
                <w:i/>
                <w:spacing w:val="29"/>
                <w:sz w:val="20"/>
                <w:szCs w:val="20"/>
                <w:rPrChange w:id="5812" w:author="Helene Marsh" w:date="2022-04-30T11:58:00Z">
                  <w:rPr>
                    <w:rFonts w:ascii="Arial Narrow" w:hAnsi="Arial Narrow"/>
                    <w:i/>
                    <w:spacing w:val="2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81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agreements</w:t>
            </w:r>
            <w:r w:rsidRPr="00906645">
              <w:rPr>
                <w:rFonts w:ascii="Arial" w:hAnsi="Arial" w:cs="Arial"/>
                <w:i/>
                <w:spacing w:val="33"/>
                <w:sz w:val="20"/>
                <w:szCs w:val="20"/>
                <w:rPrChange w:id="5814" w:author="Helene Marsh" w:date="2022-04-30T11:58:00Z">
                  <w:rPr>
                    <w:rFonts w:ascii="Arial Narrow" w:hAnsi="Arial Narrow"/>
                    <w:i/>
                    <w:spacing w:val="33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81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such</w:t>
            </w:r>
            <w:r w:rsidRPr="00906645">
              <w:rPr>
                <w:rFonts w:ascii="Arial" w:hAnsi="Arial" w:cs="Arial"/>
                <w:i/>
                <w:spacing w:val="32"/>
                <w:sz w:val="20"/>
                <w:szCs w:val="20"/>
                <w:rPrChange w:id="5816" w:author="Helene Marsh" w:date="2022-04-30T11:58:00Z">
                  <w:rPr>
                    <w:rFonts w:ascii="Arial Narrow" w:hAnsi="Arial Narrow"/>
                    <w:i/>
                    <w:spacing w:val="32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81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as</w:t>
            </w:r>
            <w:r w:rsidRPr="00906645">
              <w:rPr>
                <w:rFonts w:ascii="Arial" w:hAnsi="Arial" w:cs="Arial"/>
                <w:i/>
                <w:spacing w:val="29"/>
                <w:sz w:val="20"/>
                <w:szCs w:val="20"/>
                <w:rPrChange w:id="5818" w:author="Helene Marsh" w:date="2022-04-30T11:58:00Z">
                  <w:rPr>
                    <w:rFonts w:ascii="Arial Narrow" w:hAnsi="Arial Narrow"/>
                    <w:i/>
                    <w:spacing w:val="2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81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the</w:t>
            </w:r>
            <w:r w:rsidRPr="00906645">
              <w:rPr>
                <w:rFonts w:ascii="Arial" w:hAnsi="Arial" w:cs="Arial"/>
                <w:i/>
                <w:spacing w:val="32"/>
                <w:sz w:val="20"/>
                <w:szCs w:val="20"/>
                <w:rPrChange w:id="5820" w:author="Helene Marsh" w:date="2022-04-30T11:58:00Z">
                  <w:rPr>
                    <w:rFonts w:ascii="Arial Narrow" w:hAnsi="Arial Narrow"/>
                    <w:i/>
                    <w:spacing w:val="32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82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UN</w:t>
            </w:r>
            <w:r w:rsidRPr="00906645">
              <w:rPr>
                <w:rFonts w:ascii="Arial" w:hAnsi="Arial" w:cs="Arial"/>
                <w:i/>
                <w:spacing w:val="32"/>
                <w:sz w:val="20"/>
                <w:szCs w:val="20"/>
                <w:rPrChange w:id="5822" w:author="Helene Marsh" w:date="2022-04-30T11:58:00Z">
                  <w:rPr>
                    <w:rFonts w:ascii="Arial Narrow" w:hAnsi="Arial Narrow"/>
                    <w:i/>
                    <w:spacing w:val="32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82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Fish</w:t>
            </w:r>
            <w:r w:rsidRPr="00906645">
              <w:rPr>
                <w:rFonts w:ascii="Arial" w:hAnsi="Arial" w:cs="Arial"/>
                <w:i/>
                <w:spacing w:val="32"/>
                <w:sz w:val="20"/>
                <w:szCs w:val="20"/>
                <w:rPrChange w:id="5824" w:author="Helene Marsh" w:date="2022-04-30T11:58:00Z">
                  <w:rPr>
                    <w:rFonts w:ascii="Arial Narrow" w:hAnsi="Arial Narrow"/>
                    <w:i/>
                    <w:spacing w:val="32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82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Stocks</w:t>
            </w:r>
            <w:r w:rsidRPr="00906645">
              <w:rPr>
                <w:rFonts w:ascii="Arial" w:hAnsi="Arial" w:cs="Arial"/>
                <w:i/>
                <w:spacing w:val="33"/>
                <w:sz w:val="20"/>
                <w:szCs w:val="20"/>
                <w:rPrChange w:id="5826" w:author="Helene Marsh" w:date="2022-04-30T11:58:00Z">
                  <w:rPr>
                    <w:rFonts w:ascii="Arial Narrow" w:hAnsi="Arial Narrow"/>
                    <w:i/>
                    <w:spacing w:val="33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82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Agreement</w:t>
            </w:r>
            <w:r w:rsidRPr="00906645">
              <w:rPr>
                <w:rFonts w:ascii="Arial" w:hAnsi="Arial" w:cs="Arial"/>
                <w:i/>
                <w:spacing w:val="34"/>
                <w:sz w:val="20"/>
                <w:szCs w:val="20"/>
                <w:rPrChange w:id="5828" w:author="Helene Marsh" w:date="2022-04-30T11:58:00Z">
                  <w:rPr>
                    <w:rFonts w:ascii="Arial Narrow" w:hAnsi="Arial Narrow"/>
                    <w:i/>
                    <w:spacing w:val="34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82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(1995)</w:t>
            </w:r>
            <w:r w:rsidRPr="00906645">
              <w:rPr>
                <w:rFonts w:ascii="Arial" w:hAnsi="Arial" w:cs="Arial"/>
                <w:i/>
                <w:spacing w:val="28"/>
                <w:sz w:val="20"/>
                <w:szCs w:val="20"/>
                <w:rPrChange w:id="5830" w:author="Helene Marsh" w:date="2022-04-30T11:58:00Z">
                  <w:rPr>
                    <w:rFonts w:ascii="Arial Narrow" w:hAnsi="Arial Narrow"/>
                    <w:i/>
                    <w:spacing w:val="2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83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34"/>
                <w:sz w:val="20"/>
                <w:szCs w:val="20"/>
                <w:rPrChange w:id="5832" w:author="Helene Marsh" w:date="2022-04-30T11:58:00Z">
                  <w:rPr>
                    <w:rFonts w:ascii="Arial Narrow" w:hAnsi="Arial Narrow"/>
                    <w:i/>
                    <w:spacing w:val="34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83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the FAO</w:t>
            </w:r>
            <w:r w:rsidRPr="00906645">
              <w:rPr>
                <w:rFonts w:ascii="Arial" w:hAnsi="Arial" w:cs="Arial"/>
                <w:i/>
                <w:spacing w:val="30"/>
                <w:sz w:val="20"/>
                <w:szCs w:val="20"/>
                <w:rPrChange w:id="5834" w:author="Helene Marsh" w:date="2022-04-30T11:58:00Z">
                  <w:rPr>
                    <w:rFonts w:ascii="Arial Narrow" w:hAnsi="Arial Narrow"/>
                    <w:i/>
                    <w:spacing w:val="3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83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Compliance</w:t>
            </w:r>
            <w:r w:rsidRPr="00906645">
              <w:rPr>
                <w:rFonts w:ascii="Arial" w:hAnsi="Arial" w:cs="Arial"/>
                <w:i/>
                <w:spacing w:val="27"/>
                <w:sz w:val="20"/>
                <w:szCs w:val="20"/>
                <w:rPrChange w:id="5836" w:author="Helene Marsh" w:date="2022-04-30T11:58:00Z">
                  <w:rPr>
                    <w:rFonts w:ascii="Arial Narrow" w:hAnsi="Arial Narrow"/>
                    <w:i/>
                    <w:spacing w:val="2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83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Agreement</w:t>
            </w:r>
            <w:r w:rsidRPr="00906645">
              <w:rPr>
                <w:rFonts w:ascii="Arial" w:hAnsi="Arial" w:cs="Arial"/>
                <w:i/>
                <w:spacing w:val="25"/>
                <w:sz w:val="20"/>
                <w:szCs w:val="20"/>
                <w:rPrChange w:id="5838" w:author="Helene Marsh" w:date="2022-04-30T11:58:00Z">
                  <w:rPr>
                    <w:rFonts w:ascii="Arial Narrow" w:hAnsi="Arial Narrow"/>
                    <w:i/>
                    <w:spacing w:val="2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83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(1993) and</w:t>
            </w:r>
            <w:r w:rsidRPr="00906645">
              <w:rPr>
                <w:rFonts w:ascii="Arial" w:hAnsi="Arial" w:cs="Arial"/>
                <w:i/>
                <w:spacing w:val="28"/>
                <w:sz w:val="20"/>
                <w:szCs w:val="20"/>
                <w:rPrChange w:id="5840" w:author="Helene Marsh" w:date="2022-04-30T11:58:00Z">
                  <w:rPr>
                    <w:rFonts w:ascii="Arial Narrow" w:hAnsi="Arial Narrow"/>
                    <w:i/>
                    <w:spacing w:val="2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84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implement</w:t>
            </w:r>
            <w:r w:rsidRPr="00906645">
              <w:rPr>
                <w:rFonts w:ascii="Arial" w:hAnsi="Arial" w:cs="Arial"/>
                <w:i/>
                <w:spacing w:val="25"/>
                <w:sz w:val="20"/>
                <w:szCs w:val="20"/>
                <w:rPrChange w:id="5842" w:author="Helene Marsh" w:date="2022-04-30T11:58:00Z">
                  <w:rPr>
                    <w:rFonts w:ascii="Arial Narrow" w:hAnsi="Arial Narrow"/>
                    <w:i/>
                    <w:spacing w:val="2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84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the</w:t>
            </w:r>
            <w:r w:rsidRPr="00906645">
              <w:rPr>
                <w:rFonts w:ascii="Arial" w:hAnsi="Arial" w:cs="Arial"/>
                <w:i/>
                <w:spacing w:val="27"/>
                <w:sz w:val="20"/>
                <w:szCs w:val="20"/>
                <w:rPrChange w:id="5844" w:author="Helene Marsh" w:date="2022-04-30T11:58:00Z">
                  <w:rPr>
                    <w:rFonts w:ascii="Arial Narrow" w:hAnsi="Arial Narrow"/>
                    <w:i/>
                    <w:spacing w:val="2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84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FAO Code</w:t>
            </w:r>
            <w:r w:rsidRPr="00906645">
              <w:rPr>
                <w:rFonts w:ascii="Arial" w:hAnsi="Arial" w:cs="Arial"/>
                <w:i/>
                <w:spacing w:val="27"/>
                <w:sz w:val="20"/>
                <w:szCs w:val="20"/>
                <w:rPrChange w:id="5846" w:author="Helene Marsh" w:date="2022-04-30T11:58:00Z">
                  <w:rPr>
                    <w:rFonts w:ascii="Arial Narrow" w:hAnsi="Arial Narrow"/>
                    <w:i/>
                    <w:spacing w:val="2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84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of Conduct</w:t>
            </w:r>
            <w:r w:rsidRPr="00906645">
              <w:rPr>
                <w:rFonts w:ascii="Arial" w:hAnsi="Arial" w:cs="Arial"/>
                <w:i/>
                <w:spacing w:val="25"/>
                <w:sz w:val="20"/>
                <w:szCs w:val="20"/>
                <w:rPrChange w:id="5848" w:author="Helene Marsh" w:date="2022-04-30T11:58:00Z">
                  <w:rPr>
                    <w:rFonts w:ascii="Arial Narrow" w:hAnsi="Arial Narrow"/>
                    <w:i/>
                    <w:spacing w:val="2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84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for Responsible</w:t>
            </w:r>
            <w:r w:rsidRPr="00906645">
              <w:rPr>
                <w:rFonts w:ascii="Arial" w:hAnsi="Arial" w:cs="Arial"/>
                <w:i/>
                <w:spacing w:val="27"/>
                <w:sz w:val="20"/>
                <w:szCs w:val="20"/>
                <w:rPrChange w:id="5850" w:author="Helene Marsh" w:date="2022-04-30T11:58:00Z">
                  <w:rPr>
                    <w:rFonts w:ascii="Arial Narrow" w:hAnsi="Arial Narrow"/>
                    <w:i/>
                    <w:spacing w:val="2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85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Fisheries (1995)</w:t>
            </w:r>
          </w:p>
          <w:p w14:paraId="0985C686" w14:textId="63C5EAE6" w:rsidR="006E4665" w:rsidRPr="00906645" w:rsidRDefault="006E4665" w:rsidP="00A975D7">
            <w:pPr>
              <w:pStyle w:val="ListParagraph"/>
              <w:numPr>
                <w:ilvl w:val="0"/>
                <w:numId w:val="32"/>
              </w:numPr>
              <w:tabs>
                <w:tab w:val="left" w:pos="463"/>
                <w:tab w:val="left" w:pos="464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585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585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Establish</w:t>
            </w:r>
            <w:r w:rsidRPr="00906645">
              <w:rPr>
                <w:rFonts w:ascii="Arial" w:hAnsi="Arial" w:cs="Arial"/>
                <w:i/>
                <w:spacing w:val="36"/>
                <w:sz w:val="20"/>
                <w:szCs w:val="20"/>
                <w:rPrChange w:id="5854" w:author="Helene Marsh" w:date="2022-04-30T11:58:00Z">
                  <w:rPr>
                    <w:rFonts w:ascii="Arial Narrow" w:hAnsi="Arial Narrow"/>
                    <w:i/>
                    <w:spacing w:val="3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85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relationships</w:t>
            </w:r>
            <w:r w:rsidRPr="00906645">
              <w:rPr>
                <w:rFonts w:ascii="Arial" w:hAnsi="Arial" w:cs="Arial"/>
                <w:i/>
                <w:spacing w:val="35"/>
                <w:sz w:val="20"/>
                <w:szCs w:val="20"/>
                <w:rPrChange w:id="5856" w:author="Helene Marsh" w:date="2022-04-30T11:58:00Z">
                  <w:rPr>
                    <w:rFonts w:ascii="Arial Narrow" w:hAnsi="Arial Narrow"/>
                    <w:i/>
                    <w:spacing w:val="3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85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with</w:t>
            </w:r>
            <w:r w:rsidRPr="00906645">
              <w:rPr>
                <w:rFonts w:ascii="Arial" w:hAnsi="Arial" w:cs="Arial"/>
                <w:i/>
                <w:spacing w:val="36"/>
                <w:sz w:val="20"/>
                <w:szCs w:val="20"/>
                <w:rPrChange w:id="5858" w:author="Helene Marsh" w:date="2022-04-30T11:58:00Z">
                  <w:rPr>
                    <w:rFonts w:ascii="Arial Narrow" w:hAnsi="Arial Narrow"/>
                    <w:i/>
                    <w:spacing w:val="3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85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regional</w:t>
            </w:r>
            <w:r w:rsidRPr="00906645">
              <w:rPr>
                <w:rFonts w:ascii="Arial" w:hAnsi="Arial" w:cs="Arial"/>
                <w:i/>
                <w:spacing w:val="34"/>
                <w:sz w:val="20"/>
                <w:szCs w:val="20"/>
                <w:rPrChange w:id="5860" w:author="Helene Marsh" w:date="2022-04-30T11:58:00Z">
                  <w:rPr>
                    <w:rFonts w:ascii="Arial Narrow" w:hAnsi="Arial Narrow"/>
                    <w:i/>
                    <w:spacing w:val="34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86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fisheries</w:t>
            </w:r>
            <w:r w:rsidRPr="00906645">
              <w:rPr>
                <w:rFonts w:ascii="Arial" w:hAnsi="Arial" w:cs="Arial"/>
                <w:i/>
                <w:spacing w:val="39"/>
                <w:sz w:val="20"/>
                <w:szCs w:val="20"/>
                <w:rPrChange w:id="5862" w:author="Helene Marsh" w:date="2022-04-30T11:58:00Z">
                  <w:rPr>
                    <w:rFonts w:ascii="Arial Narrow" w:hAnsi="Arial Narrow"/>
                    <w:i/>
                    <w:spacing w:val="3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86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bodies</w:t>
            </w:r>
            <w:r w:rsidRPr="00906645">
              <w:rPr>
                <w:rFonts w:ascii="Arial" w:hAnsi="Arial" w:cs="Arial"/>
                <w:i/>
                <w:spacing w:val="35"/>
                <w:sz w:val="20"/>
                <w:szCs w:val="20"/>
                <w:rPrChange w:id="5864" w:author="Helene Marsh" w:date="2022-04-30T11:58:00Z">
                  <w:rPr>
                    <w:rFonts w:ascii="Arial Narrow" w:hAnsi="Arial Narrow"/>
                    <w:i/>
                    <w:spacing w:val="3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86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with</w:t>
            </w:r>
            <w:r w:rsidRPr="00906645">
              <w:rPr>
                <w:rFonts w:ascii="Arial" w:hAnsi="Arial" w:cs="Arial"/>
                <w:i/>
                <w:spacing w:val="36"/>
                <w:sz w:val="20"/>
                <w:szCs w:val="20"/>
                <w:rPrChange w:id="5866" w:author="Helene Marsh" w:date="2022-04-30T11:58:00Z">
                  <w:rPr>
                    <w:rFonts w:ascii="Arial Narrow" w:hAnsi="Arial Narrow"/>
                    <w:i/>
                    <w:spacing w:val="3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86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</w:t>
            </w:r>
            <w:r w:rsidRPr="00906645">
              <w:rPr>
                <w:rFonts w:ascii="Arial" w:hAnsi="Arial" w:cs="Arial"/>
                <w:i/>
                <w:spacing w:val="34"/>
                <w:sz w:val="20"/>
                <w:szCs w:val="20"/>
                <w:rPrChange w:id="5868" w:author="Helene Marsh" w:date="2022-04-30T11:58:00Z">
                  <w:rPr>
                    <w:rFonts w:ascii="Arial Narrow" w:hAnsi="Arial Narrow"/>
                    <w:i/>
                    <w:spacing w:val="34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86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view</w:t>
            </w:r>
            <w:r w:rsidRPr="00906645">
              <w:rPr>
                <w:rFonts w:ascii="Arial" w:hAnsi="Arial" w:cs="Arial"/>
                <w:i/>
                <w:spacing w:val="35"/>
                <w:sz w:val="20"/>
                <w:szCs w:val="20"/>
                <w:rPrChange w:id="5870" w:author="Helene Marsh" w:date="2022-04-30T11:58:00Z">
                  <w:rPr>
                    <w:rFonts w:ascii="Arial Narrow" w:hAnsi="Arial Narrow"/>
                    <w:i/>
                    <w:spacing w:val="3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87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to</w:t>
            </w:r>
            <w:r w:rsidRPr="00906645">
              <w:rPr>
                <w:rFonts w:ascii="Arial" w:hAnsi="Arial" w:cs="Arial"/>
                <w:i/>
                <w:spacing w:val="34"/>
                <w:sz w:val="20"/>
                <w:szCs w:val="20"/>
                <w:rPrChange w:id="5872" w:author="Helene Marsh" w:date="2022-04-30T11:58:00Z">
                  <w:rPr>
                    <w:rFonts w:ascii="Arial Narrow" w:hAnsi="Arial Narrow"/>
                    <w:i/>
                    <w:spacing w:val="34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87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obtaining</w:t>
            </w:r>
            <w:r w:rsidRPr="00906645">
              <w:rPr>
                <w:rFonts w:ascii="Arial" w:hAnsi="Arial" w:cs="Arial"/>
                <w:i/>
                <w:spacing w:val="36"/>
                <w:sz w:val="20"/>
                <w:szCs w:val="20"/>
                <w:rPrChange w:id="5874" w:author="Helene Marsh" w:date="2022-04-30T11:58:00Z">
                  <w:rPr>
                    <w:rFonts w:ascii="Arial Narrow" w:hAnsi="Arial Narrow"/>
                    <w:i/>
                    <w:spacing w:val="3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87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data</w:t>
            </w:r>
            <w:r w:rsidRPr="00906645">
              <w:rPr>
                <w:rFonts w:ascii="Arial" w:hAnsi="Arial" w:cs="Arial"/>
                <w:i/>
                <w:spacing w:val="36"/>
                <w:sz w:val="20"/>
                <w:szCs w:val="20"/>
                <w:rPrChange w:id="5876" w:author="Helene Marsh" w:date="2022-04-30T11:58:00Z">
                  <w:rPr>
                    <w:rFonts w:ascii="Arial Narrow" w:hAnsi="Arial Narrow"/>
                    <w:i/>
                    <w:spacing w:val="3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87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on</w:t>
            </w:r>
            <w:r w:rsidRPr="00906645">
              <w:rPr>
                <w:rFonts w:ascii="Arial" w:hAnsi="Arial" w:cs="Arial"/>
                <w:i/>
                <w:spacing w:val="34"/>
                <w:sz w:val="20"/>
                <w:szCs w:val="20"/>
                <w:rPrChange w:id="5878" w:author="Helene Marsh" w:date="2022-04-30T11:58:00Z">
                  <w:rPr>
                    <w:rFonts w:ascii="Arial Narrow" w:hAnsi="Arial Narrow"/>
                    <w:i/>
                    <w:spacing w:val="34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87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incidental</w:t>
            </w:r>
            <w:r w:rsidRPr="00906645">
              <w:rPr>
                <w:rFonts w:ascii="Arial" w:hAnsi="Arial" w:cs="Arial"/>
                <w:i/>
                <w:spacing w:val="36"/>
                <w:sz w:val="20"/>
                <w:szCs w:val="20"/>
                <w:rPrChange w:id="5880" w:author="Helene Marsh" w:date="2022-04-30T11:58:00Z">
                  <w:rPr>
                    <w:rFonts w:ascii="Arial Narrow" w:hAnsi="Arial Narrow"/>
                    <w:i/>
                    <w:spacing w:val="3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88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capture</w:t>
            </w:r>
            <w:r w:rsidRPr="00906645">
              <w:rPr>
                <w:rFonts w:ascii="Arial" w:hAnsi="Arial" w:cs="Arial"/>
                <w:i/>
                <w:spacing w:val="37"/>
                <w:sz w:val="20"/>
                <w:szCs w:val="20"/>
                <w:rPrChange w:id="5882" w:author="Helene Marsh" w:date="2022-04-30T11:58:00Z">
                  <w:rPr>
                    <w:rFonts w:ascii="Arial Narrow" w:hAnsi="Arial Narrow"/>
                    <w:i/>
                    <w:spacing w:val="3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88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34"/>
                <w:sz w:val="20"/>
                <w:szCs w:val="20"/>
                <w:rPrChange w:id="5884" w:author="Helene Marsh" w:date="2022-04-30T11:58:00Z">
                  <w:rPr>
                    <w:rFonts w:ascii="Arial Narrow" w:hAnsi="Arial Narrow"/>
                    <w:i/>
                    <w:spacing w:val="34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88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encourage</w:t>
            </w:r>
            <w:r w:rsidRPr="00906645">
              <w:rPr>
                <w:rFonts w:ascii="Arial" w:hAnsi="Arial" w:cs="Arial"/>
                <w:i/>
                <w:spacing w:val="37"/>
                <w:sz w:val="20"/>
                <w:szCs w:val="20"/>
                <w:rPrChange w:id="5886" w:author="Helene Marsh" w:date="2022-04-30T11:58:00Z">
                  <w:rPr>
                    <w:rFonts w:ascii="Arial Narrow" w:hAnsi="Arial Narrow"/>
                    <w:i/>
                    <w:spacing w:val="3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88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them</w:t>
            </w:r>
            <w:r w:rsidRPr="00906645">
              <w:rPr>
                <w:rFonts w:ascii="Arial" w:hAnsi="Arial" w:cs="Arial"/>
                <w:i/>
                <w:spacing w:val="37"/>
                <w:sz w:val="20"/>
                <w:szCs w:val="20"/>
                <w:rPrChange w:id="5888" w:author="Helene Marsh" w:date="2022-04-30T11:58:00Z">
                  <w:rPr>
                    <w:rFonts w:ascii="Arial Narrow" w:hAnsi="Arial Narrow"/>
                    <w:i/>
                    <w:spacing w:val="3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88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to</w:t>
            </w:r>
            <w:r w:rsidRPr="00906645">
              <w:rPr>
                <w:rFonts w:ascii="Arial" w:hAnsi="Arial" w:cs="Arial"/>
                <w:i/>
                <w:spacing w:val="34"/>
                <w:sz w:val="20"/>
                <w:szCs w:val="20"/>
                <w:rPrChange w:id="5890" w:author="Helene Marsh" w:date="2022-04-30T11:58:00Z">
                  <w:rPr>
                    <w:rFonts w:ascii="Arial Narrow" w:hAnsi="Arial Narrow"/>
                    <w:i/>
                    <w:spacing w:val="34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89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adopt</w:t>
            </w:r>
            <w:r w:rsidRPr="00906645">
              <w:rPr>
                <w:rFonts w:ascii="Arial" w:hAnsi="Arial" w:cs="Arial"/>
                <w:i/>
                <w:spacing w:val="36"/>
                <w:sz w:val="20"/>
                <w:szCs w:val="20"/>
                <w:rPrChange w:id="5892" w:author="Helene Marsh" w:date="2022-04-30T11:58:00Z">
                  <w:rPr>
                    <w:rFonts w:ascii="Arial Narrow" w:hAnsi="Arial Narrow"/>
                    <w:i/>
                    <w:spacing w:val="36"/>
                    <w:sz w:val="20"/>
                    <w:szCs w:val="20"/>
                  </w:rPr>
                </w:rPrChange>
              </w:rPr>
              <w:t xml:space="preserve"> </w:t>
            </w:r>
            <w:ins w:id="5893" w:author="Helene Marsh" w:date="2022-05-01T10:31:00Z">
              <w:r w:rsidR="000E5ADC">
                <w:rPr>
                  <w:rFonts w:ascii="Arial" w:hAnsi="Arial" w:cs="Arial"/>
                  <w:i/>
                  <w:spacing w:val="36"/>
                  <w:sz w:val="20"/>
                  <w:szCs w:val="20"/>
                </w:rPr>
                <w:t>marine megafauna/</w:t>
              </w:r>
            </w:ins>
            <w:r w:rsidRPr="00906645">
              <w:rPr>
                <w:rFonts w:ascii="Arial" w:hAnsi="Arial" w:cs="Arial"/>
                <w:i/>
                <w:sz w:val="20"/>
                <w:szCs w:val="20"/>
                <w:rPrChange w:id="589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dugong conservation measures within Exclusive Economic Zones (EEZ) and territorial waters</w:t>
            </w:r>
          </w:p>
          <w:p w14:paraId="6C1DC1C4" w14:textId="77777777" w:rsidR="006E4665" w:rsidRPr="00906645" w:rsidRDefault="006E4665" w:rsidP="00A975D7">
            <w:pPr>
              <w:pStyle w:val="ListParagraph"/>
              <w:numPr>
                <w:ilvl w:val="0"/>
                <w:numId w:val="32"/>
              </w:numPr>
              <w:tabs>
                <w:tab w:val="left" w:pos="464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589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589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Determine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5897" w:author="Helene Marsh" w:date="2022-04-30T11:58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89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the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5899" w:author="Helene Marsh" w:date="2022-04-30T11:58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90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most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5901" w:author="Helene Marsh" w:date="2022-04-30T11:58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90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appropriate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5903" w:author="Helene Marsh" w:date="2022-04-30T11:58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90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methods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5905" w:author="Helene Marsh" w:date="2022-04-30T11:58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90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for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5907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90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information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5909" w:author="Helene Marsh" w:date="2022-04-30T11:58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91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dissemination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5911" w:author="Helene Marsh" w:date="2022-04-30T11:58:00Z">
                  <w:rPr>
                    <w:rFonts w:ascii="Arial Narrow" w:hAnsi="Arial Narrow"/>
                    <w:i/>
                    <w:spacing w:val="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91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e.g.,</w:t>
            </w:r>
            <w:r w:rsidRPr="00906645">
              <w:rPr>
                <w:rFonts w:ascii="Arial" w:hAnsi="Arial" w:cs="Arial"/>
                <w:i/>
                <w:spacing w:val="12"/>
                <w:sz w:val="20"/>
                <w:szCs w:val="20"/>
                <w:rPrChange w:id="5913" w:author="Helene Marsh" w:date="2022-04-30T11:58:00Z">
                  <w:rPr>
                    <w:rFonts w:ascii="Arial Narrow" w:hAnsi="Arial Narrow"/>
                    <w:i/>
                    <w:spacing w:val="12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91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internet</w:t>
            </w:r>
            <w:r w:rsidRPr="00906645">
              <w:rPr>
                <w:rFonts w:ascii="Arial" w:hAnsi="Arial" w:cs="Arial"/>
                <w:i/>
                <w:spacing w:val="7"/>
                <w:sz w:val="20"/>
                <w:szCs w:val="20"/>
                <w:rPrChange w:id="5915" w:author="Helene Marsh" w:date="2022-04-30T11:58:00Z">
                  <w:rPr>
                    <w:rFonts w:ascii="Arial Narrow" w:hAnsi="Arial Narrow"/>
                    <w:i/>
                    <w:spacing w:val="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91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5917" w:author="Helene Marsh" w:date="2022-04-30T11:58:00Z">
                  <w:rPr>
                    <w:rFonts w:ascii="Arial Narrow" w:hAnsi="Arial Narrow"/>
                    <w:i/>
                    <w:spacing w:val="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91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community</w:t>
            </w:r>
            <w:r w:rsidRPr="00906645">
              <w:rPr>
                <w:rFonts w:ascii="Arial" w:hAnsi="Arial" w:cs="Arial"/>
                <w:i/>
                <w:spacing w:val="12"/>
                <w:sz w:val="20"/>
                <w:szCs w:val="20"/>
                <w:rPrChange w:id="5919" w:author="Helene Marsh" w:date="2022-04-30T11:58:00Z">
                  <w:rPr>
                    <w:rFonts w:ascii="Arial Narrow" w:hAnsi="Arial Narrow"/>
                    <w:i/>
                    <w:spacing w:val="12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5920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forums</w:t>
            </w:r>
          </w:p>
          <w:p w14:paraId="4C9F7A28" w14:textId="45FF5CD4" w:rsidR="006E4665" w:rsidRPr="00906645" w:rsidRDefault="006E4665" w:rsidP="00A975D7">
            <w:pPr>
              <w:pStyle w:val="ListParagraph"/>
              <w:numPr>
                <w:ilvl w:val="0"/>
                <w:numId w:val="32"/>
              </w:numPr>
              <w:tabs>
                <w:tab w:val="left" w:pos="463"/>
                <w:tab w:val="left" w:pos="465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592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592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Exchange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5923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92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at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5925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92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regular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5927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92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intervals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5929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93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scientific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5931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93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5933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93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technical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5935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93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information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5937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93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5939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94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expertise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5941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94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among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5943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94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nations,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5945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94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scientific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5947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94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institutions,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5949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95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non-governmental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5951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95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5953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95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international</w:t>
            </w:r>
            <w:r w:rsidRPr="00906645">
              <w:rPr>
                <w:rFonts w:ascii="Arial" w:hAnsi="Arial" w:cs="Arial"/>
                <w:i/>
                <w:spacing w:val="24"/>
                <w:sz w:val="20"/>
                <w:szCs w:val="20"/>
                <w:rPrChange w:id="5955" w:author="Helene Marsh" w:date="2022-04-30T11:58:00Z">
                  <w:rPr>
                    <w:rFonts w:ascii="Arial Narrow" w:hAnsi="Arial Narrow"/>
                    <w:i/>
                    <w:spacing w:val="24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95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organisations,</w:t>
            </w:r>
            <w:r w:rsidRPr="00906645">
              <w:rPr>
                <w:rFonts w:ascii="Arial" w:hAnsi="Arial" w:cs="Arial"/>
                <w:i/>
                <w:spacing w:val="25"/>
                <w:sz w:val="20"/>
                <w:szCs w:val="20"/>
                <w:rPrChange w:id="5957" w:author="Helene Marsh" w:date="2022-04-30T11:58:00Z">
                  <w:rPr>
                    <w:rFonts w:ascii="Arial Narrow" w:hAnsi="Arial Narrow"/>
                    <w:i/>
                    <w:spacing w:val="2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95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in</w:t>
            </w:r>
            <w:r w:rsidRPr="00906645">
              <w:rPr>
                <w:rFonts w:ascii="Arial" w:hAnsi="Arial" w:cs="Arial"/>
                <w:i/>
                <w:spacing w:val="24"/>
                <w:sz w:val="20"/>
                <w:szCs w:val="20"/>
                <w:rPrChange w:id="5959" w:author="Helene Marsh" w:date="2022-04-30T11:58:00Z">
                  <w:rPr>
                    <w:rFonts w:ascii="Arial Narrow" w:hAnsi="Arial Narrow"/>
                    <w:i/>
                    <w:spacing w:val="24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96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order</w:t>
            </w:r>
            <w:r w:rsidRPr="00906645">
              <w:rPr>
                <w:rFonts w:ascii="Arial" w:hAnsi="Arial" w:cs="Arial"/>
                <w:i/>
                <w:spacing w:val="22"/>
                <w:sz w:val="20"/>
                <w:szCs w:val="20"/>
                <w:rPrChange w:id="5961" w:author="Helene Marsh" w:date="2022-04-30T11:58:00Z">
                  <w:rPr>
                    <w:rFonts w:ascii="Arial Narrow" w:hAnsi="Arial Narrow"/>
                    <w:i/>
                    <w:spacing w:val="22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96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to</w:t>
            </w:r>
            <w:r w:rsidRPr="00906645">
              <w:rPr>
                <w:rFonts w:ascii="Arial" w:hAnsi="Arial" w:cs="Arial"/>
                <w:i/>
                <w:spacing w:val="24"/>
                <w:sz w:val="20"/>
                <w:szCs w:val="20"/>
                <w:rPrChange w:id="5963" w:author="Helene Marsh" w:date="2022-04-30T11:58:00Z">
                  <w:rPr>
                    <w:rFonts w:ascii="Arial Narrow" w:hAnsi="Arial Narrow"/>
                    <w:i/>
                    <w:spacing w:val="24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96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 xml:space="preserve">develop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96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lastRenderedPageBreak/>
              <w:t>and</w:t>
            </w:r>
            <w:r w:rsidRPr="00906645">
              <w:rPr>
                <w:rFonts w:ascii="Arial" w:hAnsi="Arial" w:cs="Arial"/>
                <w:i/>
                <w:spacing w:val="24"/>
                <w:sz w:val="20"/>
                <w:szCs w:val="20"/>
                <w:rPrChange w:id="5966" w:author="Helene Marsh" w:date="2022-04-30T11:58:00Z">
                  <w:rPr>
                    <w:rFonts w:ascii="Arial Narrow" w:hAnsi="Arial Narrow"/>
                    <w:i/>
                    <w:spacing w:val="24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96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implement best</w:t>
            </w:r>
            <w:r w:rsidRPr="00906645">
              <w:rPr>
                <w:rFonts w:ascii="Arial" w:hAnsi="Arial" w:cs="Arial"/>
                <w:i/>
                <w:spacing w:val="24"/>
                <w:sz w:val="20"/>
                <w:szCs w:val="20"/>
                <w:rPrChange w:id="5968" w:author="Helene Marsh" w:date="2022-04-30T11:58:00Z">
                  <w:rPr>
                    <w:rFonts w:ascii="Arial Narrow" w:hAnsi="Arial Narrow"/>
                    <w:i/>
                    <w:spacing w:val="24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96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practice</w:t>
            </w:r>
            <w:r w:rsidRPr="00906645">
              <w:rPr>
                <w:rFonts w:ascii="Arial" w:hAnsi="Arial" w:cs="Arial"/>
                <w:i/>
                <w:spacing w:val="25"/>
                <w:sz w:val="20"/>
                <w:szCs w:val="20"/>
                <w:rPrChange w:id="5970" w:author="Helene Marsh" w:date="2022-04-30T11:58:00Z">
                  <w:rPr>
                    <w:rFonts w:ascii="Arial Narrow" w:hAnsi="Arial Narrow"/>
                    <w:i/>
                    <w:spacing w:val="2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97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approaches</w:t>
            </w:r>
            <w:r w:rsidRPr="00906645">
              <w:rPr>
                <w:rFonts w:ascii="Arial" w:hAnsi="Arial" w:cs="Arial"/>
                <w:i/>
                <w:spacing w:val="22"/>
                <w:sz w:val="20"/>
                <w:szCs w:val="20"/>
                <w:rPrChange w:id="5972" w:author="Helene Marsh" w:date="2022-04-30T11:58:00Z">
                  <w:rPr>
                    <w:rFonts w:ascii="Arial Narrow" w:hAnsi="Arial Narrow"/>
                    <w:i/>
                    <w:spacing w:val="22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97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to conservation</w:t>
            </w:r>
            <w:r w:rsidRPr="00906645">
              <w:rPr>
                <w:rFonts w:ascii="Arial" w:hAnsi="Arial" w:cs="Arial"/>
                <w:i/>
                <w:spacing w:val="24"/>
                <w:sz w:val="20"/>
                <w:szCs w:val="20"/>
                <w:rPrChange w:id="5974" w:author="Helene Marsh" w:date="2022-04-30T11:58:00Z">
                  <w:rPr>
                    <w:rFonts w:ascii="Arial Narrow" w:hAnsi="Arial Narrow"/>
                    <w:i/>
                    <w:spacing w:val="24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97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of</w:t>
            </w:r>
            <w:r w:rsidRPr="00906645">
              <w:rPr>
                <w:rFonts w:ascii="Arial" w:hAnsi="Arial" w:cs="Arial"/>
                <w:i/>
                <w:spacing w:val="24"/>
                <w:sz w:val="20"/>
                <w:szCs w:val="20"/>
                <w:rPrChange w:id="5976" w:author="Helene Marsh" w:date="2022-04-30T11:58:00Z">
                  <w:rPr>
                    <w:rFonts w:ascii="Arial Narrow" w:hAnsi="Arial Narrow"/>
                    <w:i/>
                    <w:spacing w:val="24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97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dugongs</w:t>
            </w:r>
            <w:ins w:id="5978" w:author="Helene Marsh [2]" w:date="2022-04-25T15:49:00Z">
              <w:r w:rsidR="00F45560" w:rsidRPr="00906645">
                <w:rPr>
                  <w:rFonts w:ascii="Arial" w:hAnsi="Arial" w:cs="Arial"/>
                  <w:i/>
                  <w:sz w:val="20"/>
                  <w:szCs w:val="20"/>
                  <w:rPrChange w:id="5979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 xml:space="preserve">/marine megafauna </w:t>
              </w:r>
            </w:ins>
            <w:del w:id="5980" w:author="Helene Marsh [2]" w:date="2022-04-25T15:49:00Z">
              <w:r w:rsidRPr="00906645" w:rsidDel="00F45560">
                <w:rPr>
                  <w:rFonts w:ascii="Arial" w:hAnsi="Arial" w:cs="Arial"/>
                  <w:i/>
                  <w:spacing w:val="22"/>
                  <w:sz w:val="20"/>
                  <w:szCs w:val="20"/>
                  <w:rPrChange w:id="5981" w:author="Helene Marsh" w:date="2022-04-30T11:58:00Z">
                    <w:rPr>
                      <w:rFonts w:ascii="Arial Narrow" w:hAnsi="Arial Narrow"/>
                      <w:i/>
                      <w:spacing w:val="22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906645">
              <w:rPr>
                <w:rFonts w:ascii="Arial" w:hAnsi="Arial" w:cs="Arial"/>
                <w:i/>
                <w:sz w:val="20"/>
                <w:szCs w:val="20"/>
                <w:rPrChange w:id="598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 their</w:t>
            </w:r>
            <w:r w:rsidRPr="00906645">
              <w:rPr>
                <w:rFonts w:ascii="Arial" w:hAnsi="Arial" w:cs="Arial"/>
                <w:i/>
                <w:spacing w:val="25"/>
                <w:sz w:val="20"/>
                <w:szCs w:val="20"/>
                <w:rPrChange w:id="5983" w:author="Helene Marsh" w:date="2022-04-30T11:58:00Z">
                  <w:rPr>
                    <w:rFonts w:ascii="Arial Narrow" w:hAnsi="Arial Narrow"/>
                    <w:i/>
                    <w:spacing w:val="2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98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habitats</w:t>
            </w:r>
          </w:p>
          <w:p w14:paraId="1D1E3769" w14:textId="590F61BE" w:rsidR="006E4665" w:rsidRPr="00906645" w:rsidRDefault="006E4665" w:rsidP="00A975D7">
            <w:pPr>
              <w:pStyle w:val="ListParagraph"/>
              <w:numPr>
                <w:ilvl w:val="0"/>
                <w:numId w:val="32"/>
              </w:numPr>
              <w:tabs>
                <w:tab w:val="left" w:pos="465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598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598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Disseminate</w:t>
            </w:r>
            <w:r w:rsidRPr="00906645">
              <w:rPr>
                <w:rFonts w:ascii="Arial" w:hAnsi="Arial" w:cs="Arial"/>
                <w:i/>
                <w:spacing w:val="80"/>
                <w:sz w:val="20"/>
                <w:szCs w:val="20"/>
                <w:rPrChange w:id="5987" w:author="Helene Marsh" w:date="2022-04-30T11:58:00Z">
                  <w:rPr>
                    <w:rFonts w:ascii="Arial Narrow" w:hAnsi="Arial Narrow"/>
                    <w:i/>
                    <w:spacing w:val="8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98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traditional</w:t>
            </w:r>
            <w:r w:rsidRPr="00906645">
              <w:rPr>
                <w:rFonts w:ascii="Arial" w:hAnsi="Arial" w:cs="Arial"/>
                <w:i/>
                <w:spacing w:val="77"/>
                <w:sz w:val="20"/>
                <w:szCs w:val="20"/>
                <w:rPrChange w:id="5989" w:author="Helene Marsh" w:date="2022-04-30T11:58:00Z">
                  <w:rPr>
                    <w:rFonts w:ascii="Arial Narrow" w:hAnsi="Arial Narrow"/>
                    <w:i/>
                    <w:spacing w:val="7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99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knowledge</w:t>
            </w:r>
            <w:r w:rsidRPr="00906645">
              <w:rPr>
                <w:rFonts w:ascii="Arial" w:hAnsi="Arial" w:cs="Arial"/>
                <w:i/>
                <w:spacing w:val="80"/>
                <w:sz w:val="20"/>
                <w:szCs w:val="20"/>
                <w:rPrChange w:id="5991" w:author="Helene Marsh" w:date="2022-04-30T11:58:00Z">
                  <w:rPr>
                    <w:rFonts w:ascii="Arial Narrow" w:hAnsi="Arial Narrow"/>
                    <w:i/>
                    <w:spacing w:val="8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99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on</w:t>
            </w:r>
            <w:r w:rsidRPr="00906645">
              <w:rPr>
                <w:rFonts w:ascii="Arial" w:hAnsi="Arial" w:cs="Arial"/>
                <w:i/>
                <w:spacing w:val="77"/>
                <w:sz w:val="20"/>
                <w:szCs w:val="20"/>
                <w:rPrChange w:id="5993" w:author="Helene Marsh" w:date="2022-04-30T11:58:00Z">
                  <w:rPr>
                    <w:rFonts w:ascii="Arial Narrow" w:hAnsi="Arial Narrow"/>
                    <w:i/>
                    <w:spacing w:val="7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599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dugong</w:t>
            </w:r>
            <w:ins w:id="5995" w:author="Helene Marsh [2]" w:date="2022-04-27T15:19:00Z">
              <w:r w:rsidR="001C6426" w:rsidRPr="00906645">
                <w:rPr>
                  <w:rFonts w:ascii="Arial" w:hAnsi="Arial" w:cs="Arial"/>
                  <w:i/>
                  <w:sz w:val="20"/>
                  <w:szCs w:val="20"/>
                  <w:rPrChange w:id="5996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 xml:space="preserve"> and other </w:t>
              </w:r>
            </w:ins>
            <w:ins w:id="5997" w:author="Helene Marsh [2]" w:date="2022-04-27T15:20:00Z">
              <w:r w:rsidR="001C6426" w:rsidRPr="00906645">
                <w:rPr>
                  <w:rFonts w:ascii="Arial" w:hAnsi="Arial" w:cs="Arial"/>
                  <w:i/>
                  <w:sz w:val="20"/>
                  <w:szCs w:val="20"/>
                  <w:rPrChange w:id="5998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marine</w:t>
              </w:r>
            </w:ins>
            <w:ins w:id="5999" w:author="Helene Marsh [2]" w:date="2022-04-27T15:19:00Z">
              <w:r w:rsidR="001C6426" w:rsidRPr="00906645">
                <w:rPr>
                  <w:rFonts w:ascii="Arial" w:hAnsi="Arial" w:cs="Arial"/>
                  <w:i/>
                  <w:sz w:val="20"/>
                  <w:szCs w:val="20"/>
                  <w:rPrChange w:id="6000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 xml:space="preserve"> megafauna</w:t>
              </w:r>
            </w:ins>
            <w:del w:id="6001" w:author="Helene Marsh [2]" w:date="2022-04-27T15:20:00Z">
              <w:r w:rsidRPr="00906645" w:rsidDel="001C6426">
                <w:rPr>
                  <w:rFonts w:ascii="Arial" w:hAnsi="Arial" w:cs="Arial"/>
                  <w:i/>
                  <w:sz w:val="20"/>
                  <w:szCs w:val="20"/>
                  <w:rPrChange w:id="6002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s</w:delText>
              </w:r>
            </w:del>
            <w:r w:rsidRPr="00906645">
              <w:rPr>
                <w:rFonts w:ascii="Arial" w:hAnsi="Arial" w:cs="Arial"/>
                <w:i/>
                <w:sz w:val="20"/>
                <w:szCs w:val="20"/>
                <w:rPrChange w:id="600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,</w:t>
            </w:r>
            <w:r w:rsidRPr="00906645">
              <w:rPr>
                <w:rFonts w:ascii="Arial" w:hAnsi="Arial" w:cs="Arial"/>
                <w:i/>
                <w:spacing w:val="78"/>
                <w:sz w:val="20"/>
                <w:szCs w:val="20"/>
                <w:rPrChange w:id="6004" w:author="Helene Marsh" w:date="2022-04-30T11:58:00Z">
                  <w:rPr>
                    <w:rFonts w:ascii="Arial Narrow" w:hAnsi="Arial Narrow"/>
                    <w:i/>
                    <w:spacing w:val="7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00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their</w:t>
            </w:r>
            <w:r w:rsidRPr="00906645">
              <w:rPr>
                <w:rFonts w:ascii="Arial" w:hAnsi="Arial" w:cs="Arial"/>
                <w:i/>
                <w:spacing w:val="80"/>
                <w:sz w:val="20"/>
                <w:szCs w:val="20"/>
                <w:rPrChange w:id="6006" w:author="Helene Marsh" w:date="2022-04-30T11:58:00Z">
                  <w:rPr>
                    <w:rFonts w:ascii="Arial Narrow" w:hAnsi="Arial Narrow"/>
                    <w:i/>
                    <w:spacing w:val="8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00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habitats</w:t>
            </w:r>
            <w:r w:rsidRPr="00906645">
              <w:rPr>
                <w:rFonts w:ascii="Arial" w:hAnsi="Arial" w:cs="Arial"/>
                <w:i/>
                <w:spacing w:val="78"/>
                <w:sz w:val="20"/>
                <w:szCs w:val="20"/>
                <w:rPrChange w:id="6008" w:author="Helene Marsh" w:date="2022-04-30T11:58:00Z">
                  <w:rPr>
                    <w:rFonts w:ascii="Arial Narrow" w:hAnsi="Arial Narrow"/>
                    <w:i/>
                    <w:spacing w:val="7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00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77"/>
                <w:sz w:val="20"/>
                <w:szCs w:val="20"/>
                <w:rPrChange w:id="6010" w:author="Helene Marsh" w:date="2022-04-30T11:58:00Z">
                  <w:rPr>
                    <w:rFonts w:ascii="Arial Narrow" w:hAnsi="Arial Narrow"/>
                    <w:i/>
                    <w:spacing w:val="7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01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traditional</w:t>
            </w:r>
            <w:r w:rsidRPr="00906645">
              <w:rPr>
                <w:rFonts w:ascii="Arial" w:hAnsi="Arial" w:cs="Arial"/>
                <w:i/>
                <w:spacing w:val="80"/>
                <w:sz w:val="20"/>
                <w:szCs w:val="20"/>
                <w:rPrChange w:id="6012" w:author="Helene Marsh" w:date="2022-04-30T11:58:00Z">
                  <w:rPr>
                    <w:rFonts w:ascii="Arial Narrow" w:hAnsi="Arial Narrow"/>
                    <w:i/>
                    <w:spacing w:val="8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01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practices</w:t>
            </w:r>
            <w:r w:rsidRPr="00906645">
              <w:rPr>
                <w:rFonts w:ascii="Arial" w:hAnsi="Arial" w:cs="Arial"/>
                <w:i/>
                <w:spacing w:val="80"/>
                <w:sz w:val="20"/>
                <w:szCs w:val="20"/>
                <w:rPrChange w:id="6014" w:author="Helene Marsh" w:date="2022-04-30T11:58:00Z">
                  <w:rPr>
                    <w:rFonts w:ascii="Arial Narrow" w:hAnsi="Arial Narrow"/>
                    <w:i/>
                    <w:spacing w:val="8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01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for</w:t>
            </w:r>
            <w:r w:rsidRPr="00906645">
              <w:rPr>
                <w:rFonts w:ascii="Arial" w:hAnsi="Arial" w:cs="Arial"/>
                <w:i/>
                <w:spacing w:val="76"/>
                <w:sz w:val="20"/>
                <w:szCs w:val="20"/>
                <w:rPrChange w:id="6016" w:author="Helene Marsh" w:date="2022-04-30T11:58:00Z">
                  <w:rPr>
                    <w:rFonts w:ascii="Arial Narrow" w:hAnsi="Arial Narrow"/>
                    <w:i/>
                    <w:spacing w:val="7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01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conservation</w:t>
            </w:r>
            <w:r w:rsidRPr="00906645">
              <w:rPr>
                <w:rFonts w:ascii="Arial" w:hAnsi="Arial" w:cs="Arial"/>
                <w:i/>
                <w:spacing w:val="77"/>
                <w:sz w:val="20"/>
                <w:szCs w:val="20"/>
                <w:rPrChange w:id="6018" w:author="Helene Marsh" w:date="2022-04-30T11:58:00Z">
                  <w:rPr>
                    <w:rFonts w:ascii="Arial Narrow" w:hAnsi="Arial Narrow"/>
                    <w:i/>
                    <w:spacing w:val="7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01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77"/>
                <w:sz w:val="20"/>
                <w:szCs w:val="20"/>
                <w:rPrChange w:id="6020" w:author="Helene Marsh" w:date="2022-04-30T11:58:00Z">
                  <w:rPr>
                    <w:rFonts w:ascii="Arial Narrow" w:hAnsi="Arial Narrow"/>
                    <w:i/>
                    <w:spacing w:val="7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02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management</w:t>
            </w:r>
            <w:r w:rsidRPr="00906645">
              <w:rPr>
                <w:rFonts w:ascii="Arial" w:hAnsi="Arial" w:cs="Arial"/>
                <w:i/>
                <w:spacing w:val="77"/>
                <w:sz w:val="20"/>
                <w:szCs w:val="20"/>
                <w:rPrChange w:id="6022" w:author="Helene Marsh" w:date="2022-04-30T11:58:00Z">
                  <w:rPr>
                    <w:rFonts w:ascii="Arial Narrow" w:hAnsi="Arial Narrow"/>
                    <w:i/>
                    <w:spacing w:val="7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02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in</w:t>
            </w:r>
            <w:r w:rsidRPr="00906645">
              <w:rPr>
                <w:rFonts w:ascii="Arial" w:hAnsi="Arial" w:cs="Arial"/>
                <w:i/>
                <w:spacing w:val="80"/>
                <w:sz w:val="20"/>
                <w:szCs w:val="20"/>
                <w:rPrChange w:id="6024" w:author="Helene Marsh" w:date="2022-04-30T11:58:00Z">
                  <w:rPr>
                    <w:rFonts w:ascii="Arial Narrow" w:hAnsi="Arial Narrow"/>
                    <w:i/>
                    <w:spacing w:val="8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02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</w:t>
            </w:r>
            <w:r w:rsidRPr="00906645">
              <w:rPr>
                <w:rFonts w:ascii="Arial" w:hAnsi="Arial" w:cs="Arial"/>
                <w:i/>
                <w:spacing w:val="77"/>
                <w:sz w:val="20"/>
                <w:szCs w:val="20"/>
                <w:rPrChange w:id="6026" w:author="Helene Marsh" w:date="2022-04-30T11:58:00Z">
                  <w:rPr>
                    <w:rFonts w:ascii="Arial Narrow" w:hAnsi="Arial Narrow"/>
                    <w:i/>
                    <w:spacing w:val="7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02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culturally appropriate manner</w:t>
            </w:r>
          </w:p>
          <w:p w14:paraId="2BB3ACED" w14:textId="265FD316" w:rsidR="001C6426" w:rsidRPr="00906645" w:rsidRDefault="006E4665" w:rsidP="00A975D7">
            <w:pPr>
              <w:pStyle w:val="ListParagraph"/>
              <w:numPr>
                <w:ilvl w:val="0"/>
                <w:numId w:val="32"/>
              </w:numPr>
              <w:tabs>
                <w:tab w:val="left" w:pos="465"/>
              </w:tabs>
              <w:spacing w:before="0"/>
              <w:ind w:left="340" w:hanging="340"/>
              <w:rPr>
                <w:ins w:id="6028" w:author="Helene Marsh [2]" w:date="2022-04-27T15:19:00Z"/>
                <w:rFonts w:ascii="Arial" w:hAnsi="Arial" w:cs="Arial"/>
                <w:i/>
                <w:sz w:val="20"/>
                <w:szCs w:val="20"/>
                <w:rPrChange w:id="6029" w:author="Helene Marsh" w:date="2022-04-30T11:58:00Z">
                  <w:rPr>
                    <w:ins w:id="6030" w:author="Helene Marsh [2]" w:date="2022-04-27T15:19:00Z"/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603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Update</w:t>
            </w:r>
            <w:r w:rsidRPr="00906645">
              <w:rPr>
                <w:rFonts w:ascii="Arial" w:hAnsi="Arial" w:cs="Arial"/>
                <w:i/>
                <w:spacing w:val="8"/>
                <w:sz w:val="20"/>
                <w:szCs w:val="20"/>
                <w:rPrChange w:id="6032" w:author="Helene Marsh" w:date="2022-04-30T11:58:00Z">
                  <w:rPr>
                    <w:rFonts w:ascii="Arial Narrow" w:hAnsi="Arial Narrow"/>
                    <w:i/>
                    <w:spacing w:val="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03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data</w:t>
            </w:r>
            <w:r w:rsidRPr="00906645">
              <w:rPr>
                <w:rFonts w:ascii="Arial" w:hAnsi="Arial" w:cs="Arial"/>
                <w:i/>
                <w:spacing w:val="5"/>
                <w:sz w:val="20"/>
                <w:szCs w:val="20"/>
                <w:rPrChange w:id="6034" w:author="Helene Marsh" w:date="2022-04-30T11:58:00Z">
                  <w:rPr>
                    <w:rFonts w:ascii="Arial Narrow" w:hAnsi="Arial Narrow"/>
                    <w:i/>
                    <w:spacing w:val="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03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on</w:t>
            </w:r>
            <w:r w:rsidRPr="00906645">
              <w:rPr>
                <w:rFonts w:ascii="Arial" w:hAnsi="Arial" w:cs="Arial"/>
                <w:i/>
                <w:spacing w:val="8"/>
                <w:sz w:val="20"/>
                <w:szCs w:val="20"/>
                <w:rPrChange w:id="6036" w:author="Helene Marsh" w:date="2022-04-30T11:58:00Z">
                  <w:rPr>
                    <w:rFonts w:ascii="Arial Narrow" w:hAnsi="Arial Narrow"/>
                    <w:i/>
                    <w:spacing w:val="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03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dugong</w:t>
            </w:r>
            <w:r w:rsidRPr="00906645">
              <w:rPr>
                <w:rFonts w:ascii="Arial" w:hAnsi="Arial" w:cs="Arial"/>
                <w:i/>
                <w:spacing w:val="5"/>
                <w:sz w:val="20"/>
                <w:szCs w:val="20"/>
                <w:rPrChange w:id="6038" w:author="Helene Marsh" w:date="2022-04-30T11:58:00Z">
                  <w:rPr>
                    <w:rFonts w:ascii="Arial Narrow" w:hAnsi="Arial Narrow"/>
                    <w:i/>
                    <w:spacing w:val="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03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populations</w:t>
            </w:r>
            <w:r w:rsidRPr="00906645">
              <w:rPr>
                <w:rFonts w:ascii="Arial" w:hAnsi="Arial" w:cs="Arial"/>
                <w:i/>
                <w:spacing w:val="8"/>
                <w:sz w:val="20"/>
                <w:szCs w:val="20"/>
                <w:rPrChange w:id="6040" w:author="Helene Marsh" w:date="2022-04-30T11:58:00Z">
                  <w:rPr>
                    <w:rFonts w:ascii="Arial Narrow" w:hAnsi="Arial Narrow"/>
                    <w:i/>
                    <w:spacing w:val="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04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of</w:t>
            </w:r>
            <w:r w:rsidRPr="00906645">
              <w:rPr>
                <w:rFonts w:ascii="Arial" w:hAnsi="Arial" w:cs="Arial"/>
                <w:i/>
                <w:spacing w:val="5"/>
                <w:sz w:val="20"/>
                <w:szCs w:val="20"/>
                <w:rPrChange w:id="6042" w:author="Helene Marsh" w:date="2022-04-30T11:58:00Z">
                  <w:rPr>
                    <w:rFonts w:ascii="Arial Narrow" w:hAnsi="Arial Narrow"/>
                    <w:i/>
                    <w:spacing w:val="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04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regional</w:t>
            </w:r>
            <w:r w:rsidRPr="00906645">
              <w:rPr>
                <w:rFonts w:ascii="Arial" w:hAnsi="Arial" w:cs="Arial"/>
                <w:i/>
                <w:spacing w:val="5"/>
                <w:sz w:val="20"/>
                <w:szCs w:val="20"/>
                <w:rPrChange w:id="6044" w:author="Helene Marsh" w:date="2022-04-30T11:58:00Z">
                  <w:rPr>
                    <w:rFonts w:ascii="Arial Narrow" w:hAnsi="Arial Narrow"/>
                    <w:i/>
                    <w:spacing w:val="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04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interest</w:t>
            </w:r>
            <w:r w:rsidRPr="00906645">
              <w:rPr>
                <w:rFonts w:ascii="Arial" w:hAnsi="Arial" w:cs="Arial"/>
                <w:i/>
                <w:spacing w:val="8"/>
                <w:sz w:val="20"/>
                <w:szCs w:val="20"/>
                <w:rPrChange w:id="6046" w:author="Helene Marsh" w:date="2022-04-30T11:58:00Z">
                  <w:rPr>
                    <w:rFonts w:ascii="Arial Narrow" w:hAnsi="Arial Narrow"/>
                    <w:i/>
                    <w:spacing w:val="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04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on</w:t>
            </w:r>
            <w:r w:rsidRPr="00906645">
              <w:rPr>
                <w:rFonts w:ascii="Arial" w:hAnsi="Arial" w:cs="Arial"/>
                <w:i/>
                <w:spacing w:val="4"/>
                <w:sz w:val="20"/>
                <w:szCs w:val="20"/>
                <w:rPrChange w:id="6048" w:author="Helene Marsh" w:date="2022-04-30T11:58:00Z">
                  <w:rPr>
                    <w:rFonts w:ascii="Arial Narrow" w:hAnsi="Arial Narrow"/>
                    <w:i/>
                    <w:spacing w:val="4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04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</w:t>
            </w:r>
            <w:r w:rsidRPr="00906645">
              <w:rPr>
                <w:rFonts w:ascii="Arial" w:hAnsi="Arial" w:cs="Arial"/>
                <w:i/>
                <w:spacing w:val="8"/>
                <w:sz w:val="20"/>
                <w:szCs w:val="20"/>
                <w:rPrChange w:id="6050" w:author="Helene Marsh" w:date="2022-04-30T11:58:00Z">
                  <w:rPr>
                    <w:rFonts w:ascii="Arial Narrow" w:hAnsi="Arial Narrow"/>
                    <w:i/>
                    <w:spacing w:val="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05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regular</w:t>
            </w:r>
            <w:r w:rsidRPr="00906645">
              <w:rPr>
                <w:rFonts w:ascii="Arial" w:hAnsi="Arial" w:cs="Arial"/>
                <w:i/>
                <w:spacing w:val="7"/>
                <w:sz w:val="20"/>
                <w:szCs w:val="20"/>
                <w:rPrChange w:id="6052" w:author="Helene Marsh" w:date="2022-04-30T11:58:00Z">
                  <w:rPr>
                    <w:rFonts w:ascii="Arial Narrow" w:hAnsi="Arial Narrow"/>
                    <w:i/>
                    <w:spacing w:val="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05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basis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6054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05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(e.g.,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6056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05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country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6058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05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status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6060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6061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reports)</w:t>
            </w:r>
          </w:p>
          <w:p w14:paraId="4531BD8C" w14:textId="4D26D2B6" w:rsidR="001C6426" w:rsidRPr="00906645" w:rsidRDefault="001C6426">
            <w:pPr>
              <w:pStyle w:val="ListParagraph"/>
              <w:numPr>
                <w:ilvl w:val="0"/>
                <w:numId w:val="32"/>
              </w:numPr>
              <w:tabs>
                <w:tab w:val="left" w:pos="465"/>
              </w:tabs>
              <w:spacing w:before="0"/>
              <w:ind w:left="340" w:hanging="340"/>
              <w:rPr>
                <w:ins w:id="6062" w:author="Helene Marsh [2]" w:date="2022-04-27T15:18:00Z"/>
                <w:rFonts w:ascii="Arial" w:hAnsi="Arial" w:cs="Arial"/>
                <w:i/>
                <w:sz w:val="20"/>
                <w:szCs w:val="20"/>
                <w:rPrChange w:id="6063" w:author="Helene Marsh" w:date="2022-04-30T11:58:00Z">
                  <w:rPr>
                    <w:ins w:id="6064" w:author="Helene Marsh [2]" w:date="2022-04-27T15:18:00Z"/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</w:pPr>
            <w:ins w:id="6065" w:author="Helene Marsh [2]" w:date="2022-04-27T15:19:00Z">
              <w:r w:rsidRPr="00906645">
                <w:rPr>
                  <w:rFonts w:ascii="Arial" w:hAnsi="Arial" w:cs="Arial"/>
                  <w:i/>
                  <w:spacing w:val="-2"/>
                  <w:sz w:val="20"/>
                  <w:szCs w:val="20"/>
                  <w:rPrChange w:id="6066" w:author="Helene Marsh" w:date="2022-04-30T11:58:00Z">
                    <w:rPr>
                      <w:rFonts w:ascii="Arial Narrow" w:hAnsi="Arial Narrow"/>
                      <w:i/>
                      <w:spacing w:val="-2"/>
                      <w:sz w:val="20"/>
                      <w:szCs w:val="20"/>
                    </w:rPr>
                  </w:rPrChange>
                </w:rPr>
                <w:t>Encourage collaboration with the Sirenia Speci</w:t>
              </w:r>
            </w:ins>
            <w:ins w:id="6067" w:author="Mélanie Hamel" w:date="2022-04-28T13:54:00Z">
              <w:r w:rsidR="00FA5F39" w:rsidRPr="00906645">
                <w:rPr>
                  <w:rFonts w:ascii="Arial" w:hAnsi="Arial" w:cs="Arial"/>
                  <w:i/>
                  <w:spacing w:val="-2"/>
                  <w:sz w:val="20"/>
                  <w:szCs w:val="20"/>
                  <w:rPrChange w:id="6068" w:author="Helene Marsh" w:date="2022-04-30T11:58:00Z">
                    <w:rPr>
                      <w:rFonts w:ascii="Arial Narrow" w:hAnsi="Arial Narrow"/>
                      <w:i/>
                      <w:spacing w:val="-2"/>
                      <w:sz w:val="20"/>
                      <w:szCs w:val="20"/>
                    </w:rPr>
                  </w:rPrChange>
                </w:rPr>
                <w:t>a</w:t>
              </w:r>
            </w:ins>
            <w:ins w:id="6069" w:author="Helene Marsh [2]" w:date="2022-04-27T15:19:00Z">
              <w:r w:rsidRPr="00906645">
                <w:rPr>
                  <w:rFonts w:ascii="Arial" w:hAnsi="Arial" w:cs="Arial"/>
                  <w:i/>
                  <w:spacing w:val="-2"/>
                  <w:sz w:val="20"/>
                  <w:szCs w:val="20"/>
                  <w:rPrChange w:id="6070" w:author="Helene Marsh" w:date="2022-04-30T11:58:00Z">
                    <w:rPr>
                      <w:rFonts w:ascii="Arial Narrow" w:hAnsi="Arial Narrow"/>
                      <w:i/>
                      <w:spacing w:val="-2"/>
                      <w:sz w:val="20"/>
                      <w:szCs w:val="20"/>
                    </w:rPr>
                  </w:rPrChange>
                </w:rPr>
                <w:t>list Group</w:t>
              </w:r>
            </w:ins>
            <w:ins w:id="6071" w:author="Helene Marsh" w:date="2022-04-30T16:30:00Z">
              <w:r w:rsidR="001E538C">
                <w:rPr>
                  <w:rFonts w:ascii="Arial" w:hAnsi="Arial" w:cs="Arial"/>
                  <w:i/>
                  <w:spacing w:val="-2"/>
                  <w:sz w:val="20"/>
                  <w:szCs w:val="20"/>
                </w:rPr>
                <w:t xml:space="preserve">, especially </w:t>
              </w:r>
            </w:ins>
            <w:ins w:id="6072" w:author="Helene Marsh [2]" w:date="2022-04-27T15:19:00Z">
              <w:r w:rsidRPr="00906645">
                <w:rPr>
                  <w:rFonts w:ascii="Arial" w:hAnsi="Arial" w:cs="Arial"/>
                  <w:i/>
                  <w:spacing w:val="-2"/>
                  <w:sz w:val="20"/>
                  <w:szCs w:val="20"/>
                  <w:rPrChange w:id="6073" w:author="Helene Marsh" w:date="2022-04-30T11:58:00Z">
                    <w:rPr>
                      <w:rFonts w:ascii="Arial Narrow" w:hAnsi="Arial Narrow"/>
                      <w:i/>
                      <w:spacing w:val="-2"/>
                      <w:sz w:val="20"/>
                      <w:szCs w:val="20"/>
                    </w:rPr>
                  </w:rPrChange>
                </w:rPr>
                <w:t xml:space="preserve"> </w:t>
              </w:r>
              <w:del w:id="6074" w:author="Helene Marsh" w:date="2022-04-30T16:30:00Z">
                <w:r w:rsidR="001A5457" w:rsidRPr="00906645" w:rsidDel="001E538C">
                  <w:rPr>
                    <w:rFonts w:ascii="Arial" w:hAnsi="Arial" w:cs="Arial"/>
                    <w:i/>
                    <w:spacing w:val="-2"/>
                    <w:sz w:val="20"/>
                    <w:szCs w:val="20"/>
                  </w:rPr>
                  <w:delText xml:space="preserve">and engagement </w:delText>
                </w:r>
              </w:del>
              <w:r w:rsidR="001A5457" w:rsidRPr="00906645">
                <w:rPr>
                  <w:rFonts w:ascii="Arial" w:hAnsi="Arial" w:cs="Arial"/>
                  <w:i/>
                  <w:spacing w:val="-2"/>
                  <w:sz w:val="20"/>
                  <w:szCs w:val="20"/>
                </w:rPr>
                <w:t>in subpopulation</w:t>
              </w:r>
              <w:r w:rsidRPr="00906645">
                <w:rPr>
                  <w:rFonts w:ascii="Arial" w:hAnsi="Arial" w:cs="Arial"/>
                  <w:i/>
                  <w:spacing w:val="-2"/>
                  <w:sz w:val="20"/>
                  <w:szCs w:val="20"/>
                  <w:rPrChange w:id="6075" w:author="Helene Marsh" w:date="2022-04-30T11:58:00Z">
                    <w:rPr>
                      <w:rFonts w:ascii="Arial Narrow" w:hAnsi="Arial Narrow"/>
                      <w:i/>
                      <w:spacing w:val="-2"/>
                      <w:sz w:val="20"/>
                      <w:szCs w:val="20"/>
                    </w:rPr>
                  </w:rPrChange>
                </w:rPr>
                <w:t xml:space="preserve"> listing assessment</w:t>
              </w:r>
            </w:ins>
            <w:ins w:id="6076" w:author="Helene Marsh [2]" w:date="2022-04-29T14:22:00Z">
              <w:r w:rsidR="001A5457" w:rsidRPr="00906645">
                <w:rPr>
                  <w:rFonts w:ascii="Arial" w:hAnsi="Arial" w:cs="Arial"/>
                  <w:i/>
                  <w:spacing w:val="-2"/>
                  <w:sz w:val="20"/>
                  <w:szCs w:val="20"/>
                </w:rPr>
                <w:t>s</w:t>
              </w:r>
            </w:ins>
            <w:ins w:id="6077" w:author="Helene Marsh [2]" w:date="2022-04-27T15:19:00Z">
              <w:r w:rsidRPr="00906645">
                <w:rPr>
                  <w:rFonts w:ascii="Arial" w:hAnsi="Arial" w:cs="Arial"/>
                  <w:i/>
                  <w:spacing w:val="-2"/>
                  <w:sz w:val="20"/>
                  <w:szCs w:val="20"/>
                  <w:rPrChange w:id="6078" w:author="Helene Marsh" w:date="2022-04-30T11:58:00Z">
                    <w:rPr>
                      <w:rFonts w:ascii="Arial Narrow" w:hAnsi="Arial Narrow"/>
                      <w:i/>
                      <w:spacing w:val="-2"/>
                      <w:sz w:val="20"/>
                      <w:szCs w:val="20"/>
                    </w:rPr>
                  </w:rPrChange>
                </w:rPr>
                <w:t xml:space="preserve"> for dugongs where </w:t>
              </w:r>
            </w:ins>
            <w:ins w:id="6079" w:author="Helene Marsh [2]" w:date="2022-04-29T14:22:00Z">
              <w:r w:rsidR="001A5457" w:rsidRPr="00906645">
                <w:rPr>
                  <w:rFonts w:ascii="Arial" w:hAnsi="Arial" w:cs="Arial"/>
                  <w:i/>
                  <w:spacing w:val="-2"/>
                  <w:sz w:val="20"/>
                  <w:szCs w:val="20"/>
                </w:rPr>
                <w:t>appropriate</w:t>
              </w:r>
            </w:ins>
          </w:p>
          <w:p w14:paraId="2B4079AF" w14:textId="74298C0A" w:rsidR="006E4665" w:rsidRPr="00906645" w:rsidDel="001C6426" w:rsidRDefault="006E4665" w:rsidP="00A975D7">
            <w:pPr>
              <w:pStyle w:val="ListParagraph"/>
              <w:numPr>
                <w:ilvl w:val="0"/>
                <w:numId w:val="32"/>
              </w:numPr>
              <w:tabs>
                <w:tab w:val="left" w:pos="465"/>
              </w:tabs>
              <w:spacing w:before="0"/>
              <w:ind w:left="340" w:hanging="340"/>
              <w:rPr>
                <w:del w:id="6080" w:author="Helene Marsh [2]" w:date="2022-04-27T15:19:00Z"/>
                <w:rFonts w:ascii="Arial" w:hAnsi="Arial" w:cs="Arial"/>
                <w:i/>
                <w:sz w:val="20"/>
                <w:szCs w:val="20"/>
                <w:rPrChange w:id="6081" w:author="Helene Marsh" w:date="2022-04-30T11:58:00Z">
                  <w:rPr>
                    <w:del w:id="6082" w:author="Helene Marsh [2]" w:date="2022-04-27T15:19:00Z"/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del w:id="6083" w:author="Helene Marsh [2]" w:date="2022-04-27T15:18:00Z">
              <w:r w:rsidRPr="00906645" w:rsidDel="001C6426">
                <w:rPr>
                  <w:rFonts w:ascii="Arial" w:hAnsi="Arial" w:cs="Arial"/>
                  <w:i/>
                  <w:spacing w:val="-2"/>
                  <w:sz w:val="20"/>
                  <w:szCs w:val="20"/>
                  <w:rPrChange w:id="6084" w:author="Helene Marsh" w:date="2022-04-30T11:58:00Z">
                    <w:rPr>
                      <w:rFonts w:ascii="Arial Narrow" w:hAnsi="Arial Narrow"/>
                      <w:i/>
                      <w:spacing w:val="-2"/>
                      <w:sz w:val="20"/>
                      <w:szCs w:val="20"/>
                    </w:rPr>
                  </w:rPrChange>
                </w:rPr>
                <w:delText>.</w:delText>
              </w:r>
            </w:del>
          </w:p>
          <w:p w14:paraId="306539F8" w14:textId="06C9F5AD" w:rsidR="006E4665" w:rsidRPr="00906645" w:rsidRDefault="006E4665">
            <w:pPr>
              <w:pStyle w:val="ListParagraph"/>
              <w:tabs>
                <w:tab w:val="left" w:pos="465"/>
              </w:tabs>
              <w:spacing w:before="0"/>
              <w:ind w:left="340" w:firstLine="0"/>
              <w:rPr>
                <w:rFonts w:ascii="Arial" w:hAnsi="Arial" w:cs="Arial"/>
                <w:w w:val="105"/>
                <w:sz w:val="20"/>
                <w:szCs w:val="20"/>
                <w:rPrChange w:id="608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pPrChange w:id="6086" w:author="Helene Marsh [2]" w:date="2022-04-27T15:19:00Z">
                <w:pPr>
                  <w:pStyle w:val="TableParagraph"/>
                  <w:ind w:left="340" w:hanging="340"/>
                </w:pPr>
              </w:pPrChange>
            </w:pPr>
          </w:p>
        </w:tc>
      </w:tr>
      <w:tr w:rsidR="006E4665" w:rsidRPr="00906645" w14:paraId="117A9774" w14:textId="66080E47" w:rsidTr="00562B4F">
        <w:trPr>
          <w:trHeight w:val="863"/>
          <w:trPrChange w:id="6087" w:author="Helene Marsh [2]" w:date="2022-04-29T14:20:00Z">
            <w:trPr>
              <w:trHeight w:val="863"/>
            </w:trPr>
          </w:trPrChange>
        </w:trPr>
        <w:tc>
          <w:tcPr>
            <w:tcW w:w="1708" w:type="dxa"/>
            <w:tcPrChange w:id="6088" w:author="Helene Marsh [2]" w:date="2022-04-29T14:20:00Z">
              <w:tcPr>
                <w:tcW w:w="1708" w:type="dxa"/>
              </w:tcPr>
            </w:tcPrChange>
          </w:tcPr>
          <w:p w14:paraId="27032CC4" w14:textId="491BB2BA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6089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09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lastRenderedPageBreak/>
              <w:t>6.3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6091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09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Improve coordination among government</w:t>
            </w:r>
            <w:r w:rsidRPr="00906645">
              <w:rPr>
                <w:rFonts w:ascii="Arial" w:hAnsi="Arial" w:cs="Arial"/>
                <w:spacing w:val="-45"/>
                <w:w w:val="105"/>
                <w:sz w:val="20"/>
                <w:szCs w:val="20"/>
                <w:rPrChange w:id="6093" w:author="Helene Marsh" w:date="2022-04-30T11:58:00Z">
                  <w:rPr>
                    <w:rFonts w:ascii="Arial Narrow" w:hAnsi="Arial Narrow"/>
                    <w:spacing w:val="-4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ins w:id="6094" w:author="Helene Marsh" w:date="2022-04-30T11:47:00Z">
              <w:r w:rsidR="00CF19F4" w:rsidRPr="00906645">
                <w:rPr>
                  <w:rFonts w:ascii="Arial" w:hAnsi="Arial" w:cs="Arial"/>
                  <w:spacing w:val="-45"/>
                  <w:w w:val="105"/>
                  <w:sz w:val="20"/>
                  <w:szCs w:val="20"/>
                </w:rPr>
                <w:t xml:space="preserve"> </w:t>
              </w:r>
            </w:ins>
            <w:r w:rsidRPr="00906645">
              <w:rPr>
                <w:rFonts w:ascii="Arial" w:hAnsi="Arial" w:cs="Arial"/>
                <w:w w:val="105"/>
                <w:sz w:val="20"/>
                <w:szCs w:val="20"/>
                <w:rPrChange w:id="609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 non-government sectors and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6096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09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communities</w:t>
            </w:r>
            <w:r w:rsidRPr="00906645">
              <w:rPr>
                <w:rFonts w:ascii="Arial" w:hAnsi="Arial" w:cs="Arial"/>
                <w:spacing w:val="-3"/>
                <w:w w:val="105"/>
                <w:sz w:val="20"/>
                <w:szCs w:val="20"/>
                <w:rPrChange w:id="6098" w:author="Helene Marsh" w:date="2022-04-30T11:58:00Z">
                  <w:rPr>
                    <w:rFonts w:ascii="Arial Narrow" w:hAnsi="Arial Narrow"/>
                    <w:spacing w:val="-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09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in</w:t>
            </w:r>
            <w:r w:rsidRPr="00906645">
              <w:rPr>
                <w:rFonts w:ascii="Arial" w:hAnsi="Arial" w:cs="Arial"/>
                <w:spacing w:val="-4"/>
                <w:w w:val="105"/>
                <w:sz w:val="20"/>
                <w:szCs w:val="20"/>
                <w:rPrChange w:id="6100" w:author="Helene Marsh" w:date="2022-04-30T11:58:00Z">
                  <w:rPr>
                    <w:rFonts w:ascii="Arial Narrow" w:hAnsi="Arial Narrow"/>
                    <w:spacing w:val="-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10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the</w:t>
            </w:r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6102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10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conservation</w:t>
            </w:r>
            <w:r w:rsidRPr="00906645">
              <w:rPr>
                <w:rFonts w:ascii="Arial" w:hAnsi="Arial" w:cs="Arial"/>
                <w:spacing w:val="-3"/>
                <w:w w:val="105"/>
                <w:sz w:val="20"/>
                <w:szCs w:val="20"/>
                <w:rPrChange w:id="6104" w:author="Helene Marsh" w:date="2022-04-30T11:58:00Z">
                  <w:rPr>
                    <w:rFonts w:ascii="Arial Narrow" w:hAnsi="Arial Narrow"/>
                    <w:spacing w:val="-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10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of</w:t>
            </w:r>
          </w:p>
          <w:p w14:paraId="3FD918B8" w14:textId="297C7935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6106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10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dugongs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6108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ins w:id="6109" w:author="Helene Marsh" w:date="2022-05-01T10:31:00Z">
              <w:r w:rsidR="000E5ADC">
                <w:rPr>
                  <w:rFonts w:ascii="Arial" w:hAnsi="Arial" w:cs="Arial"/>
                  <w:spacing w:val="-6"/>
                  <w:w w:val="105"/>
                  <w:sz w:val="20"/>
                  <w:szCs w:val="20"/>
                </w:rPr>
                <w:t xml:space="preserve">and other marine megafuana </w:t>
              </w:r>
            </w:ins>
            <w:r w:rsidRPr="00906645">
              <w:rPr>
                <w:rFonts w:ascii="Arial" w:hAnsi="Arial" w:cs="Arial"/>
                <w:w w:val="105"/>
                <w:sz w:val="20"/>
                <w:szCs w:val="20"/>
                <w:rPrChange w:id="611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6111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11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their</w:t>
            </w:r>
            <w:r w:rsidRPr="00906645">
              <w:rPr>
                <w:rFonts w:ascii="Arial" w:hAnsi="Arial" w:cs="Arial"/>
                <w:spacing w:val="-3"/>
                <w:w w:val="105"/>
                <w:sz w:val="20"/>
                <w:szCs w:val="20"/>
                <w:rPrChange w:id="6113" w:author="Helene Marsh" w:date="2022-04-30T11:58:00Z">
                  <w:rPr>
                    <w:rFonts w:ascii="Arial Narrow" w:hAnsi="Arial Narrow"/>
                    <w:spacing w:val="-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11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habitats</w:t>
            </w:r>
          </w:p>
        </w:tc>
        <w:tc>
          <w:tcPr>
            <w:tcW w:w="1418" w:type="dxa"/>
            <w:tcPrChange w:id="6115" w:author="Helene Marsh [2]" w:date="2022-04-29T14:20:00Z">
              <w:tcPr>
                <w:tcW w:w="1418" w:type="dxa"/>
              </w:tcPr>
            </w:tcPrChange>
          </w:tcPr>
          <w:p w14:paraId="0696298F" w14:textId="77777777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6116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11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High</w:t>
            </w:r>
          </w:p>
        </w:tc>
        <w:tc>
          <w:tcPr>
            <w:tcW w:w="992" w:type="dxa"/>
            <w:tcPrChange w:id="6118" w:author="Helene Marsh [2]" w:date="2022-04-29T14:20:00Z">
              <w:tcPr>
                <w:tcW w:w="992" w:type="dxa"/>
              </w:tcPr>
            </w:tcPrChange>
          </w:tcPr>
          <w:p w14:paraId="49C4F6D7" w14:textId="77777777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6119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12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Ongoing</w:t>
            </w:r>
          </w:p>
        </w:tc>
        <w:tc>
          <w:tcPr>
            <w:tcW w:w="1559" w:type="dxa"/>
            <w:tcPrChange w:id="6121" w:author="Helene Marsh [2]" w:date="2022-04-29T14:20:00Z">
              <w:tcPr>
                <w:tcW w:w="1559" w:type="dxa"/>
              </w:tcPr>
            </w:tcPrChange>
          </w:tcPr>
          <w:p w14:paraId="243E702C" w14:textId="77777777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6122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12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Relevant government agencies,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6124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6125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>intergovernmental</w:t>
            </w:r>
            <w:r w:rsidRPr="00906645">
              <w:rPr>
                <w:rFonts w:ascii="Arial" w:hAnsi="Arial" w:cs="Arial"/>
                <w:spacing w:val="-10"/>
                <w:w w:val="105"/>
                <w:sz w:val="20"/>
                <w:szCs w:val="20"/>
                <w:rPrChange w:id="6126" w:author="Helene Marsh" w:date="2022-04-30T11:58:00Z">
                  <w:rPr>
                    <w:rFonts w:ascii="Arial Narrow" w:hAnsi="Arial Narrow"/>
                    <w:spacing w:val="-10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12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6128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12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non-governmental</w:t>
            </w:r>
            <w:r w:rsidRPr="00906645">
              <w:rPr>
                <w:rFonts w:ascii="Arial" w:hAnsi="Arial" w:cs="Arial"/>
                <w:spacing w:val="-44"/>
                <w:w w:val="105"/>
                <w:sz w:val="20"/>
                <w:szCs w:val="20"/>
                <w:rPrChange w:id="6130" w:author="Helene Marsh" w:date="2022-04-30T11:58:00Z">
                  <w:rPr>
                    <w:rFonts w:ascii="Arial Narrow" w:hAnsi="Arial Narrow"/>
                    <w:spacing w:val="-4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13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organizations,</w:t>
            </w:r>
            <w:r w:rsidRPr="00906645">
              <w:rPr>
                <w:rFonts w:ascii="Arial" w:hAnsi="Arial" w:cs="Arial"/>
                <w:spacing w:val="-4"/>
                <w:w w:val="105"/>
                <w:sz w:val="20"/>
                <w:szCs w:val="20"/>
                <w:rPrChange w:id="6132" w:author="Helene Marsh" w:date="2022-04-30T11:58:00Z">
                  <w:rPr>
                    <w:rFonts w:ascii="Arial Narrow" w:hAnsi="Arial Narrow"/>
                    <w:spacing w:val="-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13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universities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6134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13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5"/>
                <w:w w:val="105"/>
                <w:sz w:val="20"/>
                <w:szCs w:val="20"/>
                <w:rPrChange w:id="6136" w:author="Helene Marsh" w:date="2022-04-30T11:58:00Z">
                  <w:rPr>
                    <w:rFonts w:ascii="Arial Narrow" w:hAnsi="Arial Narrow"/>
                    <w:spacing w:val="-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13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research</w:t>
            </w:r>
          </w:p>
          <w:p w14:paraId="0A620834" w14:textId="77777777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6138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13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institutions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6140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14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8"/>
                <w:w w:val="105"/>
                <w:sz w:val="20"/>
                <w:szCs w:val="20"/>
                <w:rPrChange w:id="6142" w:author="Helene Marsh" w:date="2022-04-30T11:58:00Z">
                  <w:rPr>
                    <w:rFonts w:ascii="Arial Narrow" w:hAnsi="Arial Narrow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14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local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6144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14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communities</w:t>
            </w:r>
          </w:p>
        </w:tc>
        <w:tc>
          <w:tcPr>
            <w:tcW w:w="1276" w:type="dxa"/>
            <w:tcPrChange w:id="6146" w:author="Helene Marsh [2]" w:date="2022-04-29T14:20:00Z">
              <w:tcPr>
                <w:tcW w:w="1134" w:type="dxa"/>
              </w:tcPr>
            </w:tcPrChange>
          </w:tcPr>
          <w:p w14:paraId="50DE77FF" w14:textId="77777777" w:rsidR="001A5457" w:rsidRPr="00906645" w:rsidRDefault="006E4665" w:rsidP="00A975D7">
            <w:pPr>
              <w:pStyle w:val="TableParagraph"/>
              <w:ind w:left="0"/>
              <w:rPr>
                <w:ins w:id="6147" w:author="Helene Marsh [2]" w:date="2022-04-29T14:23:00Z"/>
                <w:rFonts w:ascii="Arial" w:hAnsi="Arial" w:cs="Arial"/>
                <w:w w:val="105"/>
                <w:sz w:val="20"/>
                <w:szCs w:val="20"/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14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Coordination amongst government and non-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6149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15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government and community sectors is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6151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15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established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6153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15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for</w:t>
            </w:r>
            <w:r w:rsidRPr="00906645">
              <w:rPr>
                <w:rFonts w:ascii="Arial" w:hAnsi="Arial" w:cs="Arial"/>
                <w:spacing w:val="-3"/>
                <w:w w:val="105"/>
                <w:sz w:val="20"/>
                <w:szCs w:val="20"/>
                <w:rPrChange w:id="6155" w:author="Helene Marsh" w:date="2022-04-30T11:58:00Z">
                  <w:rPr>
                    <w:rFonts w:ascii="Arial Narrow" w:hAnsi="Arial Narrow"/>
                    <w:spacing w:val="-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15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the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6157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15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conservation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6159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16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of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6161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16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dugong</w:t>
            </w:r>
            <w:ins w:id="6163" w:author="Helene Marsh [2]" w:date="2022-04-25T15:50:00Z">
              <w:r w:rsidR="00F45560" w:rsidRPr="00906645">
                <w:rPr>
                  <w:rFonts w:ascii="Arial" w:hAnsi="Arial" w:cs="Arial"/>
                  <w:w w:val="105"/>
                  <w:sz w:val="20"/>
                  <w:szCs w:val="20"/>
                  <w:rPrChange w:id="6164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/</w:t>
              </w:r>
            </w:ins>
          </w:p>
          <w:p w14:paraId="6DE1598D" w14:textId="0B0EC66A" w:rsidR="006E4665" w:rsidRPr="00906645" w:rsidRDefault="00F45560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6165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ins w:id="6166" w:author="Helene Marsh [2]" w:date="2022-04-25T15:50:00Z">
              <w:r w:rsidRPr="00906645">
                <w:rPr>
                  <w:rFonts w:ascii="Arial" w:hAnsi="Arial" w:cs="Arial"/>
                  <w:w w:val="105"/>
                  <w:sz w:val="20"/>
                  <w:szCs w:val="20"/>
                  <w:rPrChange w:id="6167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marine megafauna </w:t>
              </w:r>
            </w:ins>
            <w:r w:rsidR="006E4665"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6168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="006E4665" w:rsidRPr="00906645">
              <w:rPr>
                <w:rFonts w:ascii="Arial" w:hAnsi="Arial" w:cs="Arial"/>
                <w:w w:val="105"/>
                <w:sz w:val="20"/>
                <w:szCs w:val="20"/>
                <w:rPrChange w:id="616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</w:p>
          <w:p w14:paraId="79356BEF" w14:textId="686BE9ED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6170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17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their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6172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17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habitats</w:t>
            </w:r>
            <w:ins w:id="6174" w:author="Helene Marsh" w:date="2022-04-30T11:48:00Z">
              <w:r w:rsidR="00CF19F4" w:rsidRPr="00906645">
                <w:rPr>
                  <w:rFonts w:ascii="Arial" w:hAnsi="Arial" w:cs="Arial"/>
                  <w:w w:val="105"/>
                  <w:sz w:val="20"/>
                  <w:szCs w:val="20"/>
                </w:rPr>
                <w:t xml:space="preserve"> and evaluated as part of a cycle of adaptive management </w:t>
              </w:r>
            </w:ins>
          </w:p>
        </w:tc>
        <w:tc>
          <w:tcPr>
            <w:tcW w:w="6669" w:type="dxa"/>
            <w:tcPrChange w:id="6175" w:author="Helene Marsh [2]" w:date="2022-04-29T14:20:00Z">
              <w:tcPr>
                <w:tcW w:w="6811" w:type="dxa"/>
              </w:tcPr>
            </w:tcPrChange>
          </w:tcPr>
          <w:p w14:paraId="3C167607" w14:textId="09B6E266" w:rsidR="006E4665" w:rsidRPr="00906645" w:rsidRDefault="006E4665" w:rsidP="00A975D7">
            <w:pPr>
              <w:pStyle w:val="ListParagraph"/>
              <w:numPr>
                <w:ilvl w:val="0"/>
                <w:numId w:val="40"/>
              </w:numPr>
              <w:tabs>
                <w:tab w:val="left" w:pos="464"/>
              </w:tabs>
              <w:spacing w:before="0"/>
              <w:rPr>
                <w:rFonts w:ascii="Arial" w:hAnsi="Arial" w:cs="Arial"/>
                <w:i/>
                <w:sz w:val="20"/>
                <w:szCs w:val="20"/>
                <w:rPrChange w:id="617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617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Review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6178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17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the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6180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18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roles</w:t>
            </w:r>
            <w:r w:rsidRPr="00906645">
              <w:rPr>
                <w:rFonts w:ascii="Arial" w:hAnsi="Arial" w:cs="Arial"/>
                <w:i/>
                <w:spacing w:val="8"/>
                <w:sz w:val="20"/>
                <w:szCs w:val="20"/>
                <w:rPrChange w:id="6182" w:author="Helene Marsh" w:date="2022-04-30T11:58:00Z">
                  <w:rPr>
                    <w:rFonts w:ascii="Arial Narrow" w:hAnsi="Arial Narrow"/>
                    <w:i/>
                    <w:spacing w:val="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18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6184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18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responsibilities</w:t>
            </w:r>
            <w:r w:rsidRPr="00906645">
              <w:rPr>
                <w:rFonts w:ascii="Arial" w:hAnsi="Arial" w:cs="Arial"/>
                <w:i/>
                <w:spacing w:val="8"/>
                <w:sz w:val="20"/>
                <w:szCs w:val="20"/>
                <w:rPrChange w:id="6186" w:author="Helene Marsh" w:date="2022-04-30T11:58:00Z">
                  <w:rPr>
                    <w:rFonts w:ascii="Arial Narrow" w:hAnsi="Arial Narrow"/>
                    <w:i/>
                    <w:spacing w:val="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18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of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6188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18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government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6190" w:author="Helene Marsh" w:date="2022-04-30T11:58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19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agencies</w:t>
            </w:r>
            <w:r w:rsidRPr="00906645">
              <w:rPr>
                <w:rFonts w:ascii="Arial" w:hAnsi="Arial" w:cs="Arial"/>
                <w:i/>
                <w:spacing w:val="8"/>
                <w:sz w:val="20"/>
                <w:szCs w:val="20"/>
                <w:rPrChange w:id="6192" w:author="Helene Marsh" w:date="2022-04-30T11:58:00Z">
                  <w:rPr>
                    <w:rFonts w:ascii="Arial Narrow" w:hAnsi="Arial Narrow"/>
                    <w:i/>
                    <w:spacing w:val="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19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related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6194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19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to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6196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19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the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6198" w:author="Helene Marsh" w:date="2022-04-30T11:58:00Z">
                  <w:rPr>
                    <w:rFonts w:ascii="Arial Narrow" w:hAnsi="Arial Narrow"/>
                    <w:i/>
                    <w:spacing w:val="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19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conservation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6200" w:author="Helene Marsh" w:date="2022-04-30T11:58:00Z">
                  <w:rPr>
                    <w:rFonts w:ascii="Arial Narrow" w:hAnsi="Arial Narrow"/>
                    <w:i/>
                    <w:spacing w:val="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20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6202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20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management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6204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20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of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6206" w:author="Helene Marsh" w:date="2022-04-30T11:58:00Z">
                  <w:rPr>
                    <w:rFonts w:ascii="Arial Narrow" w:hAnsi="Arial Narrow"/>
                    <w:i/>
                    <w:spacing w:val="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20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dugongs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6208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20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4"/>
                <w:sz w:val="20"/>
                <w:szCs w:val="20"/>
                <w:rPrChange w:id="6210" w:author="Helene Marsh" w:date="2022-04-30T11:58:00Z">
                  <w:rPr>
                    <w:rFonts w:ascii="Arial Narrow" w:hAnsi="Arial Narrow"/>
                    <w:i/>
                    <w:spacing w:val="4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21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their</w:t>
            </w:r>
            <w:r w:rsidRPr="00906645">
              <w:rPr>
                <w:rFonts w:ascii="Arial" w:hAnsi="Arial" w:cs="Arial"/>
                <w:i/>
                <w:spacing w:val="8"/>
                <w:sz w:val="20"/>
                <w:szCs w:val="20"/>
                <w:rPrChange w:id="6212" w:author="Helene Marsh" w:date="2022-04-30T11:58:00Z">
                  <w:rPr>
                    <w:rFonts w:ascii="Arial Narrow" w:hAnsi="Arial Narrow"/>
                    <w:i/>
                    <w:spacing w:val="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6213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habitats</w:t>
            </w:r>
            <w:ins w:id="6214" w:author="Helene Marsh [2]" w:date="2022-04-25T15:49:00Z">
              <w:r w:rsidR="00F45560" w:rsidRPr="00906645">
                <w:rPr>
                  <w:rFonts w:ascii="Arial" w:hAnsi="Arial" w:cs="Arial"/>
                  <w:i/>
                  <w:spacing w:val="-2"/>
                  <w:sz w:val="20"/>
                  <w:szCs w:val="20"/>
                  <w:rPrChange w:id="6215" w:author="Helene Marsh" w:date="2022-04-30T11:58:00Z">
                    <w:rPr>
                      <w:rFonts w:ascii="Arial Narrow" w:hAnsi="Arial Narrow"/>
                      <w:i/>
                      <w:spacing w:val="-2"/>
                      <w:sz w:val="20"/>
                      <w:szCs w:val="20"/>
                    </w:rPr>
                  </w:rPrChange>
                </w:rPr>
                <w:t xml:space="preserve"> in the context of marine megafauna management more generically </w:t>
              </w:r>
            </w:ins>
          </w:p>
          <w:p w14:paraId="44BACD13" w14:textId="0235B1F9" w:rsidR="006E4665" w:rsidRPr="00906645" w:rsidRDefault="006E4665" w:rsidP="00A975D7">
            <w:pPr>
              <w:pStyle w:val="ListParagraph"/>
              <w:numPr>
                <w:ilvl w:val="0"/>
                <w:numId w:val="40"/>
              </w:numPr>
              <w:tabs>
                <w:tab w:val="left" w:pos="464"/>
              </w:tabs>
              <w:spacing w:before="0"/>
              <w:rPr>
                <w:rFonts w:ascii="Arial" w:hAnsi="Arial" w:cs="Arial"/>
                <w:i/>
                <w:sz w:val="20"/>
                <w:szCs w:val="20"/>
                <w:rPrChange w:id="621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6217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Designate</w:t>
            </w:r>
            <w:r w:rsidRPr="00906645">
              <w:rPr>
                <w:rFonts w:ascii="Arial" w:hAnsi="Arial" w:cs="Arial"/>
                <w:i/>
                <w:spacing w:val="-6"/>
                <w:sz w:val="20"/>
                <w:szCs w:val="20"/>
                <w:rPrChange w:id="6218" w:author="Helene Marsh" w:date="2022-04-30T11:58:00Z">
                  <w:rPr>
                    <w:rFonts w:ascii="Arial Narrow" w:hAnsi="Arial Narrow"/>
                    <w:i/>
                    <w:spacing w:val="-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6219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a</w:t>
            </w:r>
            <w:r w:rsidRPr="00906645">
              <w:rPr>
                <w:rFonts w:ascii="Arial" w:hAnsi="Arial" w:cs="Arial"/>
                <w:i/>
                <w:spacing w:val="-6"/>
                <w:sz w:val="20"/>
                <w:szCs w:val="20"/>
                <w:rPrChange w:id="6220" w:author="Helene Marsh" w:date="2022-04-30T11:58:00Z">
                  <w:rPr>
                    <w:rFonts w:ascii="Arial Narrow" w:hAnsi="Arial Narrow"/>
                    <w:i/>
                    <w:spacing w:val="-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6221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lead</w:t>
            </w:r>
            <w:r w:rsidRPr="00906645">
              <w:rPr>
                <w:rFonts w:ascii="Arial" w:hAnsi="Arial" w:cs="Arial"/>
                <w:i/>
                <w:spacing w:val="-9"/>
                <w:sz w:val="20"/>
                <w:szCs w:val="20"/>
                <w:rPrChange w:id="6222" w:author="Helene Marsh" w:date="2022-04-30T11:58:00Z">
                  <w:rPr>
                    <w:rFonts w:ascii="Arial Narrow" w:hAnsi="Arial Narrow"/>
                    <w:i/>
                    <w:spacing w:val="-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6223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agency</w:t>
            </w:r>
            <w:r w:rsidRPr="00906645">
              <w:rPr>
                <w:rFonts w:ascii="Arial" w:hAnsi="Arial" w:cs="Arial"/>
                <w:i/>
                <w:spacing w:val="-6"/>
                <w:sz w:val="20"/>
                <w:szCs w:val="20"/>
                <w:rPrChange w:id="6224" w:author="Helene Marsh" w:date="2022-04-30T11:58:00Z">
                  <w:rPr>
                    <w:rFonts w:ascii="Arial Narrow" w:hAnsi="Arial Narrow"/>
                    <w:i/>
                    <w:spacing w:val="-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6225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responsible</w:t>
            </w:r>
            <w:r w:rsidRPr="00906645">
              <w:rPr>
                <w:rFonts w:ascii="Arial" w:hAnsi="Arial" w:cs="Arial"/>
                <w:i/>
                <w:spacing w:val="-8"/>
                <w:sz w:val="20"/>
                <w:szCs w:val="20"/>
                <w:rPrChange w:id="6226" w:author="Helene Marsh" w:date="2022-04-30T11:58:00Z">
                  <w:rPr>
                    <w:rFonts w:ascii="Arial Narrow" w:hAnsi="Arial Narrow"/>
                    <w:i/>
                    <w:spacing w:val="-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6227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for</w:t>
            </w:r>
            <w:r w:rsidRPr="00906645">
              <w:rPr>
                <w:rFonts w:ascii="Arial" w:hAnsi="Arial" w:cs="Arial"/>
                <w:i/>
                <w:spacing w:val="-8"/>
                <w:sz w:val="20"/>
                <w:szCs w:val="20"/>
                <w:rPrChange w:id="6228" w:author="Helene Marsh" w:date="2022-04-30T11:58:00Z">
                  <w:rPr>
                    <w:rFonts w:ascii="Arial Narrow" w:hAnsi="Arial Narrow"/>
                    <w:i/>
                    <w:spacing w:val="-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6229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coordinating</w:t>
            </w:r>
            <w:r w:rsidRPr="00906645">
              <w:rPr>
                <w:rFonts w:ascii="Arial" w:hAnsi="Arial" w:cs="Arial"/>
                <w:i/>
                <w:spacing w:val="-8"/>
                <w:sz w:val="20"/>
                <w:szCs w:val="20"/>
                <w:rPrChange w:id="6230" w:author="Helene Marsh" w:date="2022-04-30T11:58:00Z">
                  <w:rPr>
                    <w:rFonts w:ascii="Arial Narrow" w:hAnsi="Arial Narrow"/>
                    <w:i/>
                    <w:spacing w:val="-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6231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national</w:t>
            </w:r>
            <w:r w:rsidRPr="00906645">
              <w:rPr>
                <w:rFonts w:ascii="Arial" w:hAnsi="Arial" w:cs="Arial"/>
                <w:i/>
                <w:spacing w:val="-7"/>
                <w:sz w:val="20"/>
                <w:szCs w:val="20"/>
                <w:rPrChange w:id="6232" w:author="Helene Marsh" w:date="2022-04-30T11:58:00Z">
                  <w:rPr>
                    <w:rFonts w:ascii="Arial Narrow" w:hAnsi="Arial Narrow"/>
                    <w:i/>
                    <w:spacing w:val="-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6233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dugong</w:t>
            </w:r>
            <w:ins w:id="6234" w:author="Helene Marsh [2]" w:date="2022-04-25T15:50:00Z">
              <w:r w:rsidR="00F45560" w:rsidRPr="00906645">
                <w:rPr>
                  <w:rFonts w:ascii="Arial" w:hAnsi="Arial" w:cs="Arial"/>
                  <w:i/>
                  <w:spacing w:val="-2"/>
                  <w:sz w:val="20"/>
                  <w:szCs w:val="20"/>
                  <w:rPrChange w:id="6235" w:author="Helene Marsh" w:date="2022-04-30T11:58:00Z">
                    <w:rPr>
                      <w:rFonts w:ascii="Arial Narrow" w:hAnsi="Arial Narrow"/>
                      <w:i/>
                      <w:spacing w:val="-2"/>
                      <w:sz w:val="20"/>
                      <w:szCs w:val="20"/>
                    </w:rPr>
                  </w:rPrChange>
                </w:rPr>
                <w:t xml:space="preserve">/marine megafauna </w:t>
              </w:r>
            </w:ins>
            <w:r w:rsidRPr="00906645">
              <w:rPr>
                <w:rFonts w:ascii="Arial" w:hAnsi="Arial" w:cs="Arial"/>
                <w:i/>
                <w:spacing w:val="-6"/>
                <w:sz w:val="20"/>
                <w:szCs w:val="20"/>
                <w:rPrChange w:id="6236" w:author="Helene Marsh" w:date="2022-04-30T11:58:00Z">
                  <w:rPr>
                    <w:rFonts w:ascii="Arial Narrow" w:hAnsi="Arial Narrow"/>
                    <w:i/>
                    <w:spacing w:val="-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6237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conservation</w:t>
            </w:r>
            <w:r w:rsidRPr="00906645">
              <w:rPr>
                <w:rFonts w:ascii="Arial" w:hAnsi="Arial" w:cs="Arial"/>
                <w:i/>
                <w:spacing w:val="-6"/>
                <w:sz w:val="20"/>
                <w:szCs w:val="20"/>
                <w:rPrChange w:id="6238" w:author="Helene Marsh" w:date="2022-04-30T11:58:00Z">
                  <w:rPr>
                    <w:rFonts w:ascii="Arial Narrow" w:hAnsi="Arial Narrow"/>
                    <w:i/>
                    <w:spacing w:val="-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6239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-6"/>
                <w:sz w:val="20"/>
                <w:szCs w:val="20"/>
                <w:rPrChange w:id="6240" w:author="Helene Marsh" w:date="2022-04-30T11:58:00Z">
                  <w:rPr>
                    <w:rFonts w:ascii="Arial Narrow" w:hAnsi="Arial Narrow"/>
                    <w:i/>
                    <w:spacing w:val="-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6241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management</w:t>
            </w:r>
            <w:r w:rsidRPr="00906645">
              <w:rPr>
                <w:rFonts w:ascii="Arial" w:hAnsi="Arial" w:cs="Arial"/>
                <w:i/>
                <w:spacing w:val="-7"/>
                <w:sz w:val="20"/>
                <w:szCs w:val="20"/>
                <w:rPrChange w:id="6242" w:author="Helene Marsh" w:date="2022-04-30T11:58:00Z">
                  <w:rPr>
                    <w:rFonts w:ascii="Arial Narrow" w:hAnsi="Arial Narrow"/>
                    <w:i/>
                    <w:spacing w:val="-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6243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policy</w:t>
            </w:r>
          </w:p>
          <w:p w14:paraId="4D5A2645" w14:textId="77777777" w:rsidR="006E4665" w:rsidRPr="00906645" w:rsidRDefault="006E4665" w:rsidP="00A975D7">
            <w:pPr>
              <w:pStyle w:val="ListParagraph"/>
              <w:numPr>
                <w:ilvl w:val="0"/>
                <w:numId w:val="40"/>
              </w:numPr>
              <w:tabs>
                <w:tab w:val="left" w:pos="464"/>
              </w:tabs>
              <w:spacing w:before="0"/>
              <w:rPr>
                <w:rFonts w:ascii="Arial" w:hAnsi="Arial" w:cs="Arial"/>
                <w:i/>
                <w:sz w:val="20"/>
                <w:szCs w:val="20"/>
                <w:rPrChange w:id="624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6245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Identify</w:t>
            </w:r>
            <w:r w:rsidRPr="00906645">
              <w:rPr>
                <w:rFonts w:ascii="Arial" w:hAnsi="Arial" w:cs="Arial"/>
                <w:i/>
                <w:spacing w:val="-7"/>
                <w:sz w:val="20"/>
                <w:szCs w:val="20"/>
                <w:rPrChange w:id="6246" w:author="Helene Marsh" w:date="2022-04-30T11:58:00Z">
                  <w:rPr>
                    <w:rFonts w:ascii="Arial Narrow" w:hAnsi="Arial Narrow"/>
                    <w:i/>
                    <w:spacing w:val="-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6247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non-governmental</w:t>
            </w:r>
            <w:r w:rsidRPr="00906645">
              <w:rPr>
                <w:rFonts w:ascii="Arial" w:hAnsi="Arial" w:cs="Arial"/>
                <w:i/>
                <w:spacing w:val="-5"/>
                <w:sz w:val="20"/>
                <w:szCs w:val="20"/>
                <w:rPrChange w:id="6248" w:author="Helene Marsh" w:date="2022-04-30T11:58:00Z">
                  <w:rPr>
                    <w:rFonts w:ascii="Arial Narrow" w:hAnsi="Arial Narrow"/>
                    <w:i/>
                    <w:spacing w:val="-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6249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organisation</w:t>
            </w:r>
            <w:r w:rsidRPr="00906645">
              <w:rPr>
                <w:rFonts w:ascii="Arial" w:hAnsi="Arial" w:cs="Arial"/>
                <w:i/>
                <w:spacing w:val="-7"/>
                <w:sz w:val="20"/>
                <w:szCs w:val="20"/>
                <w:rPrChange w:id="6250" w:author="Helene Marsh" w:date="2022-04-30T11:58:00Z">
                  <w:rPr>
                    <w:rFonts w:ascii="Arial Narrow" w:hAnsi="Arial Narrow"/>
                    <w:i/>
                    <w:spacing w:val="-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6251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with</w:t>
            </w:r>
            <w:r w:rsidRPr="00906645">
              <w:rPr>
                <w:rFonts w:ascii="Arial" w:hAnsi="Arial" w:cs="Arial"/>
                <w:i/>
                <w:spacing w:val="-6"/>
                <w:sz w:val="20"/>
                <w:szCs w:val="20"/>
                <w:rPrChange w:id="6252" w:author="Helene Marsh" w:date="2022-04-30T11:58:00Z">
                  <w:rPr>
                    <w:rFonts w:ascii="Arial Narrow" w:hAnsi="Arial Narrow"/>
                    <w:i/>
                    <w:spacing w:val="-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6253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an</w:t>
            </w:r>
            <w:r w:rsidRPr="00906645">
              <w:rPr>
                <w:rFonts w:ascii="Arial" w:hAnsi="Arial" w:cs="Arial"/>
                <w:i/>
                <w:spacing w:val="-7"/>
                <w:sz w:val="20"/>
                <w:szCs w:val="20"/>
                <w:rPrChange w:id="6254" w:author="Helene Marsh" w:date="2022-04-30T11:58:00Z">
                  <w:rPr>
                    <w:rFonts w:ascii="Arial Narrow" w:hAnsi="Arial Narrow"/>
                    <w:i/>
                    <w:spacing w:val="-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6255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interest</w:t>
            </w:r>
            <w:r w:rsidRPr="00906645">
              <w:rPr>
                <w:rFonts w:ascii="Arial" w:hAnsi="Arial" w:cs="Arial"/>
                <w:i/>
                <w:spacing w:val="-8"/>
                <w:sz w:val="20"/>
                <w:szCs w:val="20"/>
                <w:rPrChange w:id="6256" w:author="Helene Marsh" w:date="2022-04-30T11:58:00Z">
                  <w:rPr>
                    <w:rFonts w:ascii="Arial Narrow" w:hAnsi="Arial Narrow"/>
                    <w:i/>
                    <w:spacing w:val="-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6257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in</w:t>
            </w:r>
            <w:r w:rsidRPr="00906645">
              <w:rPr>
                <w:rFonts w:ascii="Arial" w:hAnsi="Arial" w:cs="Arial"/>
                <w:i/>
                <w:spacing w:val="-6"/>
                <w:sz w:val="20"/>
                <w:szCs w:val="20"/>
                <w:rPrChange w:id="6258" w:author="Helene Marsh" w:date="2022-04-30T11:58:00Z">
                  <w:rPr>
                    <w:rFonts w:ascii="Arial Narrow" w:hAnsi="Arial Narrow"/>
                    <w:i/>
                    <w:spacing w:val="-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6259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dugong</w:t>
            </w:r>
            <w:r w:rsidRPr="00906645">
              <w:rPr>
                <w:rFonts w:ascii="Arial" w:hAnsi="Arial" w:cs="Arial"/>
                <w:i/>
                <w:spacing w:val="-10"/>
                <w:sz w:val="20"/>
                <w:szCs w:val="20"/>
                <w:rPrChange w:id="6260" w:author="Helene Marsh" w:date="2022-04-30T11:58:00Z">
                  <w:rPr>
                    <w:rFonts w:ascii="Arial Narrow" w:hAnsi="Arial Narrow"/>
                    <w:i/>
                    <w:spacing w:val="-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6261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conservation</w:t>
            </w:r>
            <w:r w:rsidRPr="00906645">
              <w:rPr>
                <w:rFonts w:ascii="Arial" w:hAnsi="Arial" w:cs="Arial"/>
                <w:i/>
                <w:spacing w:val="-6"/>
                <w:sz w:val="20"/>
                <w:szCs w:val="20"/>
                <w:rPrChange w:id="6262" w:author="Helene Marsh" w:date="2022-04-30T11:58:00Z">
                  <w:rPr>
                    <w:rFonts w:ascii="Arial Narrow" w:hAnsi="Arial Narrow"/>
                    <w:i/>
                    <w:spacing w:val="-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6263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-7"/>
                <w:sz w:val="20"/>
                <w:szCs w:val="20"/>
                <w:rPrChange w:id="6264" w:author="Helene Marsh" w:date="2022-04-30T11:58:00Z">
                  <w:rPr>
                    <w:rFonts w:ascii="Arial Narrow" w:hAnsi="Arial Narrow"/>
                    <w:i/>
                    <w:spacing w:val="-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6265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management</w:t>
            </w:r>
          </w:p>
          <w:p w14:paraId="167B1324" w14:textId="77777777" w:rsidR="006E4665" w:rsidRPr="00906645" w:rsidRDefault="006E4665" w:rsidP="00A975D7">
            <w:pPr>
              <w:pStyle w:val="ListParagraph"/>
              <w:numPr>
                <w:ilvl w:val="0"/>
                <w:numId w:val="40"/>
              </w:numPr>
              <w:tabs>
                <w:tab w:val="left" w:pos="465"/>
              </w:tabs>
              <w:spacing w:before="0"/>
              <w:rPr>
                <w:rFonts w:ascii="Arial" w:hAnsi="Arial" w:cs="Arial"/>
                <w:i/>
                <w:sz w:val="20"/>
                <w:szCs w:val="20"/>
                <w:rPrChange w:id="626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626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Encourage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6268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26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cooperation</w:t>
            </w:r>
            <w:r w:rsidRPr="00906645">
              <w:rPr>
                <w:rFonts w:ascii="Arial" w:hAnsi="Arial" w:cs="Arial"/>
                <w:i/>
                <w:spacing w:val="38"/>
                <w:sz w:val="20"/>
                <w:szCs w:val="20"/>
                <w:rPrChange w:id="6270" w:author="Helene Marsh" w:date="2022-04-30T11:58:00Z">
                  <w:rPr>
                    <w:rFonts w:ascii="Arial Narrow" w:hAnsi="Arial Narrow"/>
                    <w:i/>
                    <w:spacing w:val="3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27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within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6272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27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6274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27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among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6276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27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government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6278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27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6280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28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non-government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6282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28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sectors,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6284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28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including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6286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28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through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6288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28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the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6290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29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development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6292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29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and/or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6294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29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strengthening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6296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29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of national networks</w:t>
            </w:r>
          </w:p>
          <w:p w14:paraId="5E189A00" w14:textId="7CB6B446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w w:val="105"/>
                <w:sz w:val="20"/>
                <w:szCs w:val="20"/>
                <w:rPrChange w:id="629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</w:pPr>
          </w:p>
        </w:tc>
      </w:tr>
    </w:tbl>
    <w:p w14:paraId="22C536CF" w14:textId="77777777" w:rsidR="00CF19F4" w:rsidRPr="00906645" w:rsidRDefault="00CF19F4">
      <w:pPr>
        <w:rPr>
          <w:ins w:id="6299" w:author="Helene Marsh" w:date="2022-04-30T11:48:00Z"/>
          <w:rFonts w:ascii="Arial" w:hAnsi="Arial" w:cs="Arial"/>
          <w:sz w:val="20"/>
          <w:szCs w:val="20"/>
          <w:rPrChange w:id="6300" w:author="Helene Marsh" w:date="2022-04-30T11:58:00Z">
            <w:rPr>
              <w:ins w:id="6301" w:author="Helene Marsh" w:date="2022-04-30T11:48:00Z"/>
            </w:rPr>
          </w:rPrChange>
        </w:rPr>
      </w:pPr>
      <w:ins w:id="6302" w:author="Helene Marsh" w:date="2022-04-30T11:48:00Z">
        <w:r w:rsidRPr="00906645">
          <w:rPr>
            <w:rFonts w:ascii="Arial" w:hAnsi="Arial" w:cs="Arial"/>
            <w:sz w:val="20"/>
            <w:szCs w:val="20"/>
            <w:rPrChange w:id="6303" w:author="Helene Marsh" w:date="2022-04-30T11:58:00Z">
              <w:rPr/>
            </w:rPrChange>
          </w:rPr>
          <w:br w:type="page"/>
        </w:r>
      </w:ins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  <w:tblPrChange w:id="6304" w:author="Helene Marsh [2]" w:date="2022-04-29T14:20:00Z">
          <w:tblPr>
            <w:tblW w:w="0" w:type="auto"/>
            <w:tblInd w:w="130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ayout w:type="fixed"/>
            <w:tblCellMar>
              <w:left w:w="0" w:type="dxa"/>
              <w:right w:w="0" w:type="dxa"/>
            </w:tblCellMar>
            <w:tblLook w:val="01E0" w:firstRow="1" w:lastRow="1" w:firstColumn="1" w:lastColumn="1" w:noHBand="0" w:noVBand="0"/>
          </w:tblPr>
        </w:tblPrChange>
      </w:tblPr>
      <w:tblGrid>
        <w:gridCol w:w="1708"/>
        <w:gridCol w:w="1418"/>
        <w:gridCol w:w="992"/>
        <w:gridCol w:w="1559"/>
        <w:gridCol w:w="1276"/>
        <w:gridCol w:w="6669"/>
        <w:tblGridChange w:id="6305">
          <w:tblGrid>
            <w:gridCol w:w="1708"/>
            <w:gridCol w:w="1418"/>
            <w:gridCol w:w="992"/>
            <w:gridCol w:w="1559"/>
            <w:gridCol w:w="1134"/>
            <w:gridCol w:w="6811"/>
          </w:tblGrid>
        </w:tblGridChange>
      </w:tblGrid>
      <w:tr w:rsidR="006E4665" w:rsidRPr="00906645" w14:paraId="16D4D83B" w14:textId="3EDB4F26" w:rsidTr="00562B4F">
        <w:trPr>
          <w:trHeight w:val="864"/>
          <w:trPrChange w:id="6306" w:author="Helene Marsh [2]" w:date="2022-04-29T14:20:00Z">
            <w:trPr>
              <w:trHeight w:val="864"/>
            </w:trPr>
          </w:trPrChange>
        </w:trPr>
        <w:tc>
          <w:tcPr>
            <w:tcW w:w="1708" w:type="dxa"/>
            <w:tcPrChange w:id="6307" w:author="Helene Marsh [2]" w:date="2022-04-29T14:20:00Z">
              <w:tcPr>
                <w:tcW w:w="1708" w:type="dxa"/>
              </w:tcPr>
            </w:tcPrChange>
          </w:tcPr>
          <w:p w14:paraId="2710F8B6" w14:textId="5640698A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6308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30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lastRenderedPageBreak/>
              <w:t>6.4    Develop and implement a regional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6310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31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database</w:t>
            </w:r>
            <w:r w:rsidRPr="00906645">
              <w:rPr>
                <w:rFonts w:ascii="Arial" w:hAnsi="Arial" w:cs="Arial"/>
                <w:spacing w:val="-4"/>
                <w:w w:val="105"/>
                <w:sz w:val="20"/>
                <w:szCs w:val="20"/>
                <w:rPrChange w:id="6312" w:author="Helene Marsh" w:date="2022-04-30T11:58:00Z">
                  <w:rPr>
                    <w:rFonts w:ascii="Arial Narrow" w:hAnsi="Arial Narrow"/>
                    <w:spacing w:val="-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31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of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6314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31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relevant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6316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31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information</w:t>
            </w:r>
            <w:r w:rsidRPr="00906645">
              <w:rPr>
                <w:rFonts w:ascii="Arial" w:hAnsi="Arial" w:cs="Arial"/>
                <w:spacing w:val="-9"/>
                <w:w w:val="105"/>
                <w:sz w:val="20"/>
                <w:szCs w:val="20"/>
                <w:rPrChange w:id="6318" w:author="Helene Marsh" w:date="2022-04-30T11:58:00Z">
                  <w:rPr>
                    <w:rFonts w:ascii="Arial Narrow" w:hAnsi="Arial Narrow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31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in</w:t>
            </w:r>
            <w:r w:rsidRPr="00906645">
              <w:rPr>
                <w:rFonts w:ascii="Arial" w:hAnsi="Arial" w:cs="Arial"/>
                <w:spacing w:val="-8"/>
                <w:w w:val="105"/>
                <w:sz w:val="20"/>
                <w:szCs w:val="20"/>
                <w:rPrChange w:id="6320" w:author="Helene Marsh" w:date="2022-04-30T11:58:00Z">
                  <w:rPr>
                    <w:rFonts w:ascii="Arial Narrow" w:hAnsi="Arial Narrow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32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relation</w:t>
            </w:r>
            <w:r w:rsidRPr="00906645">
              <w:rPr>
                <w:rFonts w:ascii="Arial" w:hAnsi="Arial" w:cs="Arial"/>
                <w:spacing w:val="-44"/>
                <w:w w:val="105"/>
                <w:sz w:val="20"/>
                <w:szCs w:val="20"/>
                <w:rPrChange w:id="6322" w:author="Helene Marsh" w:date="2022-04-30T11:58:00Z">
                  <w:rPr>
                    <w:rFonts w:ascii="Arial Narrow" w:hAnsi="Arial Narrow"/>
                    <w:spacing w:val="-4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32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to</w:t>
            </w:r>
            <w:r w:rsidRPr="00906645">
              <w:rPr>
                <w:rFonts w:ascii="Arial" w:hAnsi="Arial" w:cs="Arial"/>
                <w:spacing w:val="-8"/>
                <w:w w:val="105"/>
                <w:sz w:val="20"/>
                <w:szCs w:val="20"/>
                <w:rPrChange w:id="6324" w:author="Helene Marsh" w:date="2022-04-30T11:58:00Z">
                  <w:rPr>
                    <w:rFonts w:ascii="Arial Narrow" w:hAnsi="Arial Narrow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32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dugong</w:t>
            </w:r>
            <w:ins w:id="6326" w:author="Helene Marsh" w:date="2022-04-30T16:26:00Z">
              <w:r w:rsidR="00BD22D7">
                <w:rPr>
                  <w:rFonts w:ascii="Arial" w:hAnsi="Arial" w:cs="Arial"/>
                  <w:w w:val="105"/>
                  <w:sz w:val="20"/>
                  <w:szCs w:val="20"/>
                </w:rPr>
                <w:t xml:space="preserve"> or marine megafauna </w:t>
              </w:r>
            </w:ins>
            <w:r w:rsidRPr="00906645">
              <w:rPr>
                <w:rFonts w:ascii="Arial" w:hAnsi="Arial" w:cs="Arial"/>
                <w:spacing w:val="-5"/>
                <w:w w:val="105"/>
                <w:sz w:val="20"/>
                <w:szCs w:val="20"/>
                <w:rPrChange w:id="6327" w:author="Helene Marsh" w:date="2022-04-30T11:58:00Z">
                  <w:rPr>
                    <w:rFonts w:ascii="Arial Narrow" w:hAnsi="Arial Narrow"/>
                    <w:spacing w:val="-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32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conservation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6329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33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 management</w:t>
            </w:r>
          </w:p>
        </w:tc>
        <w:tc>
          <w:tcPr>
            <w:tcW w:w="1418" w:type="dxa"/>
            <w:tcPrChange w:id="6331" w:author="Helene Marsh [2]" w:date="2022-04-29T14:20:00Z">
              <w:tcPr>
                <w:tcW w:w="1418" w:type="dxa"/>
              </w:tcPr>
            </w:tcPrChange>
          </w:tcPr>
          <w:p w14:paraId="5122211A" w14:textId="0DDEB1CA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6332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del w:id="6333" w:author="Helene Marsh [2]" w:date="2022-04-29T14:23:00Z">
              <w:r w:rsidRPr="00906645" w:rsidDel="001A5457">
                <w:rPr>
                  <w:rFonts w:ascii="Arial" w:hAnsi="Arial" w:cs="Arial"/>
                  <w:w w:val="105"/>
                  <w:sz w:val="20"/>
                  <w:szCs w:val="20"/>
                  <w:rPrChange w:id="6334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High</w:delText>
              </w:r>
            </w:del>
            <w:ins w:id="6335" w:author="Helene Marsh [2]" w:date="2022-04-29T14:23:00Z">
              <w:r w:rsidR="001A5457" w:rsidRPr="00906645">
                <w:rPr>
                  <w:rFonts w:ascii="Arial" w:hAnsi="Arial" w:cs="Arial"/>
                  <w:w w:val="105"/>
                  <w:sz w:val="20"/>
                  <w:szCs w:val="20"/>
                </w:rPr>
                <w:t>Medium</w:t>
              </w:r>
            </w:ins>
          </w:p>
        </w:tc>
        <w:tc>
          <w:tcPr>
            <w:tcW w:w="992" w:type="dxa"/>
            <w:tcPrChange w:id="6336" w:author="Helene Marsh [2]" w:date="2022-04-29T14:20:00Z">
              <w:tcPr>
                <w:tcW w:w="992" w:type="dxa"/>
              </w:tcPr>
            </w:tcPrChange>
          </w:tcPr>
          <w:p w14:paraId="255CCB1F" w14:textId="77777777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6337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33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Ongoing</w:t>
            </w:r>
          </w:p>
        </w:tc>
        <w:tc>
          <w:tcPr>
            <w:tcW w:w="1559" w:type="dxa"/>
            <w:tcPrChange w:id="6339" w:author="Helene Marsh [2]" w:date="2022-04-29T14:20:00Z">
              <w:tcPr>
                <w:tcW w:w="1559" w:type="dxa"/>
              </w:tcPr>
            </w:tcPrChange>
          </w:tcPr>
          <w:p w14:paraId="73E93495" w14:textId="77777777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6340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34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Relevant government agencies,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6342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6343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>intergovernmental</w:t>
            </w:r>
            <w:r w:rsidRPr="00906645">
              <w:rPr>
                <w:rFonts w:ascii="Arial" w:hAnsi="Arial" w:cs="Arial"/>
                <w:spacing w:val="-10"/>
                <w:w w:val="105"/>
                <w:sz w:val="20"/>
                <w:szCs w:val="20"/>
                <w:rPrChange w:id="6344" w:author="Helene Marsh" w:date="2022-04-30T11:58:00Z">
                  <w:rPr>
                    <w:rFonts w:ascii="Arial Narrow" w:hAnsi="Arial Narrow"/>
                    <w:spacing w:val="-10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34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6346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34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non-governmental</w:t>
            </w:r>
            <w:r w:rsidRPr="00906645">
              <w:rPr>
                <w:rFonts w:ascii="Arial" w:hAnsi="Arial" w:cs="Arial"/>
                <w:spacing w:val="-44"/>
                <w:w w:val="105"/>
                <w:sz w:val="20"/>
                <w:szCs w:val="20"/>
                <w:rPrChange w:id="6348" w:author="Helene Marsh" w:date="2022-04-30T11:58:00Z">
                  <w:rPr>
                    <w:rFonts w:ascii="Arial Narrow" w:hAnsi="Arial Narrow"/>
                    <w:spacing w:val="-4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34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organizations,</w:t>
            </w:r>
            <w:r w:rsidRPr="00906645">
              <w:rPr>
                <w:rFonts w:ascii="Arial" w:hAnsi="Arial" w:cs="Arial"/>
                <w:spacing w:val="-4"/>
                <w:w w:val="105"/>
                <w:sz w:val="20"/>
                <w:szCs w:val="20"/>
                <w:rPrChange w:id="6350" w:author="Helene Marsh" w:date="2022-04-30T11:58:00Z">
                  <w:rPr>
                    <w:rFonts w:ascii="Arial Narrow" w:hAnsi="Arial Narrow"/>
                    <w:spacing w:val="-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35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universities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6352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35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5"/>
                <w:w w:val="105"/>
                <w:sz w:val="20"/>
                <w:szCs w:val="20"/>
                <w:rPrChange w:id="6354" w:author="Helene Marsh" w:date="2022-04-30T11:58:00Z">
                  <w:rPr>
                    <w:rFonts w:ascii="Arial Narrow" w:hAnsi="Arial Narrow"/>
                    <w:spacing w:val="-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35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research</w:t>
            </w:r>
          </w:p>
          <w:p w14:paraId="54932D8A" w14:textId="00E7A30D" w:rsidR="006E4665" w:rsidRPr="00906645" w:rsidRDefault="006E466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6356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35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institutions,</w:t>
            </w:r>
            <w:r w:rsidRPr="00906645">
              <w:rPr>
                <w:rFonts w:ascii="Arial" w:hAnsi="Arial" w:cs="Arial"/>
                <w:spacing w:val="-5"/>
                <w:w w:val="105"/>
                <w:sz w:val="20"/>
                <w:szCs w:val="20"/>
                <w:rPrChange w:id="6358" w:author="Helene Marsh" w:date="2022-04-30T11:58:00Z">
                  <w:rPr>
                    <w:rFonts w:ascii="Arial Narrow" w:hAnsi="Arial Narrow"/>
                    <w:spacing w:val="-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del w:id="6359" w:author="Helene Marsh [2]" w:date="2022-04-27T14:31:00Z">
              <w:r w:rsidRPr="00906645" w:rsidDel="00E916BF">
                <w:rPr>
                  <w:rFonts w:ascii="Arial" w:hAnsi="Arial" w:cs="Arial"/>
                  <w:w w:val="105"/>
                  <w:sz w:val="20"/>
                  <w:szCs w:val="20"/>
                  <w:rPrChange w:id="6360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scientists</w:delText>
              </w:r>
              <w:r w:rsidRPr="00906645" w:rsidDel="00E916BF">
                <w:rPr>
                  <w:rFonts w:ascii="Arial" w:hAnsi="Arial" w:cs="Arial"/>
                  <w:spacing w:val="-7"/>
                  <w:w w:val="105"/>
                  <w:sz w:val="20"/>
                  <w:szCs w:val="20"/>
                  <w:rPrChange w:id="6361" w:author="Helene Marsh" w:date="2022-04-30T11:58:00Z">
                    <w:rPr>
                      <w:rFonts w:ascii="Arial Narrow" w:hAnsi="Arial Narrow"/>
                      <w:spacing w:val="-7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906645">
              <w:rPr>
                <w:rFonts w:ascii="Arial" w:hAnsi="Arial" w:cs="Arial"/>
                <w:w w:val="105"/>
                <w:sz w:val="20"/>
                <w:szCs w:val="20"/>
                <w:rPrChange w:id="636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9"/>
                <w:w w:val="105"/>
                <w:sz w:val="20"/>
                <w:szCs w:val="20"/>
                <w:rPrChange w:id="6363" w:author="Helene Marsh" w:date="2022-04-30T11:58:00Z">
                  <w:rPr>
                    <w:rFonts w:ascii="Arial Narrow" w:hAnsi="Arial Narrow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36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researchers</w:t>
            </w:r>
          </w:p>
        </w:tc>
        <w:tc>
          <w:tcPr>
            <w:tcW w:w="1276" w:type="dxa"/>
            <w:tcPrChange w:id="6365" w:author="Helene Marsh [2]" w:date="2022-04-29T14:20:00Z">
              <w:tcPr>
                <w:tcW w:w="1134" w:type="dxa"/>
              </w:tcPr>
            </w:tcPrChange>
          </w:tcPr>
          <w:p w14:paraId="2D46F940" w14:textId="2845F364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6366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36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Important information in relation to dugong,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6368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36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across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6370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37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their</w:t>
            </w:r>
            <w:r w:rsidRPr="00906645">
              <w:rPr>
                <w:rFonts w:ascii="Arial" w:hAnsi="Arial" w:cs="Arial"/>
                <w:spacing w:val="-3"/>
                <w:w w:val="105"/>
                <w:sz w:val="20"/>
                <w:szCs w:val="20"/>
                <w:rPrChange w:id="6372" w:author="Helene Marsh" w:date="2022-04-30T11:58:00Z">
                  <w:rPr>
                    <w:rFonts w:ascii="Arial Narrow" w:hAnsi="Arial Narrow"/>
                    <w:spacing w:val="-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37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range,</w:t>
            </w:r>
            <w:r w:rsidRPr="00906645">
              <w:rPr>
                <w:rFonts w:ascii="Arial" w:hAnsi="Arial" w:cs="Arial"/>
                <w:spacing w:val="-4"/>
                <w:w w:val="105"/>
                <w:sz w:val="20"/>
                <w:szCs w:val="20"/>
                <w:rPrChange w:id="6374" w:author="Helene Marsh" w:date="2022-04-30T11:58:00Z">
                  <w:rPr>
                    <w:rFonts w:ascii="Arial Narrow" w:hAnsi="Arial Narrow"/>
                    <w:spacing w:val="-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37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is</w:t>
            </w:r>
            <w:r w:rsidRPr="00906645">
              <w:rPr>
                <w:rFonts w:ascii="Arial" w:hAnsi="Arial" w:cs="Arial"/>
                <w:spacing w:val="-3"/>
                <w:w w:val="105"/>
                <w:sz w:val="20"/>
                <w:szCs w:val="20"/>
                <w:rPrChange w:id="6376" w:author="Helene Marsh" w:date="2022-04-30T11:58:00Z">
                  <w:rPr>
                    <w:rFonts w:ascii="Arial Narrow" w:hAnsi="Arial Narrow"/>
                    <w:spacing w:val="-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37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available</w:t>
            </w:r>
            <w:r w:rsidRPr="00906645">
              <w:rPr>
                <w:rFonts w:ascii="Arial" w:hAnsi="Arial" w:cs="Arial"/>
                <w:spacing w:val="-3"/>
                <w:w w:val="105"/>
                <w:sz w:val="20"/>
                <w:szCs w:val="20"/>
                <w:rPrChange w:id="6378" w:author="Helene Marsh" w:date="2022-04-30T11:58:00Z">
                  <w:rPr>
                    <w:rFonts w:ascii="Arial Narrow" w:hAnsi="Arial Narrow"/>
                    <w:spacing w:val="-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37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to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6380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38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all</w:t>
            </w:r>
            <w:r w:rsidRPr="00906645">
              <w:rPr>
                <w:rFonts w:ascii="Arial" w:hAnsi="Arial" w:cs="Arial"/>
                <w:spacing w:val="-4"/>
                <w:w w:val="105"/>
                <w:sz w:val="20"/>
                <w:szCs w:val="20"/>
                <w:rPrChange w:id="6382" w:author="Helene Marsh" w:date="2022-04-30T11:58:00Z">
                  <w:rPr>
                    <w:rFonts w:ascii="Arial Narrow" w:hAnsi="Arial Narrow"/>
                    <w:spacing w:val="-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38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parties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6384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38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to</w:t>
            </w:r>
            <w:r w:rsidRPr="00906645">
              <w:rPr>
                <w:rFonts w:ascii="Arial" w:hAnsi="Arial" w:cs="Arial"/>
                <w:spacing w:val="-44"/>
                <w:w w:val="105"/>
                <w:sz w:val="20"/>
                <w:szCs w:val="20"/>
                <w:rPrChange w:id="6386" w:author="Helene Marsh" w:date="2022-04-30T11:58:00Z">
                  <w:rPr>
                    <w:rFonts w:ascii="Arial Narrow" w:hAnsi="Arial Narrow"/>
                    <w:spacing w:val="-4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38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the</w:t>
            </w:r>
            <w:r w:rsidRPr="00906645">
              <w:rPr>
                <w:rFonts w:ascii="Arial" w:hAnsi="Arial" w:cs="Arial"/>
                <w:spacing w:val="3"/>
                <w:w w:val="105"/>
                <w:sz w:val="20"/>
                <w:szCs w:val="20"/>
                <w:rPrChange w:id="6388" w:author="Helene Marsh" w:date="2022-04-30T11:58:00Z">
                  <w:rPr>
                    <w:rFonts w:ascii="Arial Narrow" w:hAnsi="Arial Narrow"/>
                    <w:spacing w:val="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38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MoU</w:t>
            </w:r>
            <w:ins w:id="6390" w:author="Helene Marsh" w:date="2022-04-30T11:48:00Z">
              <w:r w:rsidR="00CF19F4" w:rsidRPr="00906645">
                <w:rPr>
                  <w:rFonts w:ascii="Arial" w:hAnsi="Arial" w:cs="Arial"/>
                  <w:w w:val="105"/>
                  <w:sz w:val="20"/>
                  <w:szCs w:val="20"/>
                </w:rPr>
                <w:t xml:space="preserve"> in an accessible format </w:t>
              </w:r>
            </w:ins>
          </w:p>
        </w:tc>
        <w:tc>
          <w:tcPr>
            <w:tcW w:w="6669" w:type="dxa"/>
            <w:tcPrChange w:id="6391" w:author="Helene Marsh [2]" w:date="2022-04-29T14:20:00Z">
              <w:tcPr>
                <w:tcW w:w="6811" w:type="dxa"/>
              </w:tcPr>
            </w:tcPrChange>
          </w:tcPr>
          <w:p w14:paraId="7D3197A4" w14:textId="5E26AA5F" w:rsidR="006E4665" w:rsidRPr="00906645" w:rsidRDefault="006E4665">
            <w:pPr>
              <w:pStyle w:val="BodyText"/>
              <w:numPr>
                <w:ilvl w:val="0"/>
                <w:numId w:val="65"/>
              </w:numPr>
              <w:rPr>
                <w:rFonts w:ascii="Arial" w:hAnsi="Arial" w:cs="Arial"/>
                <w:sz w:val="20"/>
                <w:szCs w:val="20"/>
                <w:rPrChange w:id="6392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pPrChange w:id="6393" w:author="Helene Marsh [2]" w:date="2022-04-29T14:24:00Z">
                <w:pPr>
                  <w:pStyle w:val="BodyText"/>
                  <w:ind w:hanging="1"/>
                </w:pPr>
              </w:pPrChange>
            </w:pPr>
            <w:r w:rsidRPr="00906645">
              <w:rPr>
                <w:rFonts w:ascii="Arial" w:hAnsi="Arial" w:cs="Arial"/>
                <w:sz w:val="20"/>
                <w:szCs w:val="20"/>
                <w:rPrChange w:id="6394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Collate</w:t>
            </w:r>
            <w:r w:rsidRPr="00906645">
              <w:rPr>
                <w:rFonts w:ascii="Arial" w:hAnsi="Arial" w:cs="Arial"/>
                <w:spacing w:val="31"/>
                <w:sz w:val="20"/>
                <w:szCs w:val="20"/>
                <w:rPrChange w:id="6395" w:author="Helene Marsh" w:date="2022-04-30T11:58:00Z">
                  <w:rPr>
                    <w:rFonts w:ascii="Arial Narrow" w:hAnsi="Arial Narrow"/>
                    <w:spacing w:val="3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6396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30"/>
                <w:sz w:val="20"/>
                <w:szCs w:val="20"/>
                <w:rPrChange w:id="6397" w:author="Helene Marsh" w:date="2022-04-30T11:58:00Z">
                  <w:rPr>
                    <w:rFonts w:ascii="Arial Narrow" w:hAnsi="Arial Narrow"/>
                    <w:spacing w:val="3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6398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manage</w:t>
            </w:r>
            <w:r w:rsidRPr="00906645">
              <w:rPr>
                <w:rFonts w:ascii="Arial" w:hAnsi="Arial" w:cs="Arial"/>
                <w:spacing w:val="31"/>
                <w:sz w:val="20"/>
                <w:szCs w:val="20"/>
                <w:rPrChange w:id="6399" w:author="Helene Marsh" w:date="2022-04-30T11:58:00Z">
                  <w:rPr>
                    <w:rFonts w:ascii="Arial Narrow" w:hAnsi="Arial Narrow"/>
                    <w:spacing w:val="3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6400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information</w:t>
            </w:r>
            <w:r w:rsidRPr="00906645">
              <w:rPr>
                <w:rFonts w:ascii="Arial" w:hAnsi="Arial" w:cs="Arial"/>
                <w:spacing w:val="30"/>
                <w:sz w:val="20"/>
                <w:szCs w:val="20"/>
                <w:rPrChange w:id="6401" w:author="Helene Marsh" w:date="2022-04-30T11:58:00Z">
                  <w:rPr>
                    <w:rFonts w:ascii="Arial Narrow" w:hAnsi="Arial Narrow"/>
                    <w:spacing w:val="3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6402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relevant</w:t>
            </w:r>
            <w:r w:rsidRPr="00906645">
              <w:rPr>
                <w:rFonts w:ascii="Arial" w:hAnsi="Arial" w:cs="Arial"/>
                <w:spacing w:val="30"/>
                <w:sz w:val="20"/>
                <w:szCs w:val="20"/>
                <w:rPrChange w:id="6403" w:author="Helene Marsh" w:date="2022-04-30T11:58:00Z">
                  <w:rPr>
                    <w:rFonts w:ascii="Arial Narrow" w:hAnsi="Arial Narrow"/>
                    <w:spacing w:val="3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6404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for</w:t>
            </w:r>
            <w:r w:rsidRPr="00906645">
              <w:rPr>
                <w:rFonts w:ascii="Arial" w:hAnsi="Arial" w:cs="Arial"/>
                <w:spacing w:val="29"/>
                <w:sz w:val="20"/>
                <w:szCs w:val="20"/>
                <w:rPrChange w:id="6405" w:author="Helene Marsh" w:date="2022-04-30T11:58:00Z">
                  <w:rPr>
                    <w:rFonts w:ascii="Arial Narrow" w:hAnsi="Arial Narrow"/>
                    <w:spacing w:val="2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6406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dugong</w:t>
            </w:r>
            <w:ins w:id="6407" w:author="Helene Marsh [2]" w:date="2022-04-25T15:50:00Z">
              <w:r w:rsidR="00F45560" w:rsidRPr="00906645">
                <w:rPr>
                  <w:rFonts w:ascii="Arial" w:hAnsi="Arial" w:cs="Arial"/>
                  <w:sz w:val="20"/>
                  <w:szCs w:val="20"/>
                  <w:rPrChange w:id="6408" w:author="Helene Marsh" w:date="2022-04-30T11:58:00Z">
                    <w:rPr>
                      <w:rFonts w:ascii="Arial Narrow" w:hAnsi="Arial Narrow"/>
                      <w:sz w:val="20"/>
                      <w:szCs w:val="20"/>
                    </w:rPr>
                  </w:rPrChange>
                </w:rPr>
                <w:t xml:space="preserve">/marine megafauna </w:t>
              </w:r>
            </w:ins>
            <w:del w:id="6409" w:author="Helene Marsh [2]" w:date="2022-04-25T15:50:00Z">
              <w:r w:rsidRPr="00906645" w:rsidDel="00F45560">
                <w:rPr>
                  <w:rFonts w:ascii="Arial" w:hAnsi="Arial" w:cs="Arial"/>
                  <w:spacing w:val="33"/>
                  <w:sz w:val="20"/>
                  <w:szCs w:val="20"/>
                  <w:rPrChange w:id="6410" w:author="Helene Marsh" w:date="2022-04-30T11:58:00Z">
                    <w:rPr>
                      <w:rFonts w:ascii="Arial Narrow" w:hAnsi="Arial Narrow"/>
                      <w:spacing w:val="33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906645">
              <w:rPr>
                <w:rFonts w:ascii="Arial" w:hAnsi="Arial" w:cs="Arial"/>
                <w:sz w:val="20"/>
                <w:szCs w:val="20"/>
                <w:rPrChange w:id="6411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conservation</w:t>
            </w:r>
            <w:r w:rsidRPr="00906645">
              <w:rPr>
                <w:rFonts w:ascii="Arial" w:hAnsi="Arial" w:cs="Arial"/>
                <w:spacing w:val="33"/>
                <w:sz w:val="20"/>
                <w:szCs w:val="20"/>
                <w:rPrChange w:id="6412" w:author="Helene Marsh" w:date="2022-04-30T11:58:00Z">
                  <w:rPr>
                    <w:rFonts w:ascii="Arial Narrow" w:hAnsi="Arial Narrow"/>
                    <w:spacing w:val="33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6413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30"/>
                <w:sz w:val="20"/>
                <w:szCs w:val="20"/>
                <w:rPrChange w:id="6414" w:author="Helene Marsh" w:date="2022-04-30T11:58:00Z">
                  <w:rPr>
                    <w:rFonts w:ascii="Arial Narrow" w:hAnsi="Arial Narrow"/>
                    <w:spacing w:val="3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6415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management</w:t>
            </w:r>
            <w:r w:rsidRPr="00906645">
              <w:rPr>
                <w:rFonts w:ascii="Arial" w:hAnsi="Arial" w:cs="Arial"/>
                <w:spacing w:val="30"/>
                <w:sz w:val="20"/>
                <w:szCs w:val="20"/>
                <w:rPrChange w:id="6416" w:author="Helene Marsh" w:date="2022-04-30T11:58:00Z">
                  <w:rPr>
                    <w:rFonts w:ascii="Arial Narrow" w:hAnsi="Arial Narrow"/>
                    <w:spacing w:val="3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6417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in</w:t>
            </w:r>
            <w:r w:rsidRPr="00906645">
              <w:rPr>
                <w:rFonts w:ascii="Arial" w:hAnsi="Arial" w:cs="Arial"/>
                <w:spacing w:val="30"/>
                <w:sz w:val="20"/>
                <w:szCs w:val="20"/>
                <w:rPrChange w:id="6418" w:author="Helene Marsh" w:date="2022-04-30T11:58:00Z">
                  <w:rPr>
                    <w:rFonts w:ascii="Arial Narrow" w:hAnsi="Arial Narrow"/>
                    <w:spacing w:val="3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6419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a</w:t>
            </w:r>
            <w:r w:rsidRPr="00906645">
              <w:rPr>
                <w:rFonts w:ascii="Arial" w:hAnsi="Arial" w:cs="Arial"/>
                <w:spacing w:val="33"/>
                <w:sz w:val="20"/>
                <w:szCs w:val="20"/>
                <w:rPrChange w:id="6420" w:author="Helene Marsh" w:date="2022-04-30T11:58:00Z">
                  <w:rPr>
                    <w:rFonts w:ascii="Arial Narrow" w:hAnsi="Arial Narrow"/>
                    <w:spacing w:val="33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6421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regional</w:t>
            </w:r>
            <w:r w:rsidRPr="00906645">
              <w:rPr>
                <w:rFonts w:ascii="Arial" w:hAnsi="Arial" w:cs="Arial"/>
                <w:spacing w:val="27"/>
                <w:sz w:val="20"/>
                <w:szCs w:val="20"/>
                <w:rPrChange w:id="6422" w:author="Helene Marsh" w:date="2022-04-30T11:58:00Z">
                  <w:rPr>
                    <w:rFonts w:ascii="Arial Narrow" w:hAnsi="Arial Narrow"/>
                    <w:spacing w:val="2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6423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database</w:t>
            </w:r>
            <w:r w:rsidRPr="00906645">
              <w:rPr>
                <w:rFonts w:ascii="Arial" w:hAnsi="Arial" w:cs="Arial"/>
                <w:spacing w:val="33"/>
                <w:sz w:val="20"/>
                <w:szCs w:val="20"/>
                <w:rPrChange w:id="6424" w:author="Helene Marsh" w:date="2022-04-30T11:58:00Z">
                  <w:rPr>
                    <w:rFonts w:ascii="Arial Narrow" w:hAnsi="Arial Narrow"/>
                    <w:spacing w:val="33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6425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that</w:t>
            </w:r>
            <w:r w:rsidRPr="00906645">
              <w:rPr>
                <w:rFonts w:ascii="Arial" w:hAnsi="Arial" w:cs="Arial"/>
                <w:spacing w:val="30"/>
                <w:sz w:val="20"/>
                <w:szCs w:val="20"/>
                <w:rPrChange w:id="6426" w:author="Helene Marsh" w:date="2022-04-30T11:58:00Z">
                  <w:rPr>
                    <w:rFonts w:ascii="Arial Narrow" w:hAnsi="Arial Narrow"/>
                    <w:spacing w:val="3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6427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is</w:t>
            </w:r>
            <w:r w:rsidRPr="00906645">
              <w:rPr>
                <w:rFonts w:ascii="Arial" w:hAnsi="Arial" w:cs="Arial"/>
                <w:spacing w:val="29"/>
                <w:sz w:val="20"/>
                <w:szCs w:val="20"/>
                <w:rPrChange w:id="6428" w:author="Helene Marsh" w:date="2022-04-30T11:58:00Z">
                  <w:rPr>
                    <w:rFonts w:ascii="Arial Narrow" w:hAnsi="Arial Narrow"/>
                    <w:spacing w:val="2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6429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easily</w:t>
            </w:r>
            <w:r w:rsidRPr="00906645">
              <w:rPr>
                <w:rFonts w:ascii="Arial" w:hAnsi="Arial" w:cs="Arial"/>
                <w:spacing w:val="33"/>
                <w:sz w:val="20"/>
                <w:szCs w:val="20"/>
                <w:rPrChange w:id="6430" w:author="Helene Marsh" w:date="2022-04-30T11:58:00Z">
                  <w:rPr>
                    <w:rFonts w:ascii="Arial Narrow" w:hAnsi="Arial Narrow"/>
                    <w:spacing w:val="33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6431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accessible</w:t>
            </w:r>
            <w:r w:rsidRPr="00906645">
              <w:rPr>
                <w:rFonts w:ascii="Arial" w:hAnsi="Arial" w:cs="Arial"/>
                <w:spacing w:val="31"/>
                <w:sz w:val="20"/>
                <w:szCs w:val="20"/>
                <w:rPrChange w:id="6432" w:author="Helene Marsh" w:date="2022-04-30T11:58:00Z">
                  <w:rPr>
                    <w:rFonts w:ascii="Arial Narrow" w:hAnsi="Arial Narrow"/>
                    <w:spacing w:val="3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6433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to</w:t>
            </w:r>
            <w:r w:rsidRPr="00906645">
              <w:rPr>
                <w:rFonts w:ascii="Arial" w:hAnsi="Arial" w:cs="Arial"/>
                <w:spacing w:val="30"/>
                <w:sz w:val="20"/>
                <w:szCs w:val="20"/>
                <w:rPrChange w:id="6434" w:author="Helene Marsh" w:date="2022-04-30T11:58:00Z">
                  <w:rPr>
                    <w:rFonts w:ascii="Arial Narrow" w:hAnsi="Arial Narrow"/>
                    <w:spacing w:val="3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6435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all</w:t>
            </w:r>
            <w:r w:rsidRPr="00906645">
              <w:rPr>
                <w:rFonts w:ascii="Arial" w:hAnsi="Arial" w:cs="Arial"/>
                <w:spacing w:val="30"/>
                <w:sz w:val="20"/>
                <w:szCs w:val="20"/>
                <w:rPrChange w:id="6436" w:author="Helene Marsh" w:date="2022-04-30T11:58:00Z">
                  <w:rPr>
                    <w:rFonts w:ascii="Arial Narrow" w:hAnsi="Arial Narrow"/>
                    <w:spacing w:val="3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6437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 xml:space="preserve">interested </w:t>
            </w:r>
            <w:r w:rsidRPr="00906645">
              <w:rPr>
                <w:rFonts w:ascii="Arial" w:hAnsi="Arial" w:cs="Arial"/>
                <w:spacing w:val="-2"/>
                <w:sz w:val="20"/>
                <w:szCs w:val="20"/>
                <w:rPrChange w:id="6438" w:author="Helene Marsh" w:date="2022-04-30T11:58:00Z">
                  <w:rPr>
                    <w:rFonts w:ascii="Arial Narrow" w:hAnsi="Arial Narrow"/>
                    <w:spacing w:val="-2"/>
                    <w:sz w:val="20"/>
                    <w:szCs w:val="20"/>
                  </w:rPr>
                </w:rPrChange>
              </w:rPr>
              <w:t>parties</w:t>
            </w:r>
          </w:p>
          <w:p w14:paraId="7E78460F" w14:textId="12832FBC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w w:val="105"/>
                <w:sz w:val="20"/>
                <w:szCs w:val="20"/>
                <w:rPrChange w:id="643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</w:pPr>
          </w:p>
        </w:tc>
      </w:tr>
    </w:tbl>
    <w:p w14:paraId="71E4014F" w14:textId="45F451AA" w:rsidR="009C6736" w:rsidRPr="00906645" w:rsidRDefault="009C6736" w:rsidP="00A975D7">
      <w:pPr>
        <w:rPr>
          <w:rFonts w:ascii="Arial" w:hAnsi="Arial" w:cs="Arial"/>
          <w:sz w:val="20"/>
          <w:szCs w:val="20"/>
          <w:rPrChange w:id="6440" w:author="Helene Marsh" w:date="2022-04-30T11:58:00Z">
            <w:rPr>
              <w:rFonts w:ascii="Arial Narrow" w:hAnsi="Arial Narrow"/>
              <w:sz w:val="20"/>
              <w:szCs w:val="20"/>
            </w:rPr>
          </w:rPrChange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8"/>
        <w:gridCol w:w="1418"/>
        <w:gridCol w:w="992"/>
        <w:gridCol w:w="1417"/>
        <w:gridCol w:w="1276"/>
        <w:gridCol w:w="6811"/>
      </w:tblGrid>
      <w:tr w:rsidR="009C6736" w:rsidRPr="00906645" w14:paraId="5E22AA29" w14:textId="63FC40C4" w:rsidTr="00755E23">
        <w:trPr>
          <w:trHeight w:val="531"/>
        </w:trPr>
        <w:tc>
          <w:tcPr>
            <w:tcW w:w="13622" w:type="dxa"/>
            <w:gridSpan w:val="6"/>
            <w:shd w:val="clear" w:color="auto" w:fill="E6E6E6"/>
          </w:tcPr>
          <w:p w14:paraId="6E4C6FE0" w14:textId="77777777" w:rsidR="009C6736" w:rsidRPr="00906645" w:rsidRDefault="009C6736" w:rsidP="00A975D7">
            <w:pPr>
              <w:pStyle w:val="TableParagraph"/>
              <w:ind w:left="0"/>
              <w:rPr>
                <w:rFonts w:ascii="Arial" w:hAnsi="Arial" w:cs="Arial"/>
                <w:b/>
                <w:i/>
                <w:sz w:val="20"/>
                <w:szCs w:val="20"/>
                <w:rPrChange w:id="6441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i/>
                <w:spacing w:val="-1"/>
                <w:w w:val="105"/>
                <w:sz w:val="20"/>
                <w:szCs w:val="20"/>
                <w:rPrChange w:id="6442" w:author="Helene Marsh" w:date="2022-04-30T11:58:00Z">
                  <w:rPr>
                    <w:rFonts w:ascii="Arial Narrow" w:hAnsi="Arial Narrow"/>
                    <w:b/>
                    <w:i/>
                    <w:spacing w:val="-1"/>
                    <w:w w:val="105"/>
                    <w:sz w:val="20"/>
                    <w:szCs w:val="20"/>
                  </w:rPr>
                </w:rPrChange>
              </w:rPr>
              <w:t>Objective</w:t>
            </w:r>
            <w:r w:rsidRPr="00906645">
              <w:rPr>
                <w:rFonts w:ascii="Arial" w:hAnsi="Arial" w:cs="Arial"/>
                <w:b/>
                <w:i/>
                <w:spacing w:val="-13"/>
                <w:w w:val="105"/>
                <w:sz w:val="20"/>
                <w:szCs w:val="20"/>
                <w:rPrChange w:id="6443" w:author="Helene Marsh" w:date="2022-04-30T11:58:00Z">
                  <w:rPr>
                    <w:rFonts w:ascii="Arial Narrow" w:hAnsi="Arial Narrow"/>
                    <w:b/>
                    <w:i/>
                    <w:spacing w:val="-1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pacing w:val="-1"/>
                <w:w w:val="105"/>
                <w:sz w:val="20"/>
                <w:szCs w:val="20"/>
                <w:rPrChange w:id="6444" w:author="Helene Marsh" w:date="2022-04-30T11:58:00Z">
                  <w:rPr>
                    <w:rFonts w:ascii="Arial Narrow" w:hAnsi="Arial Narrow"/>
                    <w:b/>
                    <w:i/>
                    <w:spacing w:val="-1"/>
                    <w:w w:val="105"/>
                    <w:sz w:val="20"/>
                    <w:szCs w:val="20"/>
                  </w:rPr>
                </w:rPrChange>
              </w:rPr>
              <w:t>7</w:t>
            </w:r>
            <w:r w:rsidRPr="00906645">
              <w:rPr>
                <w:rFonts w:ascii="Arial" w:hAnsi="Arial" w:cs="Arial"/>
                <w:b/>
                <w:i/>
                <w:spacing w:val="-11"/>
                <w:w w:val="105"/>
                <w:sz w:val="20"/>
                <w:szCs w:val="20"/>
                <w:rPrChange w:id="6445" w:author="Helene Marsh" w:date="2022-04-30T11:58:00Z">
                  <w:rPr>
                    <w:rFonts w:ascii="Arial Narrow" w:hAnsi="Arial Narrow"/>
                    <w:b/>
                    <w:i/>
                    <w:spacing w:val="-1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pacing w:val="-1"/>
                <w:w w:val="105"/>
                <w:sz w:val="20"/>
                <w:szCs w:val="20"/>
                <w:rPrChange w:id="6446" w:author="Helene Marsh" w:date="2022-04-30T11:58:00Z">
                  <w:rPr>
                    <w:rFonts w:ascii="Arial Narrow" w:hAnsi="Arial Narrow"/>
                    <w:b/>
                    <w:i/>
                    <w:spacing w:val="-1"/>
                    <w:w w:val="105"/>
                    <w:sz w:val="20"/>
                    <w:szCs w:val="20"/>
                  </w:rPr>
                </w:rPrChange>
              </w:rPr>
              <w:t>–</w:t>
            </w:r>
            <w:r w:rsidRPr="00906645">
              <w:rPr>
                <w:rFonts w:ascii="Arial" w:hAnsi="Arial" w:cs="Arial"/>
                <w:b/>
                <w:i/>
                <w:spacing w:val="-13"/>
                <w:w w:val="105"/>
                <w:sz w:val="20"/>
                <w:szCs w:val="20"/>
                <w:rPrChange w:id="6447" w:author="Helene Marsh" w:date="2022-04-30T11:58:00Z">
                  <w:rPr>
                    <w:rFonts w:ascii="Arial Narrow" w:hAnsi="Arial Narrow"/>
                    <w:b/>
                    <w:i/>
                    <w:spacing w:val="-1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pacing w:val="-1"/>
                <w:w w:val="105"/>
                <w:sz w:val="20"/>
                <w:szCs w:val="20"/>
                <w:rPrChange w:id="6448" w:author="Helene Marsh" w:date="2022-04-30T11:58:00Z">
                  <w:rPr>
                    <w:rFonts w:ascii="Arial Narrow" w:hAnsi="Arial Narrow"/>
                    <w:b/>
                    <w:i/>
                    <w:spacing w:val="-1"/>
                    <w:w w:val="105"/>
                    <w:sz w:val="20"/>
                    <w:szCs w:val="20"/>
                  </w:rPr>
                </w:rPrChange>
              </w:rPr>
              <w:t>Promote</w:t>
            </w:r>
            <w:r w:rsidRPr="00906645">
              <w:rPr>
                <w:rFonts w:ascii="Arial" w:hAnsi="Arial" w:cs="Arial"/>
                <w:b/>
                <w:i/>
                <w:spacing w:val="-10"/>
                <w:w w:val="105"/>
                <w:sz w:val="20"/>
                <w:szCs w:val="20"/>
                <w:rPrChange w:id="6449" w:author="Helene Marsh" w:date="2022-04-30T11:58:00Z">
                  <w:rPr>
                    <w:rFonts w:ascii="Arial Narrow" w:hAnsi="Arial Narrow"/>
                    <w:b/>
                    <w:i/>
                    <w:spacing w:val="-10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pacing w:val="-1"/>
                <w:w w:val="105"/>
                <w:sz w:val="20"/>
                <w:szCs w:val="20"/>
                <w:rPrChange w:id="6450" w:author="Helene Marsh" w:date="2022-04-30T11:58:00Z">
                  <w:rPr>
                    <w:rFonts w:ascii="Arial Narrow" w:hAnsi="Arial Narrow"/>
                    <w:b/>
                    <w:i/>
                    <w:spacing w:val="-1"/>
                    <w:w w:val="105"/>
                    <w:sz w:val="20"/>
                    <w:szCs w:val="20"/>
                  </w:rPr>
                </w:rPrChange>
              </w:rPr>
              <w:t>implementation</w:t>
            </w:r>
            <w:r w:rsidRPr="00906645">
              <w:rPr>
                <w:rFonts w:ascii="Arial" w:hAnsi="Arial" w:cs="Arial"/>
                <w:b/>
                <w:i/>
                <w:spacing w:val="-12"/>
                <w:w w:val="105"/>
                <w:sz w:val="20"/>
                <w:szCs w:val="20"/>
                <w:rPrChange w:id="6451" w:author="Helene Marsh" w:date="2022-04-30T11:58:00Z">
                  <w:rPr>
                    <w:rFonts w:ascii="Arial Narrow" w:hAnsi="Arial Narrow"/>
                    <w:b/>
                    <w:i/>
                    <w:spacing w:val="-1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pacing w:val="-1"/>
                <w:w w:val="105"/>
                <w:sz w:val="20"/>
                <w:szCs w:val="20"/>
                <w:rPrChange w:id="6452" w:author="Helene Marsh" w:date="2022-04-30T11:58:00Z">
                  <w:rPr>
                    <w:rFonts w:ascii="Arial Narrow" w:hAnsi="Arial Narrow"/>
                    <w:b/>
                    <w:i/>
                    <w:spacing w:val="-1"/>
                    <w:w w:val="105"/>
                    <w:sz w:val="20"/>
                    <w:szCs w:val="20"/>
                  </w:rPr>
                </w:rPrChange>
              </w:rPr>
              <w:t>of</w:t>
            </w:r>
            <w:r w:rsidRPr="00906645">
              <w:rPr>
                <w:rFonts w:ascii="Arial" w:hAnsi="Arial" w:cs="Arial"/>
                <w:b/>
                <w:i/>
                <w:spacing w:val="-14"/>
                <w:w w:val="105"/>
                <w:sz w:val="20"/>
                <w:szCs w:val="20"/>
                <w:rPrChange w:id="6453" w:author="Helene Marsh" w:date="2022-04-30T11:58:00Z">
                  <w:rPr>
                    <w:rFonts w:ascii="Arial Narrow" w:hAnsi="Arial Narrow"/>
                    <w:b/>
                    <w:i/>
                    <w:spacing w:val="-1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w w:val="105"/>
                <w:sz w:val="20"/>
                <w:szCs w:val="20"/>
                <w:rPrChange w:id="6454" w:author="Helene Marsh" w:date="2022-04-30T11:58:00Z">
                  <w:rPr>
                    <w:rFonts w:ascii="Arial Narrow" w:hAnsi="Arial Narrow"/>
                    <w:b/>
                    <w:i/>
                    <w:w w:val="105"/>
                    <w:sz w:val="20"/>
                    <w:szCs w:val="20"/>
                  </w:rPr>
                </w:rPrChange>
              </w:rPr>
              <w:t>the</w:t>
            </w:r>
            <w:r w:rsidRPr="00906645">
              <w:rPr>
                <w:rFonts w:ascii="Arial" w:hAnsi="Arial" w:cs="Arial"/>
                <w:b/>
                <w:i/>
                <w:spacing w:val="-10"/>
                <w:w w:val="105"/>
                <w:sz w:val="20"/>
                <w:szCs w:val="20"/>
                <w:rPrChange w:id="6455" w:author="Helene Marsh" w:date="2022-04-30T11:58:00Z">
                  <w:rPr>
                    <w:rFonts w:ascii="Arial Narrow" w:hAnsi="Arial Narrow"/>
                    <w:b/>
                    <w:i/>
                    <w:spacing w:val="-10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w w:val="105"/>
                <w:sz w:val="20"/>
                <w:szCs w:val="20"/>
                <w:rPrChange w:id="6456" w:author="Helene Marsh" w:date="2022-04-30T11:58:00Z">
                  <w:rPr>
                    <w:rFonts w:ascii="Arial Narrow" w:hAnsi="Arial Narrow"/>
                    <w:b/>
                    <w:i/>
                    <w:w w:val="105"/>
                    <w:sz w:val="20"/>
                    <w:szCs w:val="20"/>
                  </w:rPr>
                </w:rPrChange>
              </w:rPr>
              <w:t>MoU</w:t>
            </w:r>
          </w:p>
          <w:p w14:paraId="5F4D89D3" w14:textId="6F6E1C9C" w:rsidR="009C6736" w:rsidRPr="00906645" w:rsidRDefault="009C6736" w:rsidP="00A975D7">
            <w:pPr>
              <w:pStyle w:val="TableParagraph"/>
              <w:ind w:left="0"/>
              <w:rPr>
                <w:rFonts w:ascii="Arial" w:hAnsi="Arial" w:cs="Arial"/>
                <w:b/>
                <w:i/>
                <w:spacing w:val="-1"/>
                <w:w w:val="105"/>
                <w:sz w:val="20"/>
                <w:szCs w:val="20"/>
                <w:rPrChange w:id="6457" w:author="Helene Marsh" w:date="2022-04-30T11:58:00Z">
                  <w:rPr>
                    <w:rFonts w:ascii="Arial Narrow" w:hAnsi="Arial Narrow"/>
                    <w:b/>
                    <w:i/>
                    <w:spacing w:val="-1"/>
                    <w:w w:val="105"/>
                    <w:sz w:val="20"/>
                    <w:szCs w:val="20"/>
                  </w:rPr>
                </w:rPrChange>
              </w:rPr>
            </w:pPr>
          </w:p>
        </w:tc>
      </w:tr>
      <w:tr w:rsidR="006E4665" w:rsidRPr="00906645" w14:paraId="58D876C1" w14:textId="77777777" w:rsidTr="00755E23">
        <w:trPr>
          <w:trHeight w:val="646"/>
        </w:trPr>
        <w:tc>
          <w:tcPr>
            <w:tcW w:w="1708" w:type="dxa"/>
          </w:tcPr>
          <w:p w14:paraId="339F7913" w14:textId="468912C3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b/>
                <w:w w:val="105"/>
                <w:sz w:val="20"/>
                <w:szCs w:val="20"/>
                <w:rPrChange w:id="6458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w w:val="105"/>
                <w:sz w:val="20"/>
                <w:szCs w:val="20"/>
                <w:rPrChange w:id="6459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  <w:t>Action</w:t>
            </w:r>
          </w:p>
        </w:tc>
        <w:tc>
          <w:tcPr>
            <w:tcW w:w="1418" w:type="dxa"/>
          </w:tcPr>
          <w:p w14:paraId="07F49F0E" w14:textId="13A19BC8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b/>
                <w:w w:val="105"/>
                <w:sz w:val="20"/>
                <w:szCs w:val="20"/>
                <w:rPrChange w:id="6460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w w:val="105"/>
                <w:sz w:val="20"/>
                <w:szCs w:val="20"/>
                <w:rPrChange w:id="6461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  <w:t>Priority Level</w:t>
            </w:r>
          </w:p>
        </w:tc>
        <w:tc>
          <w:tcPr>
            <w:tcW w:w="992" w:type="dxa"/>
          </w:tcPr>
          <w:p w14:paraId="4E8684B2" w14:textId="18E6AA52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b/>
                <w:w w:val="105"/>
                <w:sz w:val="20"/>
                <w:szCs w:val="20"/>
                <w:rPrChange w:id="6462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w w:val="105"/>
                <w:sz w:val="20"/>
                <w:szCs w:val="20"/>
                <w:rPrChange w:id="6463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  <w:t>Time-scale</w:t>
            </w:r>
          </w:p>
        </w:tc>
        <w:tc>
          <w:tcPr>
            <w:tcW w:w="1417" w:type="dxa"/>
          </w:tcPr>
          <w:p w14:paraId="199D8BBD" w14:textId="6420CA34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b/>
                <w:w w:val="105"/>
                <w:sz w:val="20"/>
                <w:szCs w:val="20"/>
                <w:rPrChange w:id="6464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w w:val="105"/>
                <w:sz w:val="20"/>
                <w:szCs w:val="20"/>
                <w:rPrChange w:id="6465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  <w:t xml:space="preserve">Organizations </w:t>
            </w:r>
          </w:p>
        </w:tc>
        <w:tc>
          <w:tcPr>
            <w:tcW w:w="1276" w:type="dxa"/>
          </w:tcPr>
          <w:p w14:paraId="4C069ACA" w14:textId="58FA127E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b/>
                <w:w w:val="105"/>
                <w:sz w:val="20"/>
                <w:szCs w:val="20"/>
                <w:rPrChange w:id="6466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w w:val="105"/>
                <w:sz w:val="20"/>
                <w:szCs w:val="20"/>
                <w:rPrChange w:id="6467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  <w:t xml:space="preserve">Target </w:t>
            </w:r>
          </w:p>
        </w:tc>
        <w:tc>
          <w:tcPr>
            <w:tcW w:w="6811" w:type="dxa"/>
          </w:tcPr>
          <w:p w14:paraId="346D1C03" w14:textId="6302D2E9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b/>
                <w:w w:val="105"/>
                <w:sz w:val="20"/>
                <w:szCs w:val="20"/>
                <w:rPrChange w:id="6468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w w:val="105"/>
                <w:sz w:val="20"/>
                <w:szCs w:val="20"/>
                <w:rPrChange w:id="6469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  <w:t xml:space="preserve">Examples of specific actions that may be applicable depending on national circumstances </w:t>
            </w:r>
          </w:p>
        </w:tc>
      </w:tr>
      <w:tr w:rsidR="006E4665" w:rsidRPr="00906645" w14:paraId="639ED857" w14:textId="09DCCF16" w:rsidTr="00755E23">
        <w:trPr>
          <w:trHeight w:val="646"/>
        </w:trPr>
        <w:tc>
          <w:tcPr>
            <w:tcW w:w="1708" w:type="dxa"/>
          </w:tcPr>
          <w:p w14:paraId="735840B1" w14:textId="6C5BEFD4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6470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47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 xml:space="preserve">7.1 </w:t>
            </w:r>
            <w:r w:rsidRPr="00906645">
              <w:rPr>
                <w:rFonts w:ascii="Arial" w:hAnsi="Arial" w:cs="Arial"/>
                <w:spacing w:val="18"/>
                <w:w w:val="105"/>
                <w:sz w:val="20"/>
                <w:szCs w:val="20"/>
                <w:rPrChange w:id="6472" w:author="Helene Marsh" w:date="2022-04-30T11:58:00Z">
                  <w:rPr>
                    <w:rFonts w:ascii="Arial Narrow" w:hAnsi="Arial Narrow"/>
                    <w:spacing w:val="1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47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Encourage</w:t>
            </w:r>
            <w:r w:rsidRPr="00906645">
              <w:rPr>
                <w:rFonts w:ascii="Arial" w:hAnsi="Arial" w:cs="Arial"/>
                <w:spacing w:val="-4"/>
                <w:w w:val="105"/>
                <w:sz w:val="20"/>
                <w:szCs w:val="20"/>
                <w:rPrChange w:id="6474" w:author="Helene Marsh" w:date="2022-04-30T11:58:00Z">
                  <w:rPr>
                    <w:rFonts w:ascii="Arial Narrow" w:hAnsi="Arial Narrow"/>
                    <w:spacing w:val="-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47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all</w:t>
            </w:r>
            <w:r w:rsidRPr="00906645">
              <w:rPr>
                <w:rFonts w:ascii="Arial" w:hAnsi="Arial" w:cs="Arial"/>
                <w:spacing w:val="-3"/>
                <w:w w:val="105"/>
                <w:sz w:val="20"/>
                <w:szCs w:val="20"/>
                <w:rPrChange w:id="6476" w:author="Helene Marsh" w:date="2022-04-30T11:58:00Z">
                  <w:rPr>
                    <w:rFonts w:ascii="Arial Narrow" w:hAnsi="Arial Narrow"/>
                    <w:spacing w:val="-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ins w:id="6477" w:author="Helene Marsh [2]" w:date="2022-04-27T15:20:00Z">
              <w:r w:rsidR="001C6426" w:rsidRPr="00906645">
                <w:rPr>
                  <w:rFonts w:ascii="Arial" w:hAnsi="Arial" w:cs="Arial"/>
                  <w:spacing w:val="-3"/>
                  <w:w w:val="105"/>
                  <w:sz w:val="20"/>
                  <w:szCs w:val="20"/>
                  <w:rPrChange w:id="6478" w:author="Helene Marsh" w:date="2022-04-30T11:58:00Z">
                    <w:rPr>
                      <w:rFonts w:ascii="Arial Narrow" w:hAnsi="Arial Narrow"/>
                      <w:spacing w:val="-3"/>
                      <w:w w:val="105"/>
                      <w:sz w:val="20"/>
                      <w:szCs w:val="20"/>
                    </w:rPr>
                  </w:rPrChange>
                </w:rPr>
                <w:t xml:space="preserve">dugong </w:t>
              </w:r>
            </w:ins>
            <w:r w:rsidRPr="00906645">
              <w:rPr>
                <w:rFonts w:ascii="Arial" w:hAnsi="Arial" w:cs="Arial"/>
                <w:w w:val="105"/>
                <w:sz w:val="20"/>
                <w:szCs w:val="20"/>
                <w:rPrChange w:id="647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Range</w:t>
            </w:r>
            <w:r w:rsidRPr="00906645">
              <w:rPr>
                <w:rFonts w:ascii="Arial" w:hAnsi="Arial" w:cs="Arial"/>
                <w:spacing w:val="-5"/>
                <w:w w:val="105"/>
                <w:sz w:val="20"/>
                <w:szCs w:val="20"/>
                <w:rPrChange w:id="6480" w:author="Helene Marsh" w:date="2022-04-30T11:58:00Z">
                  <w:rPr>
                    <w:rFonts w:ascii="Arial Narrow" w:hAnsi="Arial Narrow"/>
                    <w:spacing w:val="-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48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States</w:t>
            </w:r>
            <w:r w:rsidRPr="00906645">
              <w:rPr>
                <w:rFonts w:ascii="Arial" w:hAnsi="Arial" w:cs="Arial"/>
                <w:spacing w:val="-4"/>
                <w:w w:val="105"/>
                <w:sz w:val="20"/>
                <w:szCs w:val="20"/>
                <w:rPrChange w:id="6482" w:author="Helene Marsh" w:date="2022-04-30T11:58:00Z">
                  <w:rPr>
                    <w:rFonts w:ascii="Arial Narrow" w:hAnsi="Arial Narrow"/>
                    <w:spacing w:val="-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48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to</w:t>
            </w:r>
            <w:r w:rsidRPr="00906645">
              <w:rPr>
                <w:rFonts w:ascii="Arial" w:hAnsi="Arial" w:cs="Arial"/>
                <w:spacing w:val="-4"/>
                <w:w w:val="105"/>
                <w:sz w:val="20"/>
                <w:szCs w:val="20"/>
                <w:rPrChange w:id="6484" w:author="Helene Marsh" w:date="2022-04-30T11:58:00Z">
                  <w:rPr>
                    <w:rFonts w:ascii="Arial Narrow" w:hAnsi="Arial Narrow"/>
                    <w:spacing w:val="-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48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participate</w:t>
            </w:r>
            <w:r w:rsidRPr="00906645">
              <w:rPr>
                <w:rFonts w:ascii="Arial" w:hAnsi="Arial" w:cs="Arial"/>
                <w:spacing w:val="-3"/>
                <w:w w:val="105"/>
                <w:sz w:val="20"/>
                <w:szCs w:val="20"/>
                <w:rPrChange w:id="6486" w:author="Helene Marsh" w:date="2022-04-30T11:58:00Z">
                  <w:rPr>
                    <w:rFonts w:ascii="Arial Narrow" w:hAnsi="Arial Narrow"/>
                    <w:spacing w:val="-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48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in</w:t>
            </w:r>
          </w:p>
          <w:p w14:paraId="1BB6B2F3" w14:textId="77777777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6488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48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the</w:t>
            </w:r>
            <w:r w:rsidRPr="00906645">
              <w:rPr>
                <w:rFonts w:ascii="Arial" w:hAnsi="Arial" w:cs="Arial"/>
                <w:spacing w:val="-3"/>
                <w:w w:val="105"/>
                <w:sz w:val="20"/>
                <w:szCs w:val="20"/>
                <w:rPrChange w:id="6490" w:author="Helene Marsh" w:date="2022-04-30T11:58:00Z">
                  <w:rPr>
                    <w:rFonts w:ascii="Arial Narrow" w:hAnsi="Arial Narrow"/>
                    <w:spacing w:val="-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49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MoU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6492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49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6494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49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its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6496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49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conservation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6498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49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44"/>
                <w:w w:val="105"/>
                <w:sz w:val="20"/>
                <w:szCs w:val="20"/>
                <w:rPrChange w:id="6500" w:author="Helene Marsh" w:date="2022-04-30T11:58:00Z">
                  <w:rPr>
                    <w:rFonts w:ascii="Arial Narrow" w:hAnsi="Arial Narrow"/>
                    <w:spacing w:val="-4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50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management</w:t>
            </w:r>
            <w:r w:rsidRPr="00906645">
              <w:rPr>
                <w:rFonts w:ascii="Arial" w:hAnsi="Arial" w:cs="Arial"/>
                <w:spacing w:val="-3"/>
                <w:w w:val="105"/>
                <w:sz w:val="20"/>
                <w:szCs w:val="20"/>
                <w:rPrChange w:id="6502" w:author="Helene Marsh" w:date="2022-04-30T11:58:00Z">
                  <w:rPr>
                    <w:rFonts w:ascii="Arial Narrow" w:hAnsi="Arial Narrow"/>
                    <w:spacing w:val="-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50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activities</w:t>
            </w:r>
          </w:p>
        </w:tc>
        <w:tc>
          <w:tcPr>
            <w:tcW w:w="1418" w:type="dxa"/>
          </w:tcPr>
          <w:p w14:paraId="4AFBD670" w14:textId="77777777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6504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50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Medium</w:t>
            </w:r>
          </w:p>
        </w:tc>
        <w:tc>
          <w:tcPr>
            <w:tcW w:w="992" w:type="dxa"/>
          </w:tcPr>
          <w:p w14:paraId="3A5E6F70" w14:textId="77777777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6506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50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Ongoing</w:t>
            </w:r>
          </w:p>
        </w:tc>
        <w:tc>
          <w:tcPr>
            <w:tcW w:w="1417" w:type="dxa"/>
          </w:tcPr>
          <w:p w14:paraId="53E5F2FA" w14:textId="77777777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6508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50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Relevant</w:t>
            </w:r>
            <w:r w:rsidRPr="00906645">
              <w:rPr>
                <w:rFonts w:ascii="Arial" w:hAnsi="Arial" w:cs="Arial"/>
                <w:spacing w:val="-5"/>
                <w:w w:val="105"/>
                <w:sz w:val="20"/>
                <w:szCs w:val="20"/>
                <w:rPrChange w:id="6510" w:author="Helene Marsh" w:date="2022-04-30T11:58:00Z">
                  <w:rPr>
                    <w:rFonts w:ascii="Arial Narrow" w:hAnsi="Arial Narrow"/>
                    <w:spacing w:val="-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51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government</w:t>
            </w:r>
            <w:r w:rsidRPr="00906645">
              <w:rPr>
                <w:rFonts w:ascii="Arial" w:hAnsi="Arial" w:cs="Arial"/>
                <w:spacing w:val="-9"/>
                <w:w w:val="105"/>
                <w:sz w:val="20"/>
                <w:szCs w:val="20"/>
                <w:rPrChange w:id="6512" w:author="Helene Marsh" w:date="2022-04-30T11:58:00Z">
                  <w:rPr>
                    <w:rFonts w:ascii="Arial Narrow" w:hAnsi="Arial Narrow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51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agencies,</w:t>
            </w:r>
          </w:p>
          <w:p w14:paraId="37A7521D" w14:textId="53C920E9" w:rsidR="006E4665" w:rsidRPr="00906645" w:rsidRDefault="00CF19F4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6514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</w:rPr>
              <w:t>I</w:t>
            </w:r>
            <w:r w:rsidR="006E4665"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6515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>ntergovern</w:t>
            </w:r>
            <w:ins w:id="6516" w:author="Helene Marsh" w:date="2022-04-30T11:49:00Z">
              <w:r w:rsidRPr="00906645">
                <w:rPr>
                  <w:rFonts w:ascii="Arial" w:hAnsi="Arial" w:cs="Arial"/>
                  <w:spacing w:val="-1"/>
                  <w:w w:val="105"/>
                  <w:sz w:val="20"/>
                  <w:szCs w:val="20"/>
                </w:rPr>
                <w:t>-</w:t>
              </w:r>
            </w:ins>
            <w:r w:rsidR="006E4665"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6517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>mental</w:t>
            </w:r>
            <w:r w:rsidR="006E4665" w:rsidRPr="00906645">
              <w:rPr>
                <w:rFonts w:ascii="Arial" w:hAnsi="Arial" w:cs="Arial"/>
                <w:spacing w:val="-9"/>
                <w:w w:val="105"/>
                <w:sz w:val="20"/>
                <w:szCs w:val="20"/>
                <w:rPrChange w:id="6518" w:author="Helene Marsh" w:date="2022-04-30T11:58:00Z">
                  <w:rPr>
                    <w:rFonts w:ascii="Arial Narrow" w:hAnsi="Arial Narrow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="006E4665" w:rsidRPr="00906645">
              <w:rPr>
                <w:rFonts w:ascii="Arial" w:hAnsi="Arial" w:cs="Arial"/>
                <w:w w:val="105"/>
                <w:sz w:val="20"/>
                <w:szCs w:val="20"/>
                <w:rPrChange w:id="651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="006E4665" w:rsidRPr="00906645">
              <w:rPr>
                <w:rFonts w:ascii="Arial" w:hAnsi="Arial" w:cs="Arial"/>
                <w:spacing w:val="-9"/>
                <w:w w:val="105"/>
                <w:sz w:val="20"/>
                <w:szCs w:val="20"/>
                <w:rPrChange w:id="6520" w:author="Helene Marsh" w:date="2022-04-30T11:58:00Z">
                  <w:rPr>
                    <w:rFonts w:ascii="Arial Narrow" w:hAnsi="Arial Narrow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="006E4665" w:rsidRPr="00906645">
              <w:rPr>
                <w:rFonts w:ascii="Arial" w:hAnsi="Arial" w:cs="Arial"/>
                <w:w w:val="105"/>
                <w:sz w:val="20"/>
                <w:szCs w:val="20"/>
                <w:rPrChange w:id="652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non-governmental</w:t>
            </w:r>
            <w:r w:rsidR="006E4665" w:rsidRPr="00906645">
              <w:rPr>
                <w:rFonts w:ascii="Arial" w:hAnsi="Arial" w:cs="Arial"/>
                <w:spacing w:val="-44"/>
                <w:w w:val="105"/>
                <w:sz w:val="20"/>
                <w:szCs w:val="20"/>
                <w:rPrChange w:id="6522" w:author="Helene Marsh" w:date="2022-04-30T11:58:00Z">
                  <w:rPr>
                    <w:rFonts w:ascii="Arial Narrow" w:hAnsi="Arial Narrow"/>
                    <w:spacing w:val="-4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="006E4665" w:rsidRPr="00906645">
              <w:rPr>
                <w:rFonts w:ascii="Arial" w:hAnsi="Arial" w:cs="Arial"/>
                <w:w w:val="105"/>
                <w:sz w:val="20"/>
                <w:szCs w:val="20"/>
                <w:rPrChange w:id="652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organizations</w:t>
            </w:r>
          </w:p>
        </w:tc>
        <w:tc>
          <w:tcPr>
            <w:tcW w:w="1276" w:type="dxa"/>
          </w:tcPr>
          <w:p w14:paraId="2905EE97" w14:textId="20985CC1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6524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52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The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6526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ins w:id="6527" w:author="Helene Marsh" w:date="2022-05-01T10:32:00Z">
              <w:r w:rsidR="000E5ADC">
                <w:rPr>
                  <w:rFonts w:ascii="Arial" w:hAnsi="Arial" w:cs="Arial"/>
                  <w:spacing w:val="-6"/>
                  <w:w w:val="105"/>
                  <w:sz w:val="20"/>
                  <w:szCs w:val="20"/>
                </w:rPr>
                <w:t xml:space="preserve">Dugong </w:t>
              </w:r>
            </w:ins>
            <w:r w:rsidRPr="00906645">
              <w:rPr>
                <w:rFonts w:ascii="Arial" w:hAnsi="Arial" w:cs="Arial"/>
                <w:w w:val="105"/>
                <w:sz w:val="20"/>
                <w:szCs w:val="20"/>
                <w:rPrChange w:id="652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MoU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6529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ins w:id="6530" w:author="Helene Marsh" w:date="2022-04-30T11:49:00Z">
              <w:r w:rsidR="00CF19F4" w:rsidRPr="00906645">
                <w:rPr>
                  <w:rFonts w:ascii="Arial" w:hAnsi="Arial" w:cs="Arial"/>
                  <w:spacing w:val="-7"/>
                  <w:w w:val="105"/>
                  <w:sz w:val="20"/>
                  <w:szCs w:val="20"/>
                </w:rPr>
                <w:t xml:space="preserve">is signed by </w:t>
              </w:r>
            </w:ins>
            <w:del w:id="6531" w:author="Helene Marsh" w:date="2022-04-30T11:49:00Z">
              <w:r w:rsidRPr="00906645" w:rsidDel="00CF19F4">
                <w:rPr>
                  <w:rFonts w:ascii="Arial" w:hAnsi="Arial" w:cs="Arial"/>
                  <w:w w:val="105"/>
                  <w:sz w:val="20"/>
                  <w:szCs w:val="20"/>
                  <w:rPrChange w:id="6532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encompasses</w:delText>
              </w:r>
              <w:r w:rsidRPr="00906645" w:rsidDel="00CF19F4">
                <w:rPr>
                  <w:rFonts w:ascii="Arial" w:hAnsi="Arial" w:cs="Arial"/>
                  <w:spacing w:val="-7"/>
                  <w:w w:val="105"/>
                  <w:sz w:val="20"/>
                  <w:szCs w:val="20"/>
                  <w:rPrChange w:id="6533" w:author="Helene Marsh" w:date="2022-04-30T11:58:00Z">
                    <w:rPr>
                      <w:rFonts w:ascii="Arial Narrow" w:hAnsi="Arial Narrow"/>
                      <w:spacing w:val="-7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906645">
              <w:rPr>
                <w:rFonts w:ascii="Arial" w:hAnsi="Arial" w:cs="Arial"/>
                <w:w w:val="105"/>
                <w:sz w:val="20"/>
                <w:szCs w:val="20"/>
                <w:rPrChange w:id="653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all</w:t>
            </w:r>
            <w:r w:rsidRPr="00906645">
              <w:rPr>
                <w:rFonts w:ascii="Arial" w:hAnsi="Arial" w:cs="Arial"/>
                <w:spacing w:val="-3"/>
                <w:w w:val="105"/>
                <w:sz w:val="20"/>
                <w:szCs w:val="20"/>
                <w:rPrChange w:id="6535" w:author="Helene Marsh" w:date="2022-04-30T11:58:00Z">
                  <w:rPr>
                    <w:rFonts w:ascii="Arial Narrow" w:hAnsi="Arial Narrow"/>
                    <w:spacing w:val="-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53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dugong</w:t>
            </w:r>
            <w:r w:rsidRPr="00906645">
              <w:rPr>
                <w:rFonts w:ascii="Arial" w:hAnsi="Arial" w:cs="Arial"/>
                <w:spacing w:val="-8"/>
                <w:w w:val="105"/>
                <w:sz w:val="20"/>
                <w:szCs w:val="20"/>
                <w:rPrChange w:id="6537" w:author="Helene Marsh" w:date="2022-04-30T11:58:00Z">
                  <w:rPr>
                    <w:rFonts w:ascii="Arial Narrow" w:hAnsi="Arial Narrow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53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Range</w:t>
            </w:r>
            <w:r w:rsidRPr="00906645">
              <w:rPr>
                <w:rFonts w:ascii="Arial" w:hAnsi="Arial" w:cs="Arial"/>
                <w:spacing w:val="-44"/>
                <w:w w:val="105"/>
                <w:sz w:val="20"/>
                <w:szCs w:val="20"/>
                <w:rPrChange w:id="6539" w:author="Helene Marsh" w:date="2022-04-30T11:58:00Z">
                  <w:rPr>
                    <w:rFonts w:ascii="Arial Narrow" w:hAnsi="Arial Narrow"/>
                    <w:spacing w:val="-4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54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States</w:t>
            </w:r>
          </w:p>
        </w:tc>
        <w:tc>
          <w:tcPr>
            <w:tcW w:w="6811" w:type="dxa"/>
          </w:tcPr>
          <w:p w14:paraId="3639A1AC" w14:textId="3F43C412" w:rsidR="006E4665" w:rsidRPr="00906645" w:rsidRDefault="006E4665" w:rsidP="00A975D7">
            <w:pPr>
              <w:pStyle w:val="ListParagraph"/>
              <w:numPr>
                <w:ilvl w:val="0"/>
                <w:numId w:val="35"/>
              </w:numPr>
              <w:tabs>
                <w:tab w:val="left" w:pos="465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654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654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Encourage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6543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54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non-Signatory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6545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ins w:id="6546" w:author="Helene Marsh [2]" w:date="2022-04-29T14:24:00Z">
              <w:r w:rsidR="001A5457" w:rsidRPr="00906645">
                <w:rPr>
                  <w:rFonts w:ascii="Arial" w:hAnsi="Arial" w:cs="Arial"/>
                  <w:i/>
                  <w:spacing w:val="10"/>
                  <w:sz w:val="20"/>
                  <w:szCs w:val="20"/>
                </w:rPr>
                <w:t xml:space="preserve">Range </w:t>
              </w:r>
            </w:ins>
            <w:r w:rsidRPr="00906645">
              <w:rPr>
                <w:rFonts w:ascii="Arial" w:hAnsi="Arial" w:cs="Arial"/>
                <w:i/>
                <w:sz w:val="20"/>
                <w:szCs w:val="20"/>
                <w:rPrChange w:id="654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States</w:t>
            </w:r>
            <w:r w:rsidRPr="00906645">
              <w:rPr>
                <w:rFonts w:ascii="Arial" w:hAnsi="Arial" w:cs="Arial"/>
                <w:i/>
                <w:spacing w:val="8"/>
                <w:sz w:val="20"/>
                <w:szCs w:val="20"/>
                <w:rPrChange w:id="6548" w:author="Helene Marsh" w:date="2022-04-30T11:58:00Z">
                  <w:rPr>
                    <w:rFonts w:ascii="Arial Narrow" w:hAnsi="Arial Narrow"/>
                    <w:i/>
                    <w:spacing w:val="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54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to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6550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55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sign</w:t>
            </w:r>
            <w:r w:rsidRPr="00906645">
              <w:rPr>
                <w:rFonts w:ascii="Arial" w:hAnsi="Arial" w:cs="Arial"/>
                <w:i/>
                <w:spacing w:val="5"/>
                <w:sz w:val="20"/>
                <w:szCs w:val="20"/>
                <w:rPrChange w:id="6552" w:author="Helene Marsh" w:date="2022-04-30T11:58:00Z">
                  <w:rPr>
                    <w:rFonts w:ascii="Arial Narrow" w:hAnsi="Arial Narrow"/>
                    <w:i/>
                    <w:spacing w:val="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55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the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6554" w:author="Helene Marsh" w:date="2022-04-30T11:58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5"/>
                <w:sz w:val="20"/>
                <w:szCs w:val="20"/>
                <w:rPrChange w:id="6555" w:author="Helene Marsh" w:date="2022-04-30T11:58:00Z">
                  <w:rPr>
                    <w:rFonts w:ascii="Arial Narrow" w:hAnsi="Arial Narrow"/>
                    <w:i/>
                    <w:spacing w:val="-5"/>
                    <w:sz w:val="20"/>
                    <w:szCs w:val="20"/>
                  </w:rPr>
                </w:rPrChange>
              </w:rPr>
              <w:t>MoU</w:t>
            </w:r>
          </w:p>
          <w:p w14:paraId="5BFC26EA" w14:textId="4660DF5A" w:rsidR="006E4665" w:rsidRPr="00906645" w:rsidRDefault="006E4665" w:rsidP="00A975D7">
            <w:pPr>
              <w:pStyle w:val="ListParagraph"/>
              <w:numPr>
                <w:ilvl w:val="0"/>
                <w:numId w:val="35"/>
              </w:numPr>
              <w:tabs>
                <w:tab w:val="left" w:pos="465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655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655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Arrange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6558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55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regional</w:t>
            </w:r>
            <w:r w:rsidRPr="00906645">
              <w:rPr>
                <w:rFonts w:ascii="Arial" w:hAnsi="Arial" w:cs="Arial"/>
                <w:i/>
                <w:spacing w:val="7"/>
                <w:sz w:val="20"/>
                <w:szCs w:val="20"/>
                <w:rPrChange w:id="6560" w:author="Helene Marsh" w:date="2022-04-30T11:58:00Z">
                  <w:rPr>
                    <w:rFonts w:ascii="Arial Narrow" w:hAnsi="Arial Narrow"/>
                    <w:i/>
                    <w:spacing w:val="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56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6562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56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sub-regional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6564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56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workshops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6566" w:author="Helene Marsh" w:date="2022-04-30T11:58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56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involving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6568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56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non-Signatory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6570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57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States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6572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57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to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6574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57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raise</w:t>
            </w:r>
            <w:r w:rsidRPr="00906645">
              <w:rPr>
                <w:rFonts w:ascii="Arial" w:hAnsi="Arial" w:cs="Arial"/>
                <w:i/>
                <w:spacing w:val="7"/>
                <w:sz w:val="20"/>
                <w:szCs w:val="20"/>
                <w:rPrChange w:id="6576" w:author="Helene Marsh" w:date="2022-04-30T11:58:00Z">
                  <w:rPr>
                    <w:rFonts w:ascii="Arial Narrow" w:hAnsi="Arial Narrow"/>
                    <w:i/>
                    <w:spacing w:val="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57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awareness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6578" w:author="Helene Marsh" w:date="2022-04-30T11:58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57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of</w:t>
            </w:r>
            <w:r w:rsidRPr="00906645">
              <w:rPr>
                <w:rFonts w:ascii="Arial" w:hAnsi="Arial" w:cs="Arial"/>
                <w:i/>
                <w:spacing w:val="4"/>
                <w:sz w:val="20"/>
                <w:szCs w:val="20"/>
                <w:rPrChange w:id="6580" w:author="Helene Marsh" w:date="2022-04-30T11:58:00Z">
                  <w:rPr>
                    <w:rFonts w:ascii="Arial Narrow" w:hAnsi="Arial Narrow"/>
                    <w:i/>
                    <w:spacing w:val="4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58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the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6582" w:author="Helene Marsh" w:date="2022-04-30T11:58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5"/>
                <w:sz w:val="20"/>
                <w:szCs w:val="20"/>
                <w:rPrChange w:id="6583" w:author="Helene Marsh" w:date="2022-04-30T11:58:00Z">
                  <w:rPr>
                    <w:rFonts w:ascii="Arial Narrow" w:hAnsi="Arial Narrow"/>
                    <w:i/>
                    <w:spacing w:val="-5"/>
                    <w:sz w:val="20"/>
                    <w:szCs w:val="20"/>
                  </w:rPr>
                </w:rPrChange>
              </w:rPr>
              <w:t>MoU</w:t>
            </w:r>
            <w:ins w:id="6584" w:author="Helene Marsh [2]" w:date="2022-04-25T15:51:00Z">
              <w:r w:rsidR="00F45560" w:rsidRPr="00906645">
                <w:rPr>
                  <w:rFonts w:ascii="Arial" w:hAnsi="Arial" w:cs="Arial"/>
                  <w:i/>
                  <w:spacing w:val="-5"/>
                  <w:sz w:val="20"/>
                  <w:szCs w:val="20"/>
                  <w:rPrChange w:id="6585" w:author="Helene Marsh" w:date="2022-04-30T11:58:00Z">
                    <w:rPr>
                      <w:rFonts w:ascii="Arial Narrow" w:hAnsi="Arial Narrow"/>
                      <w:i/>
                      <w:spacing w:val="-5"/>
                      <w:sz w:val="20"/>
                      <w:szCs w:val="20"/>
                    </w:rPr>
                  </w:rPrChange>
                </w:rPr>
                <w:t xml:space="preserve"> in assocaiti</w:t>
              </w:r>
            </w:ins>
            <w:ins w:id="6586" w:author="Mélanie Hamel" w:date="2022-04-28T13:55:00Z">
              <w:r w:rsidR="00FA5F39" w:rsidRPr="00906645">
                <w:rPr>
                  <w:rFonts w:ascii="Arial" w:hAnsi="Arial" w:cs="Arial"/>
                  <w:i/>
                  <w:spacing w:val="-5"/>
                  <w:sz w:val="20"/>
                  <w:szCs w:val="20"/>
                  <w:rPrChange w:id="6587" w:author="Helene Marsh" w:date="2022-04-30T11:58:00Z">
                    <w:rPr>
                      <w:rFonts w:ascii="Arial Narrow" w:hAnsi="Arial Narrow"/>
                      <w:i/>
                      <w:spacing w:val="-5"/>
                      <w:sz w:val="20"/>
                      <w:szCs w:val="20"/>
                    </w:rPr>
                  </w:rPrChange>
                </w:rPr>
                <w:t>o</w:t>
              </w:r>
            </w:ins>
            <w:ins w:id="6588" w:author="Helene Marsh [2]" w:date="2022-04-25T15:51:00Z">
              <w:r w:rsidR="001A5457" w:rsidRPr="00906645">
                <w:rPr>
                  <w:rFonts w:ascii="Arial" w:hAnsi="Arial" w:cs="Arial"/>
                  <w:i/>
                  <w:spacing w:val="-5"/>
                  <w:sz w:val="20"/>
                  <w:szCs w:val="20"/>
                </w:rPr>
                <w:t xml:space="preserve">n with the </w:t>
              </w:r>
            </w:ins>
            <w:ins w:id="6589" w:author="Helene Marsh" w:date="2022-04-30T20:29:00Z">
              <w:r w:rsidR="000D7A94">
                <w:rPr>
                  <w:rFonts w:ascii="Arial" w:hAnsi="Arial" w:cs="Arial"/>
                  <w:i/>
                  <w:spacing w:val="-5"/>
                  <w:sz w:val="20"/>
                  <w:szCs w:val="20"/>
                </w:rPr>
                <w:t xml:space="preserve">IOSEA </w:t>
              </w:r>
            </w:ins>
            <w:ins w:id="6590" w:author="Helene Marsh [2]" w:date="2022-04-25T15:51:00Z">
              <w:r w:rsidR="001A5457" w:rsidRPr="00906645">
                <w:rPr>
                  <w:rFonts w:ascii="Arial" w:hAnsi="Arial" w:cs="Arial"/>
                  <w:i/>
                  <w:spacing w:val="-5"/>
                  <w:sz w:val="20"/>
                  <w:szCs w:val="20"/>
                </w:rPr>
                <w:t>M</w:t>
              </w:r>
            </w:ins>
            <w:ins w:id="6591" w:author="Helene Marsh [2]" w:date="2022-04-29T14:24:00Z">
              <w:r w:rsidR="001A5457" w:rsidRPr="00906645">
                <w:rPr>
                  <w:rFonts w:ascii="Arial" w:hAnsi="Arial" w:cs="Arial"/>
                  <w:i/>
                  <w:spacing w:val="-5"/>
                  <w:sz w:val="20"/>
                  <w:szCs w:val="20"/>
                </w:rPr>
                <w:t>o</w:t>
              </w:r>
            </w:ins>
            <w:ins w:id="6592" w:author="Helene Marsh [2]" w:date="2022-04-25T15:51:00Z">
              <w:r w:rsidR="00F45560" w:rsidRPr="00906645">
                <w:rPr>
                  <w:rFonts w:ascii="Arial" w:hAnsi="Arial" w:cs="Arial"/>
                  <w:i/>
                  <w:spacing w:val="-5"/>
                  <w:sz w:val="20"/>
                  <w:szCs w:val="20"/>
                  <w:rPrChange w:id="6593" w:author="Helene Marsh" w:date="2022-04-30T11:58:00Z">
                    <w:rPr>
                      <w:rFonts w:ascii="Arial Narrow" w:hAnsi="Arial Narrow"/>
                      <w:i/>
                      <w:spacing w:val="-5"/>
                      <w:sz w:val="20"/>
                      <w:szCs w:val="20"/>
                    </w:rPr>
                  </w:rPrChange>
                </w:rPr>
                <w:t>U for marine turtle</w:t>
              </w:r>
              <w:del w:id="6594" w:author="Helene Marsh" w:date="2022-04-30T20:29:00Z">
                <w:r w:rsidR="00F45560" w:rsidRPr="00906645" w:rsidDel="000D7A94">
                  <w:rPr>
                    <w:rFonts w:ascii="Arial" w:hAnsi="Arial" w:cs="Arial"/>
                    <w:i/>
                    <w:spacing w:val="-5"/>
                    <w:sz w:val="20"/>
                    <w:szCs w:val="20"/>
                    <w:rPrChange w:id="6595" w:author="Helene Marsh" w:date="2022-04-30T11:58:00Z">
                      <w:rPr>
                        <w:rFonts w:ascii="Arial Narrow" w:hAnsi="Arial Narrow"/>
                        <w:i/>
                        <w:spacing w:val="-5"/>
                        <w:sz w:val="20"/>
                        <w:szCs w:val="20"/>
                      </w:rPr>
                    </w:rPrChange>
                  </w:rPr>
                  <w:delText>s</w:delText>
                </w:r>
              </w:del>
            </w:ins>
            <w:ins w:id="6596" w:author="Helene Marsh" w:date="2022-04-30T20:29:00Z">
              <w:r w:rsidR="000D7A94">
                <w:rPr>
                  <w:rFonts w:ascii="Arial" w:hAnsi="Arial" w:cs="Arial"/>
                  <w:i/>
                  <w:spacing w:val="-5"/>
                  <w:sz w:val="20"/>
                  <w:szCs w:val="20"/>
                </w:rPr>
                <w:t xml:space="preserve">, </w:t>
              </w:r>
            </w:ins>
            <w:ins w:id="6597" w:author="Helene Marsh [2]" w:date="2022-04-25T15:51:00Z">
              <w:r w:rsidR="00F45560" w:rsidRPr="00906645">
                <w:rPr>
                  <w:rFonts w:ascii="Arial" w:hAnsi="Arial" w:cs="Arial"/>
                  <w:i/>
                  <w:spacing w:val="-5"/>
                  <w:sz w:val="20"/>
                  <w:szCs w:val="20"/>
                  <w:rPrChange w:id="6598" w:author="Helene Marsh" w:date="2022-04-30T11:58:00Z">
                    <w:rPr>
                      <w:rFonts w:ascii="Arial Narrow" w:hAnsi="Arial Narrow"/>
                      <w:i/>
                      <w:spacing w:val="-5"/>
                      <w:sz w:val="20"/>
                      <w:szCs w:val="20"/>
                    </w:rPr>
                  </w:rPrChange>
                </w:rPr>
                <w:t xml:space="preserve"> if appropriate </w:t>
              </w:r>
            </w:ins>
          </w:p>
          <w:p w14:paraId="736DBA45" w14:textId="07611C66" w:rsidR="006E4665" w:rsidRPr="00906645" w:rsidRDefault="006E4665" w:rsidP="00A975D7">
            <w:pPr>
              <w:pStyle w:val="ListParagraph"/>
              <w:numPr>
                <w:ilvl w:val="0"/>
                <w:numId w:val="35"/>
              </w:numPr>
              <w:tabs>
                <w:tab w:val="left" w:pos="465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659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660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Consider</w:t>
            </w:r>
            <w:r w:rsidRPr="00906645">
              <w:rPr>
                <w:rFonts w:ascii="Arial" w:hAnsi="Arial" w:cs="Arial"/>
                <w:i/>
                <w:spacing w:val="7"/>
                <w:sz w:val="20"/>
                <w:szCs w:val="20"/>
                <w:rPrChange w:id="6601" w:author="Helene Marsh" w:date="2022-04-30T11:58:00Z">
                  <w:rPr>
                    <w:rFonts w:ascii="Arial Narrow" w:hAnsi="Arial Narrow"/>
                    <w:i/>
                    <w:spacing w:val="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60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at</w:t>
            </w:r>
            <w:r w:rsidRPr="00906645">
              <w:rPr>
                <w:rFonts w:ascii="Arial" w:hAnsi="Arial" w:cs="Arial"/>
                <w:i/>
                <w:spacing w:val="5"/>
                <w:sz w:val="20"/>
                <w:szCs w:val="20"/>
                <w:rPrChange w:id="6603" w:author="Helene Marsh" w:date="2022-04-30T11:58:00Z">
                  <w:rPr>
                    <w:rFonts w:ascii="Arial Narrow" w:hAnsi="Arial Narrow"/>
                    <w:i/>
                    <w:spacing w:val="5"/>
                    <w:sz w:val="20"/>
                    <w:szCs w:val="20"/>
                  </w:rPr>
                </w:rPrChange>
              </w:rPr>
              <w:t xml:space="preserve"> </w:t>
            </w:r>
            <w:del w:id="6604" w:author="Helene Marsh [2]" w:date="2022-04-25T15:51:00Z">
              <w:r w:rsidRPr="00906645" w:rsidDel="00F45560">
                <w:rPr>
                  <w:rFonts w:ascii="Arial" w:hAnsi="Arial" w:cs="Arial"/>
                  <w:i/>
                  <w:sz w:val="20"/>
                  <w:szCs w:val="20"/>
                  <w:rPrChange w:id="6605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the</w:delText>
              </w:r>
              <w:r w:rsidRPr="00906645" w:rsidDel="00F45560">
                <w:rPr>
                  <w:rFonts w:ascii="Arial" w:hAnsi="Arial" w:cs="Arial"/>
                  <w:i/>
                  <w:spacing w:val="6"/>
                  <w:sz w:val="20"/>
                  <w:szCs w:val="20"/>
                  <w:rPrChange w:id="6606" w:author="Helene Marsh" w:date="2022-04-30T11:58:00Z">
                    <w:rPr>
                      <w:rFonts w:ascii="Arial Narrow" w:hAnsi="Arial Narrow"/>
                      <w:i/>
                      <w:spacing w:val="6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F45560">
                <w:rPr>
                  <w:rFonts w:ascii="Arial" w:hAnsi="Arial" w:cs="Arial"/>
                  <w:i/>
                  <w:sz w:val="20"/>
                  <w:szCs w:val="20"/>
                  <w:rPrChange w:id="6607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first</w:delText>
              </w:r>
              <w:r w:rsidRPr="00906645" w:rsidDel="00F45560">
                <w:rPr>
                  <w:rFonts w:ascii="Arial" w:hAnsi="Arial" w:cs="Arial"/>
                  <w:i/>
                  <w:spacing w:val="9"/>
                  <w:sz w:val="20"/>
                  <w:szCs w:val="20"/>
                  <w:rPrChange w:id="6608" w:author="Helene Marsh" w:date="2022-04-30T11:58:00Z">
                    <w:rPr>
                      <w:rFonts w:ascii="Arial Narrow" w:hAnsi="Arial Narrow"/>
                      <w:i/>
                      <w:spacing w:val="9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ins w:id="6609" w:author="Helene Marsh [2]" w:date="2022-04-25T15:51:00Z">
              <w:r w:rsidR="00F45560" w:rsidRPr="00906645">
                <w:rPr>
                  <w:rFonts w:ascii="Arial" w:hAnsi="Arial" w:cs="Arial"/>
                  <w:i/>
                  <w:spacing w:val="9"/>
                  <w:sz w:val="20"/>
                  <w:szCs w:val="20"/>
                  <w:rPrChange w:id="6610" w:author="Helene Marsh" w:date="2022-04-30T11:58:00Z">
                    <w:rPr>
                      <w:rFonts w:ascii="Arial Narrow" w:hAnsi="Arial Narrow"/>
                      <w:i/>
                      <w:spacing w:val="9"/>
                      <w:sz w:val="20"/>
                      <w:szCs w:val="20"/>
                    </w:rPr>
                  </w:rPrChange>
                </w:rPr>
                <w:t xml:space="preserve">each </w:t>
              </w:r>
            </w:ins>
            <w:r w:rsidRPr="00906645">
              <w:rPr>
                <w:rFonts w:ascii="Arial" w:hAnsi="Arial" w:cs="Arial"/>
                <w:i/>
                <w:sz w:val="20"/>
                <w:szCs w:val="20"/>
                <w:rPrChange w:id="661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meeting</w:t>
            </w:r>
            <w:r w:rsidRPr="00906645">
              <w:rPr>
                <w:rFonts w:ascii="Arial" w:hAnsi="Arial" w:cs="Arial"/>
                <w:i/>
                <w:spacing w:val="8"/>
                <w:sz w:val="20"/>
                <w:szCs w:val="20"/>
                <w:rPrChange w:id="6612" w:author="Helene Marsh" w:date="2022-04-30T11:58:00Z">
                  <w:rPr>
                    <w:rFonts w:ascii="Arial Narrow" w:hAnsi="Arial Narrow"/>
                    <w:i/>
                    <w:spacing w:val="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61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of</w:t>
            </w:r>
            <w:r w:rsidRPr="00906645">
              <w:rPr>
                <w:rFonts w:ascii="Arial" w:hAnsi="Arial" w:cs="Arial"/>
                <w:i/>
                <w:spacing w:val="5"/>
                <w:sz w:val="20"/>
                <w:szCs w:val="20"/>
                <w:rPrChange w:id="6614" w:author="Helene Marsh" w:date="2022-04-30T11:58:00Z">
                  <w:rPr>
                    <w:rFonts w:ascii="Arial Narrow" w:hAnsi="Arial Narrow"/>
                    <w:i/>
                    <w:spacing w:val="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61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the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6616" w:author="Helene Marsh" w:date="2022-04-30T11:58:00Z">
                  <w:rPr>
                    <w:rFonts w:ascii="Arial Narrow" w:hAnsi="Arial Narrow"/>
                    <w:i/>
                    <w:spacing w:val="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61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Signatory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6618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61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States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6620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62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the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6622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del w:id="6623" w:author="Helene Marsh [2]" w:date="2022-04-25T15:52:00Z">
              <w:r w:rsidRPr="00906645" w:rsidDel="00F45560">
                <w:rPr>
                  <w:rFonts w:ascii="Arial" w:hAnsi="Arial" w:cs="Arial"/>
                  <w:i/>
                  <w:sz w:val="20"/>
                  <w:szCs w:val="20"/>
                  <w:rPrChange w:id="6624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development</w:delText>
              </w:r>
              <w:r w:rsidRPr="00906645" w:rsidDel="00F45560">
                <w:rPr>
                  <w:rFonts w:ascii="Arial" w:hAnsi="Arial" w:cs="Arial"/>
                  <w:i/>
                  <w:spacing w:val="8"/>
                  <w:sz w:val="20"/>
                  <w:szCs w:val="20"/>
                  <w:rPrChange w:id="6625" w:author="Helene Marsh" w:date="2022-04-30T11:58:00Z">
                    <w:rPr>
                      <w:rFonts w:ascii="Arial Narrow" w:hAnsi="Arial Narrow"/>
                      <w:i/>
                      <w:spacing w:val="8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F45560">
                <w:rPr>
                  <w:rFonts w:ascii="Arial" w:hAnsi="Arial" w:cs="Arial"/>
                  <w:i/>
                  <w:sz w:val="20"/>
                  <w:szCs w:val="20"/>
                  <w:rPrChange w:id="6626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of</w:delText>
              </w:r>
              <w:r w:rsidRPr="00906645" w:rsidDel="00F45560">
                <w:rPr>
                  <w:rFonts w:ascii="Arial" w:hAnsi="Arial" w:cs="Arial"/>
                  <w:i/>
                  <w:spacing w:val="9"/>
                  <w:sz w:val="20"/>
                  <w:szCs w:val="20"/>
                  <w:rPrChange w:id="6627" w:author="Helene Marsh" w:date="2022-04-30T11:58:00Z">
                    <w:rPr>
                      <w:rFonts w:ascii="Arial Narrow" w:hAnsi="Arial Narrow"/>
                      <w:i/>
                      <w:spacing w:val="9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F45560">
                <w:rPr>
                  <w:rFonts w:ascii="Arial" w:hAnsi="Arial" w:cs="Arial"/>
                  <w:i/>
                  <w:sz w:val="20"/>
                  <w:szCs w:val="20"/>
                  <w:rPrChange w:id="6628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a</w:delText>
              </w:r>
              <w:r w:rsidRPr="00906645" w:rsidDel="00F45560">
                <w:rPr>
                  <w:rFonts w:ascii="Arial" w:hAnsi="Arial" w:cs="Arial"/>
                  <w:i/>
                  <w:spacing w:val="5"/>
                  <w:sz w:val="20"/>
                  <w:szCs w:val="20"/>
                  <w:rPrChange w:id="6629" w:author="Helene Marsh" w:date="2022-04-30T11:58:00Z">
                    <w:rPr>
                      <w:rFonts w:ascii="Arial Narrow" w:hAnsi="Arial Narrow"/>
                      <w:i/>
                      <w:spacing w:val="5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906645">
              <w:rPr>
                <w:rFonts w:ascii="Arial" w:hAnsi="Arial" w:cs="Arial"/>
                <w:i/>
                <w:sz w:val="20"/>
                <w:szCs w:val="20"/>
                <w:rPrChange w:id="663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timetable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6631" w:author="Helene Marsh" w:date="2022-04-30T11:58:00Z">
                  <w:rPr>
                    <w:rFonts w:ascii="Arial Narrow" w:hAnsi="Arial Narrow"/>
                    <w:i/>
                    <w:spacing w:val="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63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for</w:t>
            </w:r>
            <w:r w:rsidRPr="00906645">
              <w:rPr>
                <w:rFonts w:ascii="Arial" w:hAnsi="Arial" w:cs="Arial"/>
                <w:i/>
                <w:spacing w:val="7"/>
                <w:sz w:val="20"/>
                <w:szCs w:val="20"/>
                <w:rPrChange w:id="6633" w:author="Helene Marsh" w:date="2022-04-30T11:58:00Z">
                  <w:rPr>
                    <w:rFonts w:ascii="Arial Narrow" w:hAnsi="Arial Narrow"/>
                    <w:i/>
                    <w:spacing w:val="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63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regular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6635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63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review</w:t>
            </w:r>
            <w:ins w:id="6637" w:author="Helene Marsh [2]" w:date="2022-04-25T15:52:00Z">
              <w:r w:rsidR="00F45560" w:rsidRPr="00906645">
                <w:rPr>
                  <w:rFonts w:ascii="Arial" w:hAnsi="Arial" w:cs="Arial"/>
                  <w:i/>
                  <w:sz w:val="20"/>
                  <w:szCs w:val="20"/>
                  <w:rPrChange w:id="6638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s</w:t>
              </w:r>
            </w:ins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6639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64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of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6641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64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implementation</w:t>
            </w:r>
            <w:r w:rsidRPr="00906645">
              <w:rPr>
                <w:rFonts w:ascii="Arial" w:hAnsi="Arial" w:cs="Arial"/>
                <w:i/>
                <w:spacing w:val="3"/>
                <w:sz w:val="20"/>
                <w:szCs w:val="20"/>
                <w:rPrChange w:id="6643" w:author="Helene Marsh" w:date="2022-04-30T11:58:00Z">
                  <w:rPr>
                    <w:rFonts w:ascii="Arial Narrow" w:hAnsi="Arial Narrow"/>
                    <w:i/>
                    <w:spacing w:val="3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64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the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6645" w:author="Helene Marsh" w:date="2022-04-30T11:58:00Z">
                  <w:rPr>
                    <w:rFonts w:ascii="Arial Narrow" w:hAnsi="Arial Narrow"/>
                    <w:i/>
                    <w:spacing w:val="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5"/>
                <w:sz w:val="20"/>
                <w:szCs w:val="20"/>
                <w:rPrChange w:id="6646" w:author="Helene Marsh" w:date="2022-04-30T11:58:00Z">
                  <w:rPr>
                    <w:rFonts w:ascii="Arial Narrow" w:hAnsi="Arial Narrow"/>
                    <w:i/>
                    <w:spacing w:val="-5"/>
                    <w:sz w:val="20"/>
                    <w:szCs w:val="20"/>
                  </w:rPr>
                </w:rPrChange>
              </w:rPr>
              <w:t>MoU</w:t>
            </w:r>
          </w:p>
          <w:p w14:paraId="77013F0E" w14:textId="1B663F19" w:rsidR="006E4665" w:rsidRPr="00906645" w:rsidRDefault="006E4665" w:rsidP="00A975D7">
            <w:pPr>
              <w:pStyle w:val="TableParagraph"/>
              <w:ind w:left="340" w:hanging="340"/>
              <w:rPr>
                <w:rFonts w:ascii="Arial" w:hAnsi="Arial" w:cs="Arial"/>
                <w:w w:val="105"/>
                <w:sz w:val="20"/>
                <w:szCs w:val="20"/>
                <w:rPrChange w:id="664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</w:pPr>
          </w:p>
        </w:tc>
      </w:tr>
      <w:tr w:rsidR="006E4665" w:rsidRPr="00906645" w14:paraId="79C60F5B" w14:textId="7BA359BF" w:rsidTr="00755E23">
        <w:trPr>
          <w:trHeight w:val="648"/>
        </w:trPr>
        <w:tc>
          <w:tcPr>
            <w:tcW w:w="1708" w:type="dxa"/>
          </w:tcPr>
          <w:p w14:paraId="5FDE785D" w14:textId="77777777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6648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64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7.2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6650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65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Support the Secretariat of the MoU to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6652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65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ensure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6654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65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the</w:t>
            </w:r>
            <w:r w:rsidRPr="00906645">
              <w:rPr>
                <w:rFonts w:ascii="Arial" w:hAnsi="Arial" w:cs="Arial"/>
                <w:spacing w:val="-4"/>
                <w:w w:val="105"/>
                <w:sz w:val="20"/>
                <w:szCs w:val="20"/>
                <w:rPrChange w:id="6656" w:author="Helene Marsh" w:date="2022-04-30T11:58:00Z">
                  <w:rPr>
                    <w:rFonts w:ascii="Arial Narrow" w:hAnsi="Arial Narrow"/>
                    <w:spacing w:val="-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65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objectives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6658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65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of</w:t>
            </w:r>
            <w:r w:rsidRPr="00906645">
              <w:rPr>
                <w:rFonts w:ascii="Arial" w:hAnsi="Arial" w:cs="Arial"/>
                <w:spacing w:val="-8"/>
                <w:w w:val="105"/>
                <w:sz w:val="20"/>
                <w:szCs w:val="20"/>
                <w:rPrChange w:id="6660" w:author="Helene Marsh" w:date="2022-04-30T11:58:00Z">
                  <w:rPr>
                    <w:rFonts w:ascii="Arial Narrow" w:hAnsi="Arial Narrow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66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the</w:t>
            </w:r>
            <w:r w:rsidRPr="00906645">
              <w:rPr>
                <w:rFonts w:ascii="Arial" w:hAnsi="Arial" w:cs="Arial"/>
                <w:spacing w:val="-8"/>
                <w:w w:val="105"/>
                <w:sz w:val="20"/>
                <w:szCs w:val="20"/>
                <w:rPrChange w:id="6662" w:author="Helene Marsh" w:date="2022-04-30T11:58:00Z">
                  <w:rPr>
                    <w:rFonts w:ascii="Arial Narrow" w:hAnsi="Arial Narrow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66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Conservation</w:t>
            </w:r>
          </w:p>
          <w:p w14:paraId="74BC842A" w14:textId="77777777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6664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66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5"/>
                <w:w w:val="105"/>
                <w:sz w:val="20"/>
                <w:szCs w:val="20"/>
                <w:rPrChange w:id="6666" w:author="Helene Marsh" w:date="2022-04-30T11:58:00Z">
                  <w:rPr>
                    <w:rFonts w:ascii="Arial Narrow" w:hAnsi="Arial Narrow"/>
                    <w:spacing w:val="-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66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Management</w:t>
            </w:r>
            <w:r w:rsidRPr="00906645">
              <w:rPr>
                <w:rFonts w:ascii="Arial" w:hAnsi="Arial" w:cs="Arial"/>
                <w:spacing w:val="-5"/>
                <w:w w:val="105"/>
                <w:sz w:val="20"/>
                <w:szCs w:val="20"/>
                <w:rPrChange w:id="6668" w:author="Helene Marsh" w:date="2022-04-30T11:58:00Z">
                  <w:rPr>
                    <w:rFonts w:ascii="Arial Narrow" w:hAnsi="Arial Narrow"/>
                    <w:spacing w:val="-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66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Plan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6670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67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are</w:t>
            </w:r>
            <w:r w:rsidRPr="00906645">
              <w:rPr>
                <w:rFonts w:ascii="Arial" w:hAnsi="Arial" w:cs="Arial"/>
                <w:spacing w:val="-3"/>
                <w:w w:val="105"/>
                <w:sz w:val="20"/>
                <w:szCs w:val="20"/>
                <w:rPrChange w:id="6672" w:author="Helene Marsh" w:date="2022-04-30T11:58:00Z">
                  <w:rPr>
                    <w:rFonts w:ascii="Arial Narrow" w:hAnsi="Arial Narrow"/>
                    <w:spacing w:val="-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67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met</w:t>
            </w:r>
          </w:p>
        </w:tc>
        <w:tc>
          <w:tcPr>
            <w:tcW w:w="1418" w:type="dxa"/>
          </w:tcPr>
          <w:p w14:paraId="7F272D2D" w14:textId="77777777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6674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67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High</w:t>
            </w:r>
          </w:p>
        </w:tc>
        <w:tc>
          <w:tcPr>
            <w:tcW w:w="992" w:type="dxa"/>
          </w:tcPr>
          <w:p w14:paraId="1CFD032C" w14:textId="77777777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6676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67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Ongoing</w:t>
            </w:r>
          </w:p>
        </w:tc>
        <w:tc>
          <w:tcPr>
            <w:tcW w:w="1417" w:type="dxa"/>
          </w:tcPr>
          <w:p w14:paraId="316F7126" w14:textId="74A5A6BD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6678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67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Relevant government agencies,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6680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6681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>intergovern</w:t>
            </w:r>
            <w:ins w:id="6682" w:author="Helene Marsh" w:date="2022-04-30T11:49:00Z">
              <w:r w:rsidR="00CF19F4" w:rsidRPr="00906645">
                <w:rPr>
                  <w:rFonts w:ascii="Arial" w:hAnsi="Arial" w:cs="Arial"/>
                  <w:spacing w:val="-1"/>
                  <w:w w:val="105"/>
                  <w:sz w:val="20"/>
                  <w:szCs w:val="20"/>
                </w:rPr>
                <w:t>-</w:t>
              </w:r>
            </w:ins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6683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>mental</w:t>
            </w:r>
            <w:r w:rsidRPr="00906645">
              <w:rPr>
                <w:rFonts w:ascii="Arial" w:hAnsi="Arial" w:cs="Arial"/>
                <w:spacing w:val="-9"/>
                <w:w w:val="105"/>
                <w:sz w:val="20"/>
                <w:szCs w:val="20"/>
                <w:rPrChange w:id="6684" w:author="Helene Marsh" w:date="2022-04-30T11:58:00Z">
                  <w:rPr>
                    <w:rFonts w:ascii="Arial Narrow" w:hAnsi="Arial Narrow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68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9"/>
                <w:w w:val="105"/>
                <w:sz w:val="20"/>
                <w:szCs w:val="20"/>
                <w:rPrChange w:id="6686" w:author="Helene Marsh" w:date="2022-04-30T11:58:00Z">
                  <w:rPr>
                    <w:rFonts w:ascii="Arial Narrow" w:hAnsi="Arial Narrow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68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non-governmental</w:t>
            </w:r>
          </w:p>
          <w:p w14:paraId="1B548132" w14:textId="77777777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6688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68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organizations</w:t>
            </w:r>
          </w:p>
        </w:tc>
        <w:tc>
          <w:tcPr>
            <w:tcW w:w="1276" w:type="dxa"/>
          </w:tcPr>
          <w:p w14:paraId="13ED0C18" w14:textId="106B22A6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6690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69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The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6692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69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Secretariat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6694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del w:id="6695" w:author="Helene Marsh [2]" w:date="2022-04-27T15:20:00Z">
              <w:r w:rsidRPr="00906645" w:rsidDel="001C6426">
                <w:rPr>
                  <w:rFonts w:ascii="Arial" w:hAnsi="Arial" w:cs="Arial"/>
                  <w:w w:val="105"/>
                  <w:sz w:val="20"/>
                  <w:szCs w:val="20"/>
                  <w:rPrChange w:id="6696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is</w:delText>
              </w:r>
              <w:r w:rsidRPr="00906645" w:rsidDel="001C6426">
                <w:rPr>
                  <w:rFonts w:ascii="Arial" w:hAnsi="Arial" w:cs="Arial"/>
                  <w:spacing w:val="-6"/>
                  <w:w w:val="105"/>
                  <w:sz w:val="20"/>
                  <w:szCs w:val="20"/>
                  <w:rPrChange w:id="6697" w:author="Helene Marsh" w:date="2022-04-30T11:58:00Z">
                    <w:rPr>
                      <w:rFonts w:ascii="Arial Narrow" w:hAnsi="Arial Narrow"/>
                      <w:spacing w:val="-6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1C6426">
                <w:rPr>
                  <w:rFonts w:ascii="Arial" w:hAnsi="Arial" w:cs="Arial"/>
                  <w:w w:val="105"/>
                  <w:sz w:val="20"/>
                  <w:szCs w:val="20"/>
                  <w:rPrChange w:id="6698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established</w:delText>
              </w:r>
              <w:r w:rsidRPr="00906645" w:rsidDel="001C6426">
                <w:rPr>
                  <w:rFonts w:ascii="Arial" w:hAnsi="Arial" w:cs="Arial"/>
                  <w:spacing w:val="-6"/>
                  <w:w w:val="105"/>
                  <w:sz w:val="20"/>
                  <w:szCs w:val="20"/>
                  <w:rPrChange w:id="6699" w:author="Helene Marsh" w:date="2022-04-30T11:58:00Z">
                    <w:rPr>
                      <w:rFonts w:ascii="Arial Narrow" w:hAnsi="Arial Narrow"/>
                      <w:spacing w:val="-6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1C6426">
                <w:rPr>
                  <w:rFonts w:ascii="Arial" w:hAnsi="Arial" w:cs="Arial"/>
                  <w:w w:val="105"/>
                  <w:sz w:val="20"/>
                  <w:szCs w:val="20"/>
                  <w:rPrChange w:id="6700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and</w:delText>
              </w:r>
              <w:r w:rsidRPr="00906645" w:rsidDel="001C6426">
                <w:rPr>
                  <w:rFonts w:ascii="Arial" w:hAnsi="Arial" w:cs="Arial"/>
                  <w:spacing w:val="-8"/>
                  <w:w w:val="105"/>
                  <w:sz w:val="20"/>
                  <w:szCs w:val="20"/>
                  <w:rPrChange w:id="6701" w:author="Helene Marsh" w:date="2022-04-30T11:58:00Z">
                    <w:rPr>
                      <w:rFonts w:ascii="Arial Narrow" w:hAnsi="Arial Narrow"/>
                      <w:spacing w:val="-8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1C6426">
                <w:rPr>
                  <w:rFonts w:ascii="Arial" w:hAnsi="Arial" w:cs="Arial"/>
                  <w:w w:val="105"/>
                  <w:sz w:val="20"/>
                  <w:szCs w:val="20"/>
                  <w:rPrChange w:id="6702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is</w:delText>
              </w:r>
              <w:r w:rsidRPr="00906645" w:rsidDel="001C6426">
                <w:rPr>
                  <w:rFonts w:ascii="Arial" w:hAnsi="Arial" w:cs="Arial"/>
                  <w:spacing w:val="-5"/>
                  <w:w w:val="105"/>
                  <w:sz w:val="20"/>
                  <w:szCs w:val="20"/>
                  <w:rPrChange w:id="6703" w:author="Helene Marsh" w:date="2022-04-30T11:58:00Z">
                    <w:rPr>
                      <w:rFonts w:ascii="Arial Narrow" w:hAnsi="Arial Narrow"/>
                      <w:spacing w:val="-5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ins w:id="6704" w:author="Helene Marsh [2]" w:date="2022-04-27T15:20:00Z">
              <w:r w:rsidR="001C6426" w:rsidRPr="00906645">
                <w:rPr>
                  <w:rFonts w:ascii="Arial" w:hAnsi="Arial" w:cs="Arial"/>
                  <w:spacing w:val="-5"/>
                  <w:w w:val="105"/>
                  <w:sz w:val="20"/>
                  <w:szCs w:val="20"/>
                  <w:rPrChange w:id="6705" w:author="Helene Marsh" w:date="2022-04-30T11:58:00Z">
                    <w:rPr>
                      <w:rFonts w:ascii="Arial Narrow" w:hAnsi="Arial Narrow"/>
                      <w:spacing w:val="-5"/>
                      <w:w w:val="105"/>
                      <w:sz w:val="20"/>
                      <w:szCs w:val="20"/>
                    </w:rPr>
                  </w:rPrChange>
                </w:rPr>
                <w:t xml:space="preserve">continues to be </w:t>
              </w:r>
            </w:ins>
            <w:r w:rsidRPr="00906645">
              <w:rPr>
                <w:rFonts w:ascii="Arial" w:hAnsi="Arial" w:cs="Arial"/>
                <w:w w:val="105"/>
                <w:sz w:val="20"/>
                <w:szCs w:val="20"/>
                <w:rPrChange w:id="670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effective</w:t>
            </w:r>
            <w:ins w:id="6707" w:author="Helene Marsh [2]" w:date="2022-04-27T15:21:00Z">
              <w:r w:rsidR="001C6426" w:rsidRPr="00906645">
                <w:rPr>
                  <w:rFonts w:ascii="Arial" w:hAnsi="Arial" w:cs="Arial"/>
                  <w:w w:val="105"/>
                  <w:sz w:val="20"/>
                  <w:szCs w:val="20"/>
                  <w:rPrChange w:id="6708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</w:ins>
            <w:r w:rsidRPr="00906645">
              <w:rPr>
                <w:rFonts w:ascii="Arial" w:hAnsi="Arial" w:cs="Arial"/>
                <w:spacing w:val="-45"/>
                <w:w w:val="105"/>
                <w:sz w:val="20"/>
                <w:szCs w:val="20"/>
                <w:rPrChange w:id="6709" w:author="Helene Marsh" w:date="2022-04-30T11:58:00Z">
                  <w:rPr>
                    <w:rFonts w:ascii="Arial Narrow" w:hAnsi="Arial Narrow"/>
                    <w:spacing w:val="-4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71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in</w:t>
            </w:r>
            <w:r w:rsidRPr="00906645">
              <w:rPr>
                <w:rFonts w:ascii="Arial" w:hAnsi="Arial" w:cs="Arial"/>
                <w:spacing w:val="-4"/>
                <w:w w:val="105"/>
                <w:sz w:val="20"/>
                <w:szCs w:val="20"/>
                <w:rPrChange w:id="6711" w:author="Helene Marsh" w:date="2022-04-30T11:58:00Z">
                  <w:rPr>
                    <w:rFonts w:ascii="Arial Narrow" w:hAnsi="Arial Narrow"/>
                    <w:spacing w:val="-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71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implemen</w:t>
            </w:r>
            <w:del w:id="6713" w:author="Helene Marsh [2]" w:date="2022-04-27T15:22:00Z">
              <w:r w:rsidRPr="00906645" w:rsidDel="001370CB">
                <w:rPr>
                  <w:rFonts w:ascii="Arial" w:hAnsi="Arial" w:cs="Arial"/>
                  <w:w w:val="105"/>
                  <w:sz w:val="20"/>
                  <w:szCs w:val="20"/>
                  <w:rPrChange w:id="6714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ta</w:delText>
              </w:r>
            </w:del>
            <w:r w:rsidRPr="00906645">
              <w:rPr>
                <w:rFonts w:ascii="Arial" w:hAnsi="Arial" w:cs="Arial"/>
                <w:w w:val="105"/>
                <w:sz w:val="20"/>
                <w:szCs w:val="20"/>
                <w:rPrChange w:id="671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t</w:t>
            </w:r>
            <w:ins w:id="6716" w:author="Helene Marsh [2]" w:date="2022-04-27T15:21:00Z">
              <w:r w:rsidR="001370CB" w:rsidRPr="00906645">
                <w:rPr>
                  <w:rFonts w:ascii="Arial" w:hAnsi="Arial" w:cs="Arial"/>
                  <w:w w:val="105"/>
                  <w:sz w:val="20"/>
                  <w:szCs w:val="20"/>
                  <w:rPrChange w:id="6717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ing</w:t>
              </w:r>
            </w:ins>
            <w:del w:id="6718" w:author="Helene Marsh [2]" w:date="2022-04-27T15:21:00Z">
              <w:r w:rsidRPr="00906645" w:rsidDel="001C6426">
                <w:rPr>
                  <w:rFonts w:ascii="Arial" w:hAnsi="Arial" w:cs="Arial"/>
                  <w:w w:val="105"/>
                  <w:sz w:val="20"/>
                  <w:szCs w:val="20"/>
                  <w:rPrChange w:id="6719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ion</w:delText>
              </w:r>
            </w:del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6720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del w:id="6721" w:author="Helene Marsh [2]" w:date="2022-04-27T15:21:00Z">
              <w:r w:rsidRPr="00906645" w:rsidDel="001370CB">
                <w:rPr>
                  <w:rFonts w:ascii="Arial" w:hAnsi="Arial" w:cs="Arial"/>
                  <w:w w:val="105"/>
                  <w:sz w:val="20"/>
                  <w:szCs w:val="20"/>
                  <w:rPrChange w:id="6722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of</w:delText>
              </w:r>
              <w:r w:rsidRPr="00906645" w:rsidDel="001370CB">
                <w:rPr>
                  <w:rFonts w:ascii="Arial" w:hAnsi="Arial" w:cs="Arial"/>
                  <w:spacing w:val="-2"/>
                  <w:w w:val="105"/>
                  <w:sz w:val="20"/>
                  <w:szCs w:val="20"/>
                  <w:rPrChange w:id="6723" w:author="Helene Marsh" w:date="2022-04-30T11:58:00Z">
                    <w:rPr>
                      <w:rFonts w:ascii="Arial Narrow" w:hAnsi="Arial Narrow"/>
                      <w:spacing w:val="-2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906645">
              <w:rPr>
                <w:rFonts w:ascii="Arial" w:hAnsi="Arial" w:cs="Arial"/>
                <w:w w:val="105"/>
                <w:sz w:val="20"/>
                <w:szCs w:val="20"/>
                <w:rPrChange w:id="672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the MoU and</w:t>
            </w:r>
          </w:p>
          <w:p w14:paraId="07F5BFA7" w14:textId="77777777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6725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72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Conservation</w:t>
            </w:r>
            <w:r w:rsidRPr="00906645">
              <w:rPr>
                <w:rFonts w:ascii="Arial" w:hAnsi="Arial" w:cs="Arial"/>
                <w:spacing w:val="-9"/>
                <w:w w:val="105"/>
                <w:sz w:val="20"/>
                <w:szCs w:val="20"/>
                <w:rPrChange w:id="6727" w:author="Helene Marsh" w:date="2022-04-30T11:58:00Z">
                  <w:rPr>
                    <w:rFonts w:ascii="Arial Narrow" w:hAnsi="Arial Narrow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72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3"/>
                <w:w w:val="105"/>
                <w:sz w:val="20"/>
                <w:szCs w:val="20"/>
                <w:rPrChange w:id="6729" w:author="Helene Marsh" w:date="2022-04-30T11:58:00Z">
                  <w:rPr>
                    <w:rFonts w:ascii="Arial Narrow" w:hAnsi="Arial Narrow"/>
                    <w:spacing w:val="-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73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lastRenderedPageBreak/>
              <w:t>Management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6731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73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Plan</w:t>
            </w:r>
          </w:p>
        </w:tc>
        <w:tc>
          <w:tcPr>
            <w:tcW w:w="6811" w:type="dxa"/>
          </w:tcPr>
          <w:p w14:paraId="31D358C5" w14:textId="44FB453A" w:rsidR="006E4665" w:rsidRPr="00906645" w:rsidRDefault="006E4665">
            <w:pPr>
              <w:pStyle w:val="BodyText"/>
              <w:numPr>
                <w:ilvl w:val="0"/>
                <w:numId w:val="52"/>
              </w:numPr>
              <w:ind w:left="352" w:hanging="352"/>
              <w:rPr>
                <w:rFonts w:ascii="Arial" w:hAnsi="Arial" w:cs="Arial"/>
                <w:sz w:val="20"/>
                <w:szCs w:val="20"/>
                <w:rPrChange w:id="6733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pPrChange w:id="6734" w:author="Helene Marsh [2]" w:date="2022-04-27T15:22:00Z">
                <w:pPr>
                  <w:pStyle w:val="BodyText"/>
                  <w:ind w:left="340" w:hanging="340"/>
                </w:pPr>
              </w:pPrChange>
            </w:pPr>
            <w:r w:rsidRPr="00906645">
              <w:rPr>
                <w:rFonts w:ascii="Arial" w:hAnsi="Arial" w:cs="Arial"/>
                <w:sz w:val="20"/>
                <w:szCs w:val="20"/>
                <w:rPrChange w:id="6735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lastRenderedPageBreak/>
              <w:t>Secure</w:t>
            </w:r>
            <w:r w:rsidRPr="00906645">
              <w:rPr>
                <w:rFonts w:ascii="Arial" w:hAnsi="Arial" w:cs="Arial"/>
                <w:spacing w:val="8"/>
                <w:sz w:val="20"/>
                <w:szCs w:val="20"/>
                <w:rPrChange w:id="6736" w:author="Helene Marsh" w:date="2022-04-30T11:58:00Z">
                  <w:rPr>
                    <w:rFonts w:ascii="Arial Narrow" w:hAnsi="Arial Narrow"/>
                    <w:spacing w:val="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6737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reliable</w:t>
            </w:r>
            <w:r w:rsidRPr="00906645">
              <w:rPr>
                <w:rFonts w:ascii="Arial" w:hAnsi="Arial" w:cs="Arial"/>
                <w:spacing w:val="8"/>
                <w:sz w:val="20"/>
                <w:szCs w:val="20"/>
                <w:rPrChange w:id="6738" w:author="Helene Marsh" w:date="2022-04-30T11:58:00Z">
                  <w:rPr>
                    <w:rFonts w:ascii="Arial Narrow" w:hAnsi="Arial Narrow"/>
                    <w:spacing w:val="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6739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sources</w:t>
            </w:r>
            <w:r w:rsidRPr="00906645">
              <w:rPr>
                <w:rFonts w:ascii="Arial" w:hAnsi="Arial" w:cs="Arial"/>
                <w:spacing w:val="6"/>
                <w:sz w:val="20"/>
                <w:szCs w:val="20"/>
                <w:rPrChange w:id="6740" w:author="Helene Marsh" w:date="2022-04-30T11:58:00Z">
                  <w:rPr>
                    <w:rFonts w:ascii="Arial Narrow" w:hAnsi="Arial Narrow"/>
                    <w:spacing w:val="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6741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of</w:t>
            </w:r>
            <w:r w:rsidRPr="00906645">
              <w:rPr>
                <w:rFonts w:ascii="Arial" w:hAnsi="Arial" w:cs="Arial"/>
                <w:spacing w:val="10"/>
                <w:sz w:val="20"/>
                <w:szCs w:val="20"/>
                <w:rPrChange w:id="6742" w:author="Helene Marsh" w:date="2022-04-30T11:58:00Z">
                  <w:rPr>
                    <w:rFonts w:ascii="Arial Narrow" w:hAnsi="Arial Narrow"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6743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funding</w:t>
            </w:r>
            <w:r w:rsidRPr="00906645">
              <w:rPr>
                <w:rFonts w:ascii="Arial" w:hAnsi="Arial" w:cs="Arial"/>
                <w:spacing w:val="7"/>
                <w:sz w:val="20"/>
                <w:szCs w:val="20"/>
                <w:rPrChange w:id="6744" w:author="Helene Marsh" w:date="2022-04-30T11:58:00Z">
                  <w:rPr>
                    <w:rFonts w:ascii="Arial Narrow" w:hAnsi="Arial Narrow"/>
                    <w:spacing w:val="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6745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to</w:t>
            </w:r>
            <w:r w:rsidRPr="00906645">
              <w:rPr>
                <w:rFonts w:ascii="Arial" w:hAnsi="Arial" w:cs="Arial"/>
                <w:spacing w:val="7"/>
                <w:sz w:val="20"/>
                <w:szCs w:val="20"/>
                <w:rPrChange w:id="6746" w:author="Helene Marsh" w:date="2022-04-30T11:58:00Z">
                  <w:rPr>
                    <w:rFonts w:ascii="Arial Narrow" w:hAnsi="Arial Narrow"/>
                    <w:spacing w:val="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6747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support</w:t>
            </w:r>
            <w:r w:rsidRPr="00906645">
              <w:rPr>
                <w:rFonts w:ascii="Arial" w:hAnsi="Arial" w:cs="Arial"/>
                <w:spacing w:val="7"/>
                <w:sz w:val="20"/>
                <w:szCs w:val="20"/>
                <w:rPrChange w:id="6748" w:author="Helene Marsh" w:date="2022-04-30T11:58:00Z">
                  <w:rPr>
                    <w:rFonts w:ascii="Arial Narrow" w:hAnsi="Arial Narrow"/>
                    <w:spacing w:val="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6749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the</w:t>
            </w:r>
            <w:r w:rsidRPr="00906645">
              <w:rPr>
                <w:rFonts w:ascii="Arial" w:hAnsi="Arial" w:cs="Arial"/>
                <w:spacing w:val="6"/>
                <w:sz w:val="20"/>
                <w:szCs w:val="20"/>
                <w:rPrChange w:id="6750" w:author="Helene Marsh" w:date="2022-04-30T11:58:00Z">
                  <w:rPr>
                    <w:rFonts w:ascii="Arial Narrow" w:hAnsi="Arial Narrow"/>
                    <w:spacing w:val="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6751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MoU</w:t>
            </w:r>
            <w:r w:rsidRPr="00906645">
              <w:rPr>
                <w:rFonts w:ascii="Arial" w:hAnsi="Arial" w:cs="Arial"/>
                <w:spacing w:val="7"/>
                <w:sz w:val="20"/>
                <w:szCs w:val="20"/>
                <w:rPrChange w:id="6752" w:author="Helene Marsh" w:date="2022-04-30T11:58:00Z">
                  <w:rPr>
                    <w:rFonts w:ascii="Arial Narrow" w:hAnsi="Arial Narrow"/>
                    <w:spacing w:val="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pacing w:val="-2"/>
                <w:sz w:val="20"/>
                <w:szCs w:val="20"/>
                <w:rPrChange w:id="6753" w:author="Helene Marsh" w:date="2022-04-30T11:58:00Z">
                  <w:rPr>
                    <w:rFonts w:ascii="Arial Narrow" w:hAnsi="Arial Narrow"/>
                    <w:spacing w:val="-2"/>
                    <w:sz w:val="20"/>
                    <w:szCs w:val="20"/>
                  </w:rPr>
                </w:rPrChange>
              </w:rPr>
              <w:t>Secretariat</w:t>
            </w:r>
            <w:ins w:id="6754" w:author="Helene Marsh" w:date="2022-04-30T11:49:00Z">
              <w:r w:rsidR="00CF19F4" w:rsidRPr="00906645">
                <w:rPr>
                  <w:rFonts w:ascii="Arial" w:hAnsi="Arial" w:cs="Arial"/>
                  <w:spacing w:val="-2"/>
                  <w:sz w:val="20"/>
                  <w:szCs w:val="20"/>
                </w:rPr>
                <w:t xml:space="preserve"> in collaboration with other </w:t>
              </w:r>
              <w:r w:rsidR="000D7A94">
                <w:rPr>
                  <w:rFonts w:ascii="Arial" w:hAnsi="Arial" w:cs="Arial"/>
                  <w:spacing w:val="-2"/>
                  <w:sz w:val="20"/>
                  <w:szCs w:val="20"/>
                </w:rPr>
                <w:t>S</w:t>
              </w:r>
              <w:r w:rsidR="00CF19F4" w:rsidRPr="00906645">
                <w:rPr>
                  <w:rFonts w:ascii="Arial" w:hAnsi="Arial" w:cs="Arial"/>
                  <w:spacing w:val="-2"/>
                  <w:sz w:val="20"/>
                  <w:szCs w:val="20"/>
                </w:rPr>
                <w:t>ignatory States</w:t>
              </w:r>
            </w:ins>
            <w:r w:rsidRPr="00906645">
              <w:rPr>
                <w:rFonts w:ascii="Arial" w:hAnsi="Arial" w:cs="Arial"/>
                <w:spacing w:val="-2"/>
                <w:sz w:val="20"/>
                <w:szCs w:val="20"/>
                <w:rPrChange w:id="6755" w:author="Helene Marsh" w:date="2022-04-30T11:58:00Z">
                  <w:rPr>
                    <w:rFonts w:ascii="Arial Narrow" w:hAnsi="Arial Narrow"/>
                    <w:spacing w:val="-2"/>
                    <w:sz w:val="20"/>
                    <w:szCs w:val="20"/>
                  </w:rPr>
                </w:rPrChange>
              </w:rPr>
              <w:t>.</w:t>
            </w:r>
          </w:p>
          <w:p w14:paraId="44B6F470" w14:textId="31581604" w:rsidR="006E4665" w:rsidRPr="00906645" w:rsidRDefault="006E4665">
            <w:pPr>
              <w:pStyle w:val="TableParagraph"/>
              <w:ind w:left="352" w:hanging="352"/>
              <w:rPr>
                <w:rFonts w:ascii="Arial" w:hAnsi="Arial" w:cs="Arial"/>
                <w:w w:val="105"/>
                <w:sz w:val="20"/>
                <w:szCs w:val="20"/>
                <w:rPrChange w:id="675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pPrChange w:id="6757" w:author="Helene Marsh [2]" w:date="2022-04-27T15:22:00Z">
                <w:pPr>
                  <w:pStyle w:val="TableParagraph"/>
                  <w:ind w:left="340" w:hanging="340"/>
                </w:pPr>
              </w:pPrChange>
            </w:pPr>
          </w:p>
        </w:tc>
      </w:tr>
      <w:tr w:rsidR="006E4665" w:rsidRPr="00906645" w14:paraId="1DCFD8D0" w14:textId="30F8C409" w:rsidTr="00755E23">
        <w:trPr>
          <w:trHeight w:val="863"/>
        </w:trPr>
        <w:tc>
          <w:tcPr>
            <w:tcW w:w="1708" w:type="dxa"/>
          </w:tcPr>
          <w:p w14:paraId="3E47FDE9" w14:textId="77777777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6758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75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7.3</w:t>
            </w:r>
            <w:r w:rsidRPr="00906645">
              <w:rPr>
                <w:rFonts w:ascii="Arial" w:hAnsi="Arial" w:cs="Arial"/>
                <w:spacing w:val="22"/>
                <w:w w:val="105"/>
                <w:sz w:val="20"/>
                <w:szCs w:val="20"/>
                <w:rPrChange w:id="6760" w:author="Helene Marsh" w:date="2022-04-30T11:58:00Z">
                  <w:rPr>
                    <w:rFonts w:ascii="Arial Narrow" w:hAnsi="Arial Narrow"/>
                    <w:spacing w:val="2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76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Seek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6762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76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resources</w:t>
            </w:r>
            <w:r w:rsidRPr="00906645">
              <w:rPr>
                <w:rFonts w:ascii="Arial" w:hAnsi="Arial" w:cs="Arial"/>
                <w:spacing w:val="-3"/>
                <w:w w:val="105"/>
                <w:sz w:val="20"/>
                <w:szCs w:val="20"/>
                <w:rPrChange w:id="6764" w:author="Helene Marsh" w:date="2022-04-30T11:58:00Z">
                  <w:rPr>
                    <w:rFonts w:ascii="Arial Narrow" w:hAnsi="Arial Narrow"/>
                    <w:spacing w:val="-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76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to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6766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76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support</w:t>
            </w:r>
            <w:r w:rsidRPr="00906645">
              <w:rPr>
                <w:rFonts w:ascii="Arial" w:hAnsi="Arial" w:cs="Arial"/>
                <w:spacing w:val="-2"/>
                <w:w w:val="105"/>
                <w:sz w:val="20"/>
                <w:szCs w:val="20"/>
                <w:rPrChange w:id="6768" w:author="Helene Marsh" w:date="2022-04-30T11:58:00Z">
                  <w:rPr>
                    <w:rFonts w:ascii="Arial Narrow" w:hAnsi="Arial Narrow"/>
                    <w:spacing w:val="-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76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the</w:t>
            </w:r>
            <w:r w:rsidRPr="00906645">
              <w:rPr>
                <w:rFonts w:ascii="Arial" w:hAnsi="Arial" w:cs="Arial"/>
                <w:spacing w:val="-45"/>
                <w:w w:val="105"/>
                <w:sz w:val="20"/>
                <w:szCs w:val="20"/>
                <w:rPrChange w:id="6770" w:author="Helene Marsh" w:date="2022-04-30T11:58:00Z">
                  <w:rPr>
                    <w:rFonts w:ascii="Arial Narrow" w:hAnsi="Arial Narrow"/>
                    <w:spacing w:val="-4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77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implementation</w:t>
            </w:r>
            <w:r w:rsidRPr="00906645">
              <w:rPr>
                <w:rFonts w:ascii="Arial" w:hAnsi="Arial" w:cs="Arial"/>
                <w:spacing w:val="-3"/>
                <w:w w:val="105"/>
                <w:sz w:val="20"/>
                <w:szCs w:val="20"/>
                <w:rPrChange w:id="6772" w:author="Helene Marsh" w:date="2022-04-30T11:58:00Z">
                  <w:rPr>
                    <w:rFonts w:ascii="Arial Narrow" w:hAnsi="Arial Narrow"/>
                    <w:spacing w:val="-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77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of</w:t>
            </w:r>
            <w:r w:rsidRPr="00906645">
              <w:rPr>
                <w:rFonts w:ascii="Arial" w:hAnsi="Arial" w:cs="Arial"/>
                <w:spacing w:val="-5"/>
                <w:w w:val="105"/>
                <w:sz w:val="20"/>
                <w:szCs w:val="20"/>
                <w:rPrChange w:id="6774" w:author="Helene Marsh" w:date="2022-04-30T11:58:00Z">
                  <w:rPr>
                    <w:rFonts w:ascii="Arial Narrow" w:hAnsi="Arial Narrow"/>
                    <w:spacing w:val="-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77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the</w:t>
            </w:r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6776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77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MoU</w:t>
            </w:r>
          </w:p>
        </w:tc>
        <w:tc>
          <w:tcPr>
            <w:tcW w:w="1418" w:type="dxa"/>
          </w:tcPr>
          <w:p w14:paraId="6AE4A431" w14:textId="77777777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6778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77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High</w:t>
            </w:r>
          </w:p>
        </w:tc>
        <w:tc>
          <w:tcPr>
            <w:tcW w:w="992" w:type="dxa"/>
          </w:tcPr>
          <w:p w14:paraId="607BCFC1" w14:textId="77777777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6780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78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Ongoing</w:t>
            </w:r>
          </w:p>
        </w:tc>
        <w:tc>
          <w:tcPr>
            <w:tcW w:w="1417" w:type="dxa"/>
          </w:tcPr>
          <w:p w14:paraId="08DE04F2" w14:textId="1C0D12A3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6782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78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Relevant government agencies,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6784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6785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>intergovern</w:t>
            </w:r>
            <w:ins w:id="6786" w:author="Helene Marsh" w:date="2022-05-01T10:32:00Z">
              <w:r w:rsidR="000E5ADC">
                <w:rPr>
                  <w:rFonts w:ascii="Arial" w:hAnsi="Arial" w:cs="Arial"/>
                  <w:spacing w:val="-1"/>
                  <w:w w:val="105"/>
                  <w:sz w:val="20"/>
                  <w:szCs w:val="20"/>
                </w:rPr>
                <w:t>-</w:t>
              </w:r>
            </w:ins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6787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>mental</w:t>
            </w:r>
            <w:r w:rsidRPr="00906645">
              <w:rPr>
                <w:rFonts w:ascii="Arial" w:hAnsi="Arial" w:cs="Arial"/>
                <w:spacing w:val="-9"/>
                <w:w w:val="105"/>
                <w:sz w:val="20"/>
                <w:szCs w:val="20"/>
                <w:rPrChange w:id="6788" w:author="Helene Marsh" w:date="2022-04-30T11:58:00Z">
                  <w:rPr>
                    <w:rFonts w:ascii="Arial Narrow" w:hAnsi="Arial Narrow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78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9"/>
                <w:w w:val="105"/>
                <w:sz w:val="20"/>
                <w:szCs w:val="20"/>
                <w:rPrChange w:id="6790" w:author="Helene Marsh" w:date="2022-04-30T11:58:00Z">
                  <w:rPr>
                    <w:rFonts w:ascii="Arial Narrow" w:hAnsi="Arial Narrow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79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non-governmental</w:t>
            </w:r>
            <w:r w:rsidRPr="00906645">
              <w:rPr>
                <w:rFonts w:ascii="Arial" w:hAnsi="Arial" w:cs="Arial"/>
                <w:spacing w:val="-44"/>
                <w:w w:val="105"/>
                <w:sz w:val="20"/>
                <w:szCs w:val="20"/>
                <w:rPrChange w:id="6792" w:author="Helene Marsh" w:date="2022-04-30T11:58:00Z">
                  <w:rPr>
                    <w:rFonts w:ascii="Arial Narrow" w:hAnsi="Arial Narrow"/>
                    <w:spacing w:val="-4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79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organizations,</w:t>
            </w:r>
            <w:r w:rsidRPr="00906645">
              <w:rPr>
                <w:rFonts w:ascii="Arial" w:hAnsi="Arial" w:cs="Arial"/>
                <w:spacing w:val="-4"/>
                <w:w w:val="105"/>
                <w:sz w:val="20"/>
                <w:szCs w:val="20"/>
                <w:rPrChange w:id="6794" w:author="Helene Marsh" w:date="2022-04-30T11:58:00Z">
                  <w:rPr>
                    <w:rFonts w:ascii="Arial Narrow" w:hAnsi="Arial Narrow"/>
                    <w:spacing w:val="-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79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donor</w:t>
            </w:r>
            <w:r w:rsidRPr="00906645">
              <w:rPr>
                <w:rFonts w:ascii="Arial" w:hAnsi="Arial" w:cs="Arial"/>
                <w:spacing w:val="-4"/>
                <w:w w:val="105"/>
                <w:sz w:val="20"/>
                <w:szCs w:val="20"/>
                <w:rPrChange w:id="6796" w:author="Helene Marsh" w:date="2022-04-30T11:58:00Z">
                  <w:rPr>
                    <w:rFonts w:ascii="Arial Narrow" w:hAnsi="Arial Narrow"/>
                    <w:spacing w:val="-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79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agencies</w:t>
            </w:r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6798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79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5"/>
                <w:w w:val="105"/>
                <w:sz w:val="20"/>
                <w:szCs w:val="20"/>
                <w:rPrChange w:id="6800" w:author="Helene Marsh" w:date="2022-04-30T11:58:00Z">
                  <w:rPr>
                    <w:rFonts w:ascii="Arial Narrow" w:hAnsi="Arial Narrow"/>
                    <w:spacing w:val="-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80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the</w:t>
            </w:r>
          </w:p>
          <w:p w14:paraId="4870659F" w14:textId="77777777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6802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80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private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6804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80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sector</w:t>
            </w:r>
          </w:p>
        </w:tc>
        <w:tc>
          <w:tcPr>
            <w:tcW w:w="1276" w:type="dxa"/>
          </w:tcPr>
          <w:p w14:paraId="48D9ACD9" w14:textId="77777777" w:rsidR="001370CB" w:rsidRPr="00906645" w:rsidRDefault="006E4665" w:rsidP="00A975D7">
            <w:pPr>
              <w:pStyle w:val="TableParagraph"/>
              <w:ind w:left="0"/>
              <w:rPr>
                <w:ins w:id="6806" w:author="Helene Marsh [2]" w:date="2022-04-27T15:22:00Z"/>
                <w:rFonts w:ascii="Arial" w:hAnsi="Arial" w:cs="Arial"/>
                <w:spacing w:val="-44"/>
                <w:w w:val="105"/>
                <w:sz w:val="20"/>
                <w:szCs w:val="20"/>
                <w:rPrChange w:id="6807" w:author="Helene Marsh" w:date="2022-04-30T11:58:00Z">
                  <w:rPr>
                    <w:ins w:id="6808" w:author="Helene Marsh [2]" w:date="2022-04-27T15:22:00Z"/>
                    <w:rFonts w:ascii="Arial Narrow" w:hAnsi="Arial Narrow"/>
                    <w:spacing w:val="-44"/>
                    <w:w w:val="105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80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Adequate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6810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81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resources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6812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81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are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6814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81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obtained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6816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81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to</w:t>
            </w:r>
            <w:r w:rsidRPr="00906645">
              <w:rPr>
                <w:rFonts w:ascii="Arial" w:hAnsi="Arial" w:cs="Arial"/>
                <w:spacing w:val="-8"/>
                <w:w w:val="105"/>
                <w:sz w:val="20"/>
                <w:szCs w:val="20"/>
                <w:rPrChange w:id="6818" w:author="Helene Marsh" w:date="2022-04-30T11:58:00Z">
                  <w:rPr>
                    <w:rFonts w:ascii="Arial Narrow" w:hAnsi="Arial Narrow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81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implement</w:t>
            </w:r>
            <w:r w:rsidRPr="00906645">
              <w:rPr>
                <w:rFonts w:ascii="Arial" w:hAnsi="Arial" w:cs="Arial"/>
                <w:spacing w:val="-44"/>
                <w:w w:val="105"/>
                <w:sz w:val="20"/>
                <w:szCs w:val="20"/>
                <w:rPrChange w:id="6820" w:author="Helene Marsh" w:date="2022-04-30T11:58:00Z">
                  <w:rPr>
                    <w:rFonts w:ascii="Arial Narrow" w:hAnsi="Arial Narrow"/>
                    <w:spacing w:val="-4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ins w:id="6821" w:author="Helene Marsh [2]" w:date="2022-04-27T15:22:00Z">
              <w:r w:rsidR="001370CB" w:rsidRPr="00906645">
                <w:rPr>
                  <w:rFonts w:ascii="Arial" w:hAnsi="Arial" w:cs="Arial"/>
                  <w:spacing w:val="-44"/>
                  <w:w w:val="105"/>
                  <w:sz w:val="20"/>
                  <w:szCs w:val="20"/>
                  <w:rPrChange w:id="6822" w:author="Helene Marsh" w:date="2022-04-30T11:58:00Z">
                    <w:rPr>
                      <w:rFonts w:ascii="Arial Narrow" w:hAnsi="Arial Narrow"/>
                      <w:spacing w:val="-44"/>
                      <w:w w:val="105"/>
                      <w:sz w:val="20"/>
                      <w:szCs w:val="20"/>
                    </w:rPr>
                  </w:rPrChange>
                </w:rPr>
                <w:t xml:space="preserve">    </w:t>
              </w:r>
            </w:ins>
          </w:p>
          <w:p w14:paraId="1AF756F6" w14:textId="77BE73D2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6823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82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the</w:t>
            </w:r>
            <w:r w:rsidRPr="00906645">
              <w:rPr>
                <w:rFonts w:ascii="Arial" w:hAnsi="Arial" w:cs="Arial"/>
                <w:spacing w:val="3"/>
                <w:w w:val="105"/>
                <w:sz w:val="20"/>
                <w:szCs w:val="20"/>
                <w:rPrChange w:id="6825" w:author="Helene Marsh" w:date="2022-04-30T11:58:00Z">
                  <w:rPr>
                    <w:rFonts w:ascii="Arial Narrow" w:hAnsi="Arial Narrow"/>
                    <w:spacing w:val="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682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MoU</w:t>
            </w:r>
            <w:ins w:id="6827" w:author="Helene Marsh" w:date="2022-05-01T10:32:00Z">
              <w:r w:rsidR="000E5ADC">
                <w:rPr>
                  <w:rFonts w:ascii="Arial" w:hAnsi="Arial" w:cs="Arial"/>
                  <w:w w:val="105"/>
                  <w:sz w:val="20"/>
                  <w:szCs w:val="20"/>
                </w:rPr>
                <w:t xml:space="preserve"> over and agreed timeframe</w:t>
              </w:r>
            </w:ins>
          </w:p>
        </w:tc>
        <w:tc>
          <w:tcPr>
            <w:tcW w:w="6811" w:type="dxa"/>
          </w:tcPr>
          <w:p w14:paraId="515AC69C" w14:textId="6212DF2F" w:rsidR="006E4665" w:rsidRPr="00906645" w:rsidDel="00F45560" w:rsidRDefault="006E4665">
            <w:pPr>
              <w:pStyle w:val="ListParagraph"/>
              <w:numPr>
                <w:ilvl w:val="0"/>
                <w:numId w:val="36"/>
              </w:numPr>
              <w:tabs>
                <w:tab w:val="left" w:pos="464"/>
              </w:tabs>
              <w:spacing w:before="0"/>
              <w:ind w:left="340" w:hanging="340"/>
              <w:rPr>
                <w:del w:id="6828" w:author="Unknown"/>
                <w:rFonts w:ascii="Arial" w:hAnsi="Arial" w:cs="Arial"/>
                <w:i/>
                <w:sz w:val="20"/>
                <w:szCs w:val="20"/>
                <w:rPrChange w:id="6829" w:author="Helene Marsh" w:date="2022-04-30T11:58:00Z">
                  <w:rPr>
                    <w:del w:id="6830" w:author="Unknown"/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683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Prioritise</w:t>
            </w:r>
            <w:r w:rsidRPr="00906645">
              <w:rPr>
                <w:rFonts w:ascii="Arial" w:hAnsi="Arial" w:cs="Arial"/>
                <w:i/>
                <w:spacing w:val="12"/>
                <w:sz w:val="20"/>
                <w:szCs w:val="20"/>
                <w:rPrChange w:id="6832" w:author="Helene Marsh" w:date="2022-04-30T11:58:00Z">
                  <w:rPr>
                    <w:rFonts w:ascii="Arial Narrow" w:hAnsi="Arial Narrow"/>
                    <w:i/>
                    <w:spacing w:val="12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83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conservation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6834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83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6836" w:author="Helene Marsh" w:date="2022-04-30T11:58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83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management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6838" w:author="Helene Marsh" w:date="2022-04-30T11:58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83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activities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6840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84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for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6842" w:author="Helene Marsh" w:date="2022-04-30T11:58:00Z">
                  <w:rPr>
                    <w:rFonts w:ascii="Arial Narrow" w:hAnsi="Arial Narrow"/>
                    <w:i/>
                    <w:spacing w:val="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6843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funding</w:t>
            </w:r>
          </w:p>
          <w:p w14:paraId="0909036A" w14:textId="77777777" w:rsidR="00F45560" w:rsidRPr="00906645" w:rsidRDefault="00F45560" w:rsidP="00A975D7">
            <w:pPr>
              <w:pStyle w:val="ListParagraph"/>
              <w:numPr>
                <w:ilvl w:val="0"/>
                <w:numId w:val="36"/>
              </w:numPr>
              <w:tabs>
                <w:tab w:val="left" w:pos="464"/>
              </w:tabs>
              <w:spacing w:before="0"/>
              <w:ind w:left="340" w:hanging="340"/>
              <w:rPr>
                <w:ins w:id="6844" w:author="Helene Marsh [2]" w:date="2022-04-25T15:54:00Z"/>
                <w:rFonts w:ascii="Arial" w:hAnsi="Arial" w:cs="Arial"/>
                <w:i/>
                <w:sz w:val="20"/>
                <w:szCs w:val="20"/>
                <w:rPrChange w:id="6845" w:author="Helene Marsh" w:date="2022-04-30T11:58:00Z">
                  <w:rPr>
                    <w:ins w:id="6846" w:author="Helene Marsh [2]" w:date="2022-04-25T15:54:00Z"/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</w:p>
          <w:p w14:paraId="228233E7" w14:textId="1F006412" w:rsidR="006E4665" w:rsidRPr="00906645" w:rsidRDefault="006E4665">
            <w:pPr>
              <w:pStyle w:val="ListParagraph"/>
              <w:numPr>
                <w:ilvl w:val="0"/>
                <w:numId w:val="36"/>
              </w:numPr>
              <w:tabs>
                <w:tab w:val="left" w:pos="464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6847" w:author="Helene Marsh" w:date="2022-04-30T11:58:00Z">
                  <w:rPr/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6848" w:author="Helene Marsh" w:date="2022-04-30T11:58:00Z">
                  <w:rPr/>
                </w:rPrChange>
              </w:rPr>
              <w:t>Explore</w:t>
            </w:r>
            <w:r w:rsidRPr="00906645">
              <w:rPr>
                <w:rFonts w:ascii="Arial" w:hAnsi="Arial" w:cs="Arial"/>
                <w:i/>
                <w:spacing w:val="26"/>
                <w:sz w:val="20"/>
                <w:szCs w:val="20"/>
                <w:rPrChange w:id="6849" w:author="Helene Marsh" w:date="2022-04-30T11:58:00Z">
                  <w:rPr>
                    <w:spacing w:val="26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850" w:author="Helene Marsh" w:date="2022-04-30T11:58:00Z">
                  <w:rPr/>
                </w:rPrChange>
              </w:rPr>
              <w:t>funding</w:t>
            </w:r>
            <w:r w:rsidRPr="00906645">
              <w:rPr>
                <w:rFonts w:ascii="Arial" w:hAnsi="Arial" w:cs="Arial"/>
                <w:i/>
                <w:spacing w:val="24"/>
                <w:sz w:val="20"/>
                <w:szCs w:val="20"/>
                <w:rPrChange w:id="6851" w:author="Helene Marsh" w:date="2022-04-30T11:58:00Z">
                  <w:rPr>
                    <w:spacing w:val="24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852" w:author="Helene Marsh" w:date="2022-04-30T11:58:00Z">
                  <w:rPr/>
                </w:rPrChange>
              </w:rPr>
              <w:t>options</w:t>
            </w:r>
            <w:r w:rsidRPr="00906645">
              <w:rPr>
                <w:rFonts w:ascii="Arial" w:hAnsi="Arial" w:cs="Arial"/>
                <w:i/>
                <w:spacing w:val="21"/>
                <w:sz w:val="20"/>
                <w:szCs w:val="20"/>
                <w:rPrChange w:id="6853" w:author="Helene Marsh" w:date="2022-04-30T11:58:00Z">
                  <w:rPr>
                    <w:spacing w:val="21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854" w:author="Helene Marsh" w:date="2022-04-30T11:58:00Z">
                  <w:rPr/>
                </w:rPrChange>
              </w:rPr>
              <w:t>with</w:t>
            </w:r>
            <w:r w:rsidRPr="00906645">
              <w:rPr>
                <w:rFonts w:ascii="Arial" w:hAnsi="Arial" w:cs="Arial"/>
                <w:i/>
                <w:spacing w:val="24"/>
                <w:sz w:val="20"/>
                <w:szCs w:val="20"/>
                <w:rPrChange w:id="6855" w:author="Helene Marsh" w:date="2022-04-30T11:58:00Z">
                  <w:rPr>
                    <w:spacing w:val="24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856" w:author="Helene Marsh" w:date="2022-04-30T11:58:00Z">
                  <w:rPr/>
                </w:rPrChange>
              </w:rPr>
              <w:t>governments</w:t>
            </w:r>
            <w:r w:rsidRPr="00906645">
              <w:rPr>
                <w:rFonts w:ascii="Arial" w:hAnsi="Arial" w:cs="Arial"/>
                <w:i/>
                <w:spacing w:val="27"/>
                <w:sz w:val="20"/>
                <w:szCs w:val="20"/>
                <w:rPrChange w:id="6857" w:author="Helene Marsh" w:date="2022-04-30T11:58:00Z">
                  <w:rPr>
                    <w:spacing w:val="27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858" w:author="Helene Marsh" w:date="2022-04-30T11:58:00Z">
                  <w:rPr/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24"/>
                <w:sz w:val="20"/>
                <w:szCs w:val="20"/>
                <w:rPrChange w:id="6859" w:author="Helene Marsh" w:date="2022-04-30T11:58:00Z">
                  <w:rPr>
                    <w:spacing w:val="24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860" w:author="Helene Marsh" w:date="2022-04-30T11:58:00Z">
                  <w:rPr/>
                </w:rPrChange>
              </w:rPr>
              <w:t>other</w:t>
            </w:r>
            <w:r w:rsidRPr="00906645">
              <w:rPr>
                <w:rFonts w:ascii="Arial" w:hAnsi="Arial" w:cs="Arial"/>
                <w:i/>
                <w:spacing w:val="23"/>
                <w:sz w:val="20"/>
                <w:szCs w:val="20"/>
                <w:rPrChange w:id="6861" w:author="Helene Marsh" w:date="2022-04-30T11:58:00Z">
                  <w:rPr>
                    <w:spacing w:val="23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862" w:author="Helene Marsh" w:date="2022-04-30T11:58:00Z">
                  <w:rPr/>
                </w:rPrChange>
              </w:rPr>
              <w:t>donors</w:t>
            </w:r>
            <w:r w:rsidRPr="00906645">
              <w:rPr>
                <w:rFonts w:ascii="Arial" w:hAnsi="Arial" w:cs="Arial"/>
                <w:i/>
                <w:spacing w:val="27"/>
                <w:sz w:val="20"/>
                <w:szCs w:val="20"/>
                <w:rPrChange w:id="6863" w:author="Helene Marsh" w:date="2022-04-30T11:58:00Z">
                  <w:rPr>
                    <w:spacing w:val="27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864" w:author="Helene Marsh" w:date="2022-04-30T11:58:00Z">
                  <w:rPr/>
                </w:rPrChange>
              </w:rPr>
              <w:t>such</w:t>
            </w:r>
            <w:r w:rsidRPr="00906645">
              <w:rPr>
                <w:rFonts w:ascii="Arial" w:hAnsi="Arial" w:cs="Arial"/>
                <w:i/>
                <w:spacing w:val="24"/>
                <w:sz w:val="20"/>
                <w:szCs w:val="20"/>
                <w:rPrChange w:id="6865" w:author="Helene Marsh" w:date="2022-04-30T11:58:00Z">
                  <w:rPr>
                    <w:spacing w:val="24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866" w:author="Helene Marsh" w:date="2022-04-30T11:58:00Z">
                  <w:rPr/>
                </w:rPrChange>
              </w:rPr>
              <w:t>as</w:t>
            </w:r>
            <w:ins w:id="6867" w:author="Helene Marsh [2]" w:date="2022-04-29T14:25:00Z">
              <w:r w:rsidR="001A5457" w:rsidRPr="00906645">
                <w:rPr>
                  <w:rFonts w:ascii="Arial" w:hAnsi="Arial" w:cs="Arial"/>
                  <w:i/>
                  <w:sz w:val="20"/>
                  <w:szCs w:val="20"/>
                </w:rPr>
                <w:t>:</w:t>
              </w:r>
            </w:ins>
            <w:r w:rsidRPr="00906645">
              <w:rPr>
                <w:rFonts w:ascii="Arial" w:hAnsi="Arial" w:cs="Arial"/>
                <w:i/>
                <w:spacing w:val="27"/>
                <w:sz w:val="20"/>
                <w:szCs w:val="20"/>
                <w:rPrChange w:id="6868" w:author="Helene Marsh" w:date="2022-04-30T11:58:00Z">
                  <w:rPr>
                    <w:spacing w:val="27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869" w:author="Helene Marsh" w:date="2022-04-30T11:58:00Z">
                  <w:rPr/>
                </w:rPrChange>
              </w:rPr>
              <w:t>the</w:t>
            </w:r>
            <w:r w:rsidRPr="00906645">
              <w:rPr>
                <w:rFonts w:ascii="Arial" w:hAnsi="Arial" w:cs="Arial"/>
                <w:i/>
                <w:spacing w:val="29"/>
                <w:sz w:val="20"/>
                <w:szCs w:val="20"/>
                <w:rPrChange w:id="6870" w:author="Helene Marsh" w:date="2022-04-30T11:58:00Z">
                  <w:rPr>
                    <w:spacing w:val="29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871" w:author="Helene Marsh" w:date="2022-04-30T11:58:00Z">
                  <w:rPr/>
                </w:rPrChange>
              </w:rPr>
              <w:t>Asian</w:t>
            </w:r>
            <w:r w:rsidRPr="00906645">
              <w:rPr>
                <w:rFonts w:ascii="Arial" w:hAnsi="Arial" w:cs="Arial"/>
                <w:i/>
                <w:spacing w:val="24"/>
                <w:sz w:val="20"/>
                <w:szCs w:val="20"/>
                <w:rPrChange w:id="6872" w:author="Helene Marsh" w:date="2022-04-30T11:58:00Z">
                  <w:rPr>
                    <w:spacing w:val="24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873" w:author="Helene Marsh" w:date="2022-04-30T11:58:00Z">
                  <w:rPr/>
                </w:rPrChange>
              </w:rPr>
              <w:t>Development</w:t>
            </w:r>
            <w:r w:rsidRPr="00906645">
              <w:rPr>
                <w:rFonts w:ascii="Arial" w:hAnsi="Arial" w:cs="Arial"/>
                <w:i/>
                <w:spacing w:val="28"/>
                <w:sz w:val="20"/>
                <w:szCs w:val="20"/>
                <w:rPrChange w:id="6874" w:author="Helene Marsh" w:date="2022-04-30T11:58:00Z">
                  <w:rPr>
                    <w:spacing w:val="28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875" w:author="Helene Marsh" w:date="2022-04-30T11:58:00Z">
                  <w:rPr/>
                </w:rPrChange>
              </w:rPr>
              <w:t>Bank,</w:t>
            </w:r>
            <w:r w:rsidRPr="00906645">
              <w:rPr>
                <w:rFonts w:ascii="Arial" w:hAnsi="Arial" w:cs="Arial"/>
                <w:i/>
                <w:spacing w:val="23"/>
                <w:sz w:val="20"/>
                <w:szCs w:val="20"/>
                <w:rPrChange w:id="6876" w:author="Helene Marsh" w:date="2022-04-30T11:58:00Z">
                  <w:rPr>
                    <w:spacing w:val="23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877" w:author="Helene Marsh" w:date="2022-04-30T11:58:00Z">
                  <w:rPr/>
                </w:rPrChange>
              </w:rPr>
              <w:t>World</w:t>
            </w:r>
            <w:r w:rsidRPr="00906645">
              <w:rPr>
                <w:rFonts w:ascii="Arial" w:hAnsi="Arial" w:cs="Arial"/>
                <w:i/>
                <w:spacing w:val="28"/>
                <w:sz w:val="20"/>
                <w:szCs w:val="20"/>
                <w:rPrChange w:id="6878" w:author="Helene Marsh" w:date="2022-04-30T11:58:00Z">
                  <w:rPr>
                    <w:spacing w:val="28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879" w:author="Helene Marsh" w:date="2022-04-30T11:58:00Z">
                  <w:rPr/>
                </w:rPrChange>
              </w:rPr>
              <w:t>Bank,</w:t>
            </w:r>
            <w:r w:rsidRPr="00906645">
              <w:rPr>
                <w:rFonts w:ascii="Arial" w:hAnsi="Arial" w:cs="Arial"/>
                <w:i/>
                <w:spacing w:val="29"/>
                <w:sz w:val="20"/>
                <w:szCs w:val="20"/>
                <w:rPrChange w:id="6880" w:author="Helene Marsh" w:date="2022-04-30T11:58:00Z">
                  <w:rPr>
                    <w:spacing w:val="29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881" w:author="Helene Marsh" w:date="2022-04-30T11:58:00Z">
                  <w:rPr/>
                </w:rPrChange>
              </w:rPr>
              <w:t>UNDP,</w:t>
            </w:r>
            <w:r w:rsidRPr="00906645">
              <w:rPr>
                <w:rFonts w:ascii="Arial" w:hAnsi="Arial" w:cs="Arial"/>
                <w:i/>
                <w:spacing w:val="27"/>
                <w:sz w:val="20"/>
                <w:szCs w:val="20"/>
                <w:rPrChange w:id="6882" w:author="Helene Marsh" w:date="2022-04-30T11:58:00Z">
                  <w:rPr>
                    <w:spacing w:val="27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883" w:author="Helene Marsh" w:date="2022-04-30T11:58:00Z">
                  <w:rPr/>
                </w:rPrChange>
              </w:rPr>
              <w:t>European</w:t>
            </w:r>
            <w:r w:rsidRPr="00906645">
              <w:rPr>
                <w:rFonts w:ascii="Arial" w:hAnsi="Arial" w:cs="Arial"/>
                <w:i/>
                <w:spacing w:val="24"/>
                <w:sz w:val="20"/>
                <w:szCs w:val="20"/>
                <w:rPrChange w:id="6884" w:author="Helene Marsh" w:date="2022-04-30T11:58:00Z">
                  <w:rPr>
                    <w:spacing w:val="24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885" w:author="Helene Marsh" w:date="2022-04-30T11:58:00Z">
                  <w:rPr/>
                </w:rPrChange>
              </w:rPr>
              <w:t>Union,</w:t>
            </w:r>
            <w:r w:rsidRPr="00906645">
              <w:rPr>
                <w:rFonts w:ascii="Arial" w:hAnsi="Arial" w:cs="Arial"/>
                <w:i/>
                <w:spacing w:val="29"/>
                <w:sz w:val="20"/>
                <w:szCs w:val="20"/>
                <w:rPrChange w:id="6886" w:author="Helene Marsh" w:date="2022-04-30T11:58:00Z">
                  <w:rPr>
                    <w:spacing w:val="29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6887" w:author="Helene Marsh" w:date="2022-04-30T11:58:00Z">
                  <w:rPr/>
                </w:rPrChange>
              </w:rPr>
              <w:t>UNEP, GEF, etc.</w:t>
            </w:r>
            <w:ins w:id="6888" w:author="Helene Marsh [2]" w:date="2022-04-25T15:52:00Z">
              <w:r w:rsidR="00F45560" w:rsidRPr="00906645">
                <w:rPr>
                  <w:rFonts w:ascii="Arial" w:hAnsi="Arial" w:cs="Arial"/>
                  <w:i/>
                  <w:sz w:val="20"/>
                  <w:szCs w:val="20"/>
                  <w:rPrChange w:id="6889" w:author="Helene Marsh" w:date="2022-04-30T11:58:00Z">
                    <w:rPr/>
                  </w:rPrChange>
                </w:rPr>
                <w:t xml:space="preserve">in association with </w:t>
              </w:r>
            </w:ins>
            <w:ins w:id="6890" w:author="Helene Marsh [2]" w:date="2022-04-25T15:54:00Z">
              <w:r w:rsidR="00102066" w:rsidRPr="00906645">
                <w:rPr>
                  <w:rFonts w:ascii="Arial" w:hAnsi="Arial" w:cs="Arial"/>
                  <w:i/>
                  <w:sz w:val="20"/>
                  <w:szCs w:val="20"/>
                  <w:rPrChange w:id="6891" w:author="Helene Marsh" w:date="2022-04-30T11:58:00Z">
                    <w:rPr>
                      <w:rFonts w:ascii="Arial Narrow" w:hAnsi="Arial Narrow"/>
                      <w:sz w:val="20"/>
                      <w:szCs w:val="20"/>
                    </w:rPr>
                  </w:rPrChange>
                </w:rPr>
                <w:t>fu</w:t>
              </w:r>
            </w:ins>
            <w:ins w:id="6892" w:author="Helene Marsh [2]" w:date="2022-04-25T15:55:00Z">
              <w:r w:rsidR="00102066" w:rsidRPr="00906645">
                <w:rPr>
                  <w:rFonts w:ascii="Arial" w:hAnsi="Arial" w:cs="Arial"/>
                  <w:i/>
                  <w:sz w:val="20"/>
                  <w:szCs w:val="20"/>
                  <w:rPrChange w:id="6893" w:author="Helene Marsh" w:date="2022-04-30T11:58:00Z">
                    <w:rPr>
                      <w:rFonts w:ascii="Arial Narrow" w:hAnsi="Arial Narrow"/>
                      <w:sz w:val="20"/>
                      <w:szCs w:val="20"/>
                    </w:rPr>
                  </w:rPrChange>
                </w:rPr>
                <w:t>n</w:t>
              </w:r>
            </w:ins>
            <w:ins w:id="6894" w:author="Helene Marsh [2]" w:date="2022-04-25T15:54:00Z">
              <w:r w:rsidR="00102066" w:rsidRPr="00906645">
                <w:rPr>
                  <w:rFonts w:ascii="Arial" w:hAnsi="Arial" w:cs="Arial"/>
                  <w:i/>
                  <w:sz w:val="20"/>
                  <w:szCs w:val="20"/>
                  <w:rPrChange w:id="6895" w:author="Helene Marsh" w:date="2022-04-30T11:58:00Z">
                    <w:rPr>
                      <w:rFonts w:ascii="Arial Narrow" w:hAnsi="Arial Narrow"/>
                      <w:sz w:val="20"/>
                      <w:szCs w:val="20"/>
                    </w:rPr>
                  </w:rPrChange>
                </w:rPr>
                <w:t xml:space="preserve">ding for seagrass communities and/or </w:t>
              </w:r>
            </w:ins>
            <w:ins w:id="6896" w:author="Helene Marsh [2]" w:date="2022-04-25T15:52:00Z">
              <w:r w:rsidR="00F45560" w:rsidRPr="00906645">
                <w:rPr>
                  <w:rFonts w:ascii="Arial" w:hAnsi="Arial" w:cs="Arial"/>
                  <w:i/>
                  <w:sz w:val="20"/>
                  <w:szCs w:val="20"/>
                  <w:rPrChange w:id="6897" w:author="Helene Marsh" w:date="2022-04-30T11:58:00Z">
                    <w:rPr/>
                  </w:rPrChange>
                </w:rPr>
                <w:t xml:space="preserve">the </w:t>
              </w:r>
            </w:ins>
            <w:ins w:id="6898" w:author="Helene Marsh [2]" w:date="2022-04-25T15:54:00Z">
              <w:r w:rsidR="00A87B8F" w:rsidRPr="00906645">
                <w:rPr>
                  <w:rFonts w:ascii="Arial" w:hAnsi="Arial" w:cs="Arial"/>
                  <w:i/>
                  <w:spacing w:val="-4"/>
                  <w:sz w:val="20"/>
                  <w:szCs w:val="20"/>
                </w:rPr>
                <w:t>IOSEA Marine Turtle M</w:t>
              </w:r>
            </w:ins>
            <w:ins w:id="6899" w:author="Helene Marsh [2]" w:date="2022-04-29T14:28:00Z">
              <w:r w:rsidR="00A87B8F" w:rsidRPr="00906645">
                <w:rPr>
                  <w:rFonts w:ascii="Arial" w:hAnsi="Arial" w:cs="Arial"/>
                  <w:i/>
                  <w:spacing w:val="-4"/>
                  <w:sz w:val="20"/>
                  <w:szCs w:val="20"/>
                </w:rPr>
                <w:t>o</w:t>
              </w:r>
            </w:ins>
            <w:ins w:id="6900" w:author="Helene Marsh [2]" w:date="2022-04-25T15:54:00Z">
              <w:r w:rsidR="00F45560" w:rsidRPr="00906645">
                <w:rPr>
                  <w:rFonts w:ascii="Arial" w:hAnsi="Arial" w:cs="Arial"/>
                  <w:i/>
                  <w:spacing w:val="-4"/>
                  <w:sz w:val="20"/>
                  <w:szCs w:val="20"/>
                  <w:rPrChange w:id="6901" w:author="Helene Marsh" w:date="2022-04-30T11:58:00Z">
                    <w:rPr>
                      <w:spacing w:val="-4"/>
                    </w:rPr>
                  </w:rPrChange>
                </w:rPr>
                <w:t>U</w:t>
              </w:r>
            </w:ins>
            <w:ins w:id="6902" w:author="Helene Marsh" w:date="2022-05-01T10:33:00Z">
              <w:r w:rsidR="000E5ADC">
                <w:rPr>
                  <w:rFonts w:ascii="Arial" w:hAnsi="Arial" w:cs="Arial"/>
                  <w:i/>
                  <w:spacing w:val="-4"/>
                  <w:sz w:val="20"/>
                  <w:szCs w:val="20"/>
                </w:rPr>
                <w:t>,</w:t>
              </w:r>
            </w:ins>
            <w:ins w:id="6903" w:author="Helene Marsh [2]" w:date="2022-04-25T15:54:00Z">
              <w:r w:rsidR="00F45560" w:rsidRPr="00906645">
                <w:rPr>
                  <w:rFonts w:ascii="Arial" w:hAnsi="Arial" w:cs="Arial"/>
                  <w:i/>
                  <w:spacing w:val="-4"/>
                  <w:sz w:val="20"/>
                  <w:szCs w:val="20"/>
                  <w:rPrChange w:id="6904" w:author="Helene Marsh" w:date="2022-04-30T11:58:00Z">
                    <w:rPr>
                      <w:spacing w:val="-4"/>
                    </w:rPr>
                  </w:rPrChange>
                </w:rPr>
                <w:t xml:space="preserve"> if appropriate </w:t>
              </w:r>
            </w:ins>
          </w:p>
          <w:p w14:paraId="780DE79A" w14:textId="7DFEA36F" w:rsidR="006E4665" w:rsidRPr="000D7A94" w:rsidDel="000D7A94" w:rsidRDefault="006E4665">
            <w:pPr>
              <w:pStyle w:val="ListParagraph"/>
              <w:numPr>
                <w:ilvl w:val="0"/>
                <w:numId w:val="36"/>
              </w:numPr>
              <w:tabs>
                <w:tab w:val="left" w:pos="464"/>
              </w:tabs>
              <w:spacing w:before="0"/>
              <w:ind w:left="340" w:hanging="340"/>
              <w:rPr>
                <w:del w:id="6905" w:author="Helene Marsh" w:date="2022-04-30T20:23:00Z"/>
                <w:rFonts w:ascii="Arial" w:hAnsi="Arial" w:cs="Arial"/>
                <w:i/>
                <w:sz w:val="20"/>
                <w:szCs w:val="20"/>
                <w:rPrChange w:id="6906" w:author="Helene Marsh" w:date="2022-04-30T20:24:00Z">
                  <w:rPr>
                    <w:del w:id="6907" w:author="Helene Marsh" w:date="2022-04-30T20:23:00Z"/>
                    <w:rFonts w:ascii="Arial" w:hAnsi="Arial" w:cs="Arial"/>
                    <w:i/>
                    <w:spacing w:val="-2"/>
                    <w:sz w:val="20"/>
                    <w:szCs w:val="20"/>
                  </w:rPr>
                </w:rPrChange>
              </w:rPr>
              <w:pPrChange w:id="6908" w:author="Helene Marsh" w:date="2022-04-30T20:23:00Z">
                <w:pPr>
                  <w:pStyle w:val="ListParagraph"/>
                  <w:numPr>
                    <w:numId w:val="72"/>
                  </w:numPr>
                  <w:tabs>
                    <w:tab w:val="left" w:pos="464"/>
                  </w:tabs>
                  <w:ind w:left="720" w:hanging="360"/>
                </w:pPr>
              </w:pPrChange>
            </w:pPr>
            <w:r w:rsidRPr="000D7A94">
              <w:rPr>
                <w:rFonts w:ascii="Arial" w:hAnsi="Arial" w:cs="Arial"/>
                <w:i/>
                <w:sz w:val="20"/>
                <w:szCs w:val="20"/>
                <w:rPrChange w:id="6909" w:author="Helene Marsh" w:date="2022-04-30T20:24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Solicit</w:t>
            </w:r>
            <w:r w:rsidRPr="000D7A94">
              <w:rPr>
                <w:rFonts w:ascii="Arial" w:hAnsi="Arial" w:cs="Arial"/>
                <w:i/>
                <w:spacing w:val="25"/>
                <w:sz w:val="20"/>
                <w:szCs w:val="20"/>
                <w:rPrChange w:id="6910" w:author="Helene Marsh" w:date="2022-04-30T20:24:00Z">
                  <w:rPr>
                    <w:rFonts w:ascii="Arial Narrow" w:hAnsi="Arial Narrow"/>
                    <w:i/>
                    <w:spacing w:val="25"/>
                    <w:sz w:val="20"/>
                    <w:szCs w:val="20"/>
                  </w:rPr>
                </w:rPrChange>
              </w:rPr>
              <w:t xml:space="preserve"> </w:t>
            </w:r>
            <w:r w:rsidRPr="000D7A94">
              <w:rPr>
                <w:rFonts w:ascii="Arial" w:hAnsi="Arial" w:cs="Arial"/>
                <w:i/>
                <w:sz w:val="20"/>
                <w:szCs w:val="20"/>
                <w:rPrChange w:id="6911" w:author="Helene Marsh" w:date="2022-04-30T20:24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funding</w:t>
            </w:r>
            <w:r w:rsidRPr="000D7A94">
              <w:rPr>
                <w:rFonts w:ascii="Arial" w:hAnsi="Arial" w:cs="Arial"/>
                <w:i/>
                <w:spacing w:val="25"/>
                <w:sz w:val="20"/>
                <w:szCs w:val="20"/>
                <w:rPrChange w:id="6912" w:author="Helene Marsh" w:date="2022-04-30T20:24:00Z">
                  <w:rPr>
                    <w:rFonts w:ascii="Arial Narrow" w:hAnsi="Arial Narrow"/>
                    <w:i/>
                    <w:spacing w:val="25"/>
                    <w:sz w:val="20"/>
                    <w:szCs w:val="20"/>
                  </w:rPr>
                </w:rPrChange>
              </w:rPr>
              <w:t xml:space="preserve"> </w:t>
            </w:r>
            <w:r w:rsidRPr="000D7A94">
              <w:rPr>
                <w:rFonts w:ascii="Arial" w:hAnsi="Arial" w:cs="Arial"/>
                <w:i/>
                <w:sz w:val="20"/>
                <w:szCs w:val="20"/>
                <w:rPrChange w:id="6913" w:author="Helene Marsh" w:date="2022-04-30T20:24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</w:t>
            </w:r>
            <w:r w:rsidRPr="000D7A94">
              <w:rPr>
                <w:rFonts w:ascii="Arial" w:hAnsi="Arial" w:cs="Arial"/>
                <w:i/>
                <w:spacing w:val="29"/>
                <w:sz w:val="20"/>
                <w:szCs w:val="20"/>
                <w:rPrChange w:id="6914" w:author="Helene Marsh" w:date="2022-04-30T20:24:00Z">
                  <w:rPr>
                    <w:rFonts w:ascii="Arial Narrow" w:hAnsi="Arial Narrow"/>
                    <w:i/>
                    <w:spacing w:val="29"/>
                    <w:sz w:val="20"/>
                    <w:szCs w:val="20"/>
                  </w:rPr>
                </w:rPrChange>
              </w:rPr>
              <w:t xml:space="preserve"> </w:t>
            </w:r>
            <w:r w:rsidRPr="000D7A94">
              <w:rPr>
                <w:rFonts w:ascii="Arial" w:hAnsi="Arial" w:cs="Arial"/>
                <w:i/>
                <w:sz w:val="20"/>
                <w:szCs w:val="20"/>
                <w:rPrChange w:id="6915" w:author="Helene Marsh" w:date="2022-04-30T20:24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other</w:t>
            </w:r>
            <w:r w:rsidRPr="000D7A94">
              <w:rPr>
                <w:rFonts w:ascii="Arial" w:hAnsi="Arial" w:cs="Arial"/>
                <w:i/>
                <w:spacing w:val="24"/>
                <w:sz w:val="20"/>
                <w:szCs w:val="20"/>
                <w:rPrChange w:id="6916" w:author="Helene Marsh" w:date="2022-04-30T20:24:00Z">
                  <w:rPr>
                    <w:rFonts w:ascii="Arial Narrow" w:hAnsi="Arial Narrow"/>
                    <w:i/>
                    <w:spacing w:val="24"/>
                    <w:sz w:val="20"/>
                    <w:szCs w:val="20"/>
                  </w:rPr>
                </w:rPrChange>
              </w:rPr>
              <w:t xml:space="preserve"> </w:t>
            </w:r>
            <w:r w:rsidRPr="000D7A94">
              <w:rPr>
                <w:rFonts w:ascii="Arial" w:hAnsi="Arial" w:cs="Arial"/>
                <w:i/>
                <w:sz w:val="20"/>
                <w:szCs w:val="20"/>
                <w:rPrChange w:id="6917" w:author="Helene Marsh" w:date="2022-04-30T20:24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contributions</w:t>
            </w:r>
            <w:r w:rsidRPr="000D7A94">
              <w:rPr>
                <w:rFonts w:ascii="Arial" w:hAnsi="Arial" w:cs="Arial"/>
                <w:i/>
                <w:spacing w:val="28"/>
                <w:sz w:val="20"/>
                <w:szCs w:val="20"/>
                <w:rPrChange w:id="6918" w:author="Helene Marsh" w:date="2022-04-30T20:24:00Z">
                  <w:rPr>
                    <w:rFonts w:ascii="Arial Narrow" w:hAnsi="Arial Narrow"/>
                    <w:i/>
                    <w:spacing w:val="28"/>
                    <w:sz w:val="20"/>
                    <w:szCs w:val="20"/>
                  </w:rPr>
                </w:rPrChange>
              </w:rPr>
              <w:t xml:space="preserve"> </w:t>
            </w:r>
            <w:r w:rsidRPr="000D7A94">
              <w:rPr>
                <w:rFonts w:ascii="Arial" w:hAnsi="Arial" w:cs="Arial"/>
                <w:i/>
                <w:sz w:val="20"/>
                <w:szCs w:val="20"/>
                <w:rPrChange w:id="6919" w:author="Helene Marsh" w:date="2022-04-30T20:24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from</w:t>
            </w:r>
            <w:r w:rsidRPr="000D7A94">
              <w:rPr>
                <w:rFonts w:ascii="Arial" w:hAnsi="Arial" w:cs="Arial"/>
                <w:i/>
                <w:spacing w:val="26"/>
                <w:sz w:val="20"/>
                <w:szCs w:val="20"/>
                <w:rPrChange w:id="6920" w:author="Helene Marsh" w:date="2022-04-30T20:24:00Z">
                  <w:rPr>
                    <w:rFonts w:ascii="Arial Narrow" w:hAnsi="Arial Narrow"/>
                    <w:i/>
                    <w:spacing w:val="26"/>
                    <w:sz w:val="20"/>
                    <w:szCs w:val="20"/>
                  </w:rPr>
                </w:rPrChange>
              </w:rPr>
              <w:t xml:space="preserve"> </w:t>
            </w:r>
            <w:r w:rsidRPr="000D7A94">
              <w:rPr>
                <w:rFonts w:ascii="Arial" w:hAnsi="Arial" w:cs="Arial"/>
                <w:i/>
                <w:sz w:val="20"/>
                <w:szCs w:val="20"/>
                <w:rPrChange w:id="6921" w:author="Helene Marsh" w:date="2022-04-30T20:24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industries</w:t>
            </w:r>
            <w:r w:rsidRPr="000D7A94">
              <w:rPr>
                <w:rFonts w:ascii="Arial" w:hAnsi="Arial" w:cs="Arial"/>
                <w:i/>
                <w:spacing w:val="24"/>
                <w:sz w:val="20"/>
                <w:szCs w:val="20"/>
                <w:rPrChange w:id="6922" w:author="Helene Marsh" w:date="2022-04-30T20:24:00Z">
                  <w:rPr>
                    <w:rFonts w:ascii="Arial Narrow" w:hAnsi="Arial Narrow"/>
                    <w:i/>
                    <w:spacing w:val="24"/>
                    <w:sz w:val="20"/>
                    <w:szCs w:val="20"/>
                  </w:rPr>
                </w:rPrChange>
              </w:rPr>
              <w:t xml:space="preserve"> </w:t>
            </w:r>
            <w:r w:rsidRPr="000D7A94">
              <w:rPr>
                <w:rFonts w:ascii="Arial" w:hAnsi="Arial" w:cs="Arial"/>
                <w:i/>
                <w:sz w:val="20"/>
                <w:szCs w:val="20"/>
                <w:rPrChange w:id="6923" w:author="Helene Marsh" w:date="2022-04-30T20:24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that</w:t>
            </w:r>
            <w:r w:rsidRPr="000D7A94">
              <w:rPr>
                <w:rFonts w:ascii="Arial" w:hAnsi="Arial" w:cs="Arial"/>
                <w:i/>
                <w:spacing w:val="25"/>
                <w:sz w:val="20"/>
                <w:szCs w:val="20"/>
                <w:rPrChange w:id="6924" w:author="Helene Marsh" w:date="2022-04-30T20:24:00Z">
                  <w:rPr>
                    <w:rFonts w:ascii="Arial Narrow" w:hAnsi="Arial Narrow"/>
                    <w:i/>
                    <w:spacing w:val="25"/>
                    <w:sz w:val="20"/>
                    <w:szCs w:val="20"/>
                  </w:rPr>
                </w:rPrChange>
              </w:rPr>
              <w:t xml:space="preserve"> </w:t>
            </w:r>
            <w:r w:rsidRPr="000D7A94">
              <w:rPr>
                <w:rFonts w:ascii="Arial" w:hAnsi="Arial" w:cs="Arial"/>
                <w:i/>
                <w:sz w:val="20"/>
                <w:szCs w:val="20"/>
                <w:rPrChange w:id="6925" w:author="Helene Marsh" w:date="2022-04-30T20:24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have</w:t>
            </w:r>
            <w:r w:rsidRPr="000D7A94">
              <w:rPr>
                <w:rFonts w:ascii="Arial" w:hAnsi="Arial" w:cs="Arial"/>
                <w:i/>
                <w:spacing w:val="26"/>
                <w:sz w:val="20"/>
                <w:szCs w:val="20"/>
                <w:rPrChange w:id="6926" w:author="Helene Marsh" w:date="2022-04-30T20:24:00Z">
                  <w:rPr>
                    <w:rFonts w:ascii="Arial Narrow" w:hAnsi="Arial Narrow"/>
                    <w:i/>
                    <w:spacing w:val="26"/>
                    <w:sz w:val="20"/>
                    <w:szCs w:val="20"/>
                  </w:rPr>
                </w:rPrChange>
              </w:rPr>
              <w:t xml:space="preserve"> </w:t>
            </w:r>
            <w:r w:rsidRPr="000D7A94">
              <w:rPr>
                <w:rFonts w:ascii="Arial" w:hAnsi="Arial" w:cs="Arial"/>
                <w:i/>
                <w:sz w:val="20"/>
                <w:szCs w:val="20"/>
                <w:rPrChange w:id="6927" w:author="Helene Marsh" w:date="2022-04-30T20:24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impacts</w:t>
            </w:r>
            <w:r w:rsidRPr="000D7A94">
              <w:rPr>
                <w:rFonts w:ascii="Arial" w:hAnsi="Arial" w:cs="Arial"/>
                <w:i/>
                <w:spacing w:val="24"/>
                <w:sz w:val="20"/>
                <w:szCs w:val="20"/>
                <w:rPrChange w:id="6928" w:author="Helene Marsh" w:date="2022-04-30T20:24:00Z">
                  <w:rPr>
                    <w:rFonts w:ascii="Arial Narrow" w:hAnsi="Arial Narrow"/>
                    <w:i/>
                    <w:spacing w:val="24"/>
                    <w:sz w:val="20"/>
                    <w:szCs w:val="20"/>
                  </w:rPr>
                </w:rPrChange>
              </w:rPr>
              <w:t xml:space="preserve"> </w:t>
            </w:r>
            <w:r w:rsidRPr="000D7A94">
              <w:rPr>
                <w:rFonts w:ascii="Arial" w:hAnsi="Arial" w:cs="Arial"/>
                <w:i/>
                <w:sz w:val="20"/>
                <w:szCs w:val="20"/>
                <w:rPrChange w:id="6929" w:author="Helene Marsh" w:date="2022-04-30T20:24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on</w:t>
            </w:r>
            <w:r w:rsidRPr="000D7A94">
              <w:rPr>
                <w:rFonts w:ascii="Arial" w:hAnsi="Arial" w:cs="Arial"/>
                <w:i/>
                <w:spacing w:val="25"/>
                <w:sz w:val="20"/>
                <w:szCs w:val="20"/>
                <w:rPrChange w:id="6930" w:author="Helene Marsh" w:date="2022-04-30T20:24:00Z">
                  <w:rPr>
                    <w:rFonts w:ascii="Arial Narrow" w:hAnsi="Arial Narrow"/>
                    <w:i/>
                    <w:spacing w:val="25"/>
                    <w:sz w:val="20"/>
                    <w:szCs w:val="20"/>
                  </w:rPr>
                </w:rPrChange>
              </w:rPr>
              <w:t xml:space="preserve"> </w:t>
            </w:r>
            <w:r w:rsidRPr="000D7A94">
              <w:rPr>
                <w:rFonts w:ascii="Arial" w:hAnsi="Arial" w:cs="Arial"/>
                <w:i/>
                <w:sz w:val="20"/>
                <w:szCs w:val="20"/>
                <w:rPrChange w:id="6931" w:author="Helene Marsh" w:date="2022-04-30T20:24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dugongs</w:t>
            </w:r>
            <w:r w:rsidRPr="000D7A94">
              <w:rPr>
                <w:rFonts w:ascii="Arial" w:hAnsi="Arial" w:cs="Arial"/>
                <w:i/>
                <w:spacing w:val="28"/>
                <w:sz w:val="20"/>
                <w:szCs w:val="20"/>
                <w:rPrChange w:id="6932" w:author="Helene Marsh" w:date="2022-04-30T20:24:00Z">
                  <w:rPr>
                    <w:rFonts w:ascii="Arial Narrow" w:hAnsi="Arial Narrow"/>
                    <w:i/>
                    <w:spacing w:val="28"/>
                    <w:sz w:val="20"/>
                    <w:szCs w:val="20"/>
                  </w:rPr>
                </w:rPrChange>
              </w:rPr>
              <w:t xml:space="preserve"> </w:t>
            </w:r>
            <w:r w:rsidRPr="000D7A94">
              <w:rPr>
                <w:rFonts w:ascii="Arial" w:hAnsi="Arial" w:cs="Arial"/>
                <w:i/>
                <w:sz w:val="20"/>
                <w:szCs w:val="20"/>
                <w:rPrChange w:id="6933" w:author="Helene Marsh" w:date="2022-04-30T20:24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</w:t>
            </w:r>
            <w:r w:rsidRPr="000D7A94">
              <w:rPr>
                <w:rFonts w:ascii="Arial" w:hAnsi="Arial" w:cs="Arial"/>
                <w:i/>
                <w:spacing w:val="25"/>
                <w:sz w:val="20"/>
                <w:szCs w:val="20"/>
                <w:rPrChange w:id="6934" w:author="Helene Marsh" w:date="2022-04-30T20:24:00Z">
                  <w:rPr>
                    <w:rFonts w:ascii="Arial Narrow" w:hAnsi="Arial Narrow"/>
                    <w:i/>
                    <w:spacing w:val="25"/>
                    <w:sz w:val="20"/>
                    <w:szCs w:val="20"/>
                  </w:rPr>
                </w:rPrChange>
              </w:rPr>
              <w:t xml:space="preserve"> </w:t>
            </w:r>
            <w:r w:rsidRPr="000D7A94">
              <w:rPr>
                <w:rFonts w:ascii="Arial" w:hAnsi="Arial" w:cs="Arial"/>
                <w:i/>
                <w:sz w:val="20"/>
                <w:szCs w:val="20"/>
                <w:rPrChange w:id="6935" w:author="Helene Marsh" w:date="2022-04-30T20:24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their</w:t>
            </w:r>
            <w:r w:rsidRPr="000D7A94">
              <w:rPr>
                <w:rFonts w:ascii="Arial" w:hAnsi="Arial" w:cs="Arial"/>
                <w:i/>
                <w:spacing w:val="28"/>
                <w:sz w:val="20"/>
                <w:szCs w:val="20"/>
                <w:rPrChange w:id="6936" w:author="Helene Marsh" w:date="2022-04-30T20:24:00Z">
                  <w:rPr>
                    <w:rFonts w:ascii="Arial Narrow" w:hAnsi="Arial Narrow"/>
                    <w:i/>
                    <w:spacing w:val="28"/>
                    <w:sz w:val="20"/>
                    <w:szCs w:val="20"/>
                  </w:rPr>
                </w:rPrChange>
              </w:rPr>
              <w:t xml:space="preserve"> </w:t>
            </w:r>
            <w:r w:rsidRPr="000D7A94">
              <w:rPr>
                <w:rFonts w:ascii="Arial" w:hAnsi="Arial" w:cs="Arial"/>
                <w:i/>
                <w:sz w:val="20"/>
                <w:szCs w:val="20"/>
                <w:rPrChange w:id="6937" w:author="Helene Marsh" w:date="2022-04-30T20:24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habitats</w:t>
            </w:r>
            <w:r w:rsidRPr="000D7A94">
              <w:rPr>
                <w:rFonts w:ascii="Arial" w:hAnsi="Arial" w:cs="Arial"/>
                <w:i/>
                <w:spacing w:val="28"/>
                <w:sz w:val="20"/>
                <w:szCs w:val="20"/>
                <w:rPrChange w:id="6938" w:author="Helene Marsh" w:date="2022-04-30T20:24:00Z">
                  <w:rPr>
                    <w:rFonts w:ascii="Arial Narrow" w:hAnsi="Arial Narrow"/>
                    <w:i/>
                    <w:spacing w:val="28"/>
                    <w:sz w:val="20"/>
                    <w:szCs w:val="20"/>
                  </w:rPr>
                </w:rPrChange>
              </w:rPr>
              <w:t xml:space="preserve"> </w:t>
            </w:r>
            <w:r w:rsidRPr="000D7A94">
              <w:rPr>
                <w:rFonts w:ascii="Arial" w:hAnsi="Arial" w:cs="Arial"/>
                <w:i/>
                <w:sz w:val="20"/>
                <w:szCs w:val="20"/>
                <w:rPrChange w:id="6939" w:author="Helene Marsh" w:date="2022-04-30T20:24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(e.g.,</w:t>
            </w:r>
            <w:r w:rsidRPr="000D7A94">
              <w:rPr>
                <w:rFonts w:ascii="Arial" w:hAnsi="Arial" w:cs="Arial"/>
                <w:i/>
                <w:spacing w:val="30"/>
                <w:sz w:val="20"/>
                <w:szCs w:val="20"/>
                <w:rPrChange w:id="6940" w:author="Helene Marsh" w:date="2022-04-30T20:24:00Z">
                  <w:rPr>
                    <w:rFonts w:ascii="Arial Narrow" w:hAnsi="Arial Narrow"/>
                    <w:i/>
                    <w:spacing w:val="30"/>
                    <w:sz w:val="20"/>
                    <w:szCs w:val="20"/>
                  </w:rPr>
                </w:rPrChange>
              </w:rPr>
              <w:t xml:space="preserve"> </w:t>
            </w:r>
            <w:r w:rsidRPr="000D7A94">
              <w:rPr>
                <w:rFonts w:ascii="Arial" w:hAnsi="Arial" w:cs="Arial"/>
                <w:i/>
                <w:sz w:val="20"/>
                <w:szCs w:val="20"/>
                <w:rPrChange w:id="6941" w:author="Helene Marsh" w:date="2022-04-30T20:24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fisheries,</w:t>
            </w:r>
            <w:r w:rsidRPr="000D7A94">
              <w:rPr>
                <w:rFonts w:ascii="Arial" w:hAnsi="Arial" w:cs="Arial"/>
                <w:i/>
                <w:spacing w:val="30"/>
                <w:sz w:val="20"/>
                <w:szCs w:val="20"/>
                <w:rPrChange w:id="6942" w:author="Helene Marsh" w:date="2022-04-30T20:24:00Z">
                  <w:rPr>
                    <w:rFonts w:ascii="Arial Narrow" w:hAnsi="Arial Narrow"/>
                    <w:i/>
                    <w:spacing w:val="30"/>
                    <w:sz w:val="20"/>
                    <w:szCs w:val="20"/>
                  </w:rPr>
                </w:rPrChange>
              </w:rPr>
              <w:t xml:space="preserve"> </w:t>
            </w:r>
            <w:r w:rsidRPr="000D7A94">
              <w:rPr>
                <w:rFonts w:ascii="Arial" w:hAnsi="Arial" w:cs="Arial"/>
                <w:i/>
                <w:sz w:val="20"/>
                <w:szCs w:val="20"/>
                <w:rPrChange w:id="6943" w:author="Helene Marsh" w:date="2022-04-30T20:24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tourism,</w:t>
            </w:r>
            <w:r w:rsidRPr="000D7A94">
              <w:rPr>
                <w:rFonts w:ascii="Arial" w:hAnsi="Arial" w:cs="Arial"/>
                <w:i/>
                <w:spacing w:val="28"/>
                <w:sz w:val="20"/>
                <w:szCs w:val="20"/>
                <w:rPrChange w:id="6944" w:author="Helene Marsh" w:date="2022-04-30T20:24:00Z">
                  <w:rPr>
                    <w:rFonts w:ascii="Arial Narrow" w:hAnsi="Arial Narrow"/>
                    <w:i/>
                    <w:spacing w:val="28"/>
                    <w:sz w:val="20"/>
                    <w:szCs w:val="20"/>
                  </w:rPr>
                </w:rPrChange>
              </w:rPr>
              <w:t xml:space="preserve"> </w:t>
            </w:r>
            <w:r w:rsidRPr="000D7A94">
              <w:rPr>
                <w:rFonts w:ascii="Arial" w:hAnsi="Arial" w:cs="Arial"/>
                <w:i/>
                <w:sz w:val="20"/>
                <w:szCs w:val="20"/>
                <w:rPrChange w:id="6945" w:author="Helene Marsh" w:date="2022-04-30T20:24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oil</w:t>
            </w:r>
            <w:r w:rsidRPr="000D7A94">
              <w:rPr>
                <w:rFonts w:ascii="Arial" w:hAnsi="Arial" w:cs="Arial"/>
                <w:i/>
                <w:spacing w:val="25"/>
                <w:sz w:val="20"/>
                <w:szCs w:val="20"/>
                <w:rPrChange w:id="6946" w:author="Helene Marsh" w:date="2022-04-30T20:24:00Z">
                  <w:rPr>
                    <w:rFonts w:ascii="Arial Narrow" w:hAnsi="Arial Narrow"/>
                    <w:i/>
                    <w:spacing w:val="25"/>
                    <w:sz w:val="20"/>
                    <w:szCs w:val="20"/>
                  </w:rPr>
                </w:rPrChange>
              </w:rPr>
              <w:t xml:space="preserve"> </w:t>
            </w:r>
            <w:r w:rsidRPr="000D7A94">
              <w:rPr>
                <w:rFonts w:ascii="Arial" w:hAnsi="Arial" w:cs="Arial"/>
                <w:i/>
                <w:sz w:val="20"/>
                <w:szCs w:val="20"/>
                <w:rPrChange w:id="6947" w:author="Helene Marsh" w:date="2022-04-30T20:24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industry,</w:t>
            </w:r>
            <w:r w:rsidRPr="000D7A94">
              <w:rPr>
                <w:rFonts w:ascii="Arial" w:hAnsi="Arial" w:cs="Arial"/>
                <w:i/>
                <w:spacing w:val="30"/>
                <w:sz w:val="20"/>
                <w:szCs w:val="20"/>
                <w:rPrChange w:id="6948" w:author="Helene Marsh" w:date="2022-04-30T20:24:00Z">
                  <w:rPr>
                    <w:rFonts w:ascii="Arial Narrow" w:hAnsi="Arial Narrow"/>
                    <w:i/>
                    <w:spacing w:val="30"/>
                    <w:sz w:val="20"/>
                    <w:szCs w:val="20"/>
                  </w:rPr>
                </w:rPrChange>
              </w:rPr>
              <w:t xml:space="preserve"> </w:t>
            </w:r>
            <w:r w:rsidRPr="000D7A94">
              <w:rPr>
                <w:rFonts w:ascii="Arial" w:hAnsi="Arial" w:cs="Arial"/>
                <w:i/>
                <w:sz w:val="20"/>
                <w:szCs w:val="20"/>
                <w:rPrChange w:id="6949" w:author="Helene Marsh" w:date="2022-04-30T20:24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 xml:space="preserve">real </w:t>
            </w:r>
            <w:r w:rsidRPr="000D7A94">
              <w:rPr>
                <w:rFonts w:ascii="Arial" w:hAnsi="Arial" w:cs="Arial"/>
                <w:i/>
                <w:spacing w:val="-2"/>
                <w:sz w:val="20"/>
                <w:szCs w:val="20"/>
                <w:rPrChange w:id="6950" w:author="Helene Marsh" w:date="2022-04-30T20:24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estate)</w:t>
            </w:r>
          </w:p>
          <w:p w14:paraId="2CD0D9C1" w14:textId="77777777" w:rsidR="000D7A94" w:rsidRPr="000D7A94" w:rsidRDefault="000D7A94" w:rsidP="00A975D7">
            <w:pPr>
              <w:pStyle w:val="ListParagraph"/>
              <w:numPr>
                <w:ilvl w:val="0"/>
                <w:numId w:val="36"/>
              </w:numPr>
              <w:tabs>
                <w:tab w:val="left" w:pos="464"/>
              </w:tabs>
              <w:spacing w:before="0"/>
              <w:ind w:left="340" w:hanging="340"/>
              <w:rPr>
                <w:ins w:id="6951" w:author="Helene Marsh" w:date="2022-04-30T20:23:00Z"/>
                <w:rFonts w:ascii="Arial" w:hAnsi="Arial" w:cs="Arial"/>
                <w:i/>
                <w:sz w:val="20"/>
                <w:szCs w:val="20"/>
                <w:rPrChange w:id="6952" w:author="Helene Marsh" w:date="2022-04-30T20:24:00Z">
                  <w:rPr>
                    <w:ins w:id="6953" w:author="Helene Marsh" w:date="2022-04-30T20:23:00Z"/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</w:p>
          <w:p w14:paraId="487AF21C" w14:textId="1767E382" w:rsidR="006E4665" w:rsidRPr="000D7A94" w:rsidDel="000D7A94" w:rsidRDefault="006E4665">
            <w:pPr>
              <w:pStyle w:val="ListParagraph"/>
              <w:numPr>
                <w:ilvl w:val="0"/>
                <w:numId w:val="36"/>
              </w:numPr>
              <w:tabs>
                <w:tab w:val="left" w:pos="464"/>
              </w:tabs>
              <w:spacing w:before="0"/>
              <w:ind w:left="340" w:hanging="340"/>
              <w:rPr>
                <w:del w:id="6954" w:author="Helene Marsh" w:date="2022-04-30T20:23:00Z"/>
                <w:rFonts w:ascii="Arial" w:hAnsi="Arial" w:cs="Arial"/>
                <w:i/>
                <w:sz w:val="20"/>
                <w:szCs w:val="20"/>
                <w:rPrChange w:id="6955" w:author="Helene Marsh" w:date="2022-04-30T20:24:00Z">
                  <w:rPr>
                    <w:del w:id="6956" w:author="Helene Marsh" w:date="2022-04-30T20:23:00Z"/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del w:id="6957" w:author="Helene Marsh" w:date="2022-04-30T20:23:00Z">
              <w:r w:rsidRPr="000D7A94" w:rsidDel="000D7A94">
                <w:rPr>
                  <w:rFonts w:ascii="Arial" w:hAnsi="Arial" w:cs="Arial"/>
                  <w:i/>
                  <w:sz w:val="20"/>
                  <w:szCs w:val="20"/>
                  <w:rPrChange w:id="6958" w:author="Helene Marsh" w:date="2022-04-30T20:24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Explore</w:delText>
              </w:r>
              <w:r w:rsidRPr="000D7A94" w:rsidDel="000D7A94">
                <w:rPr>
                  <w:rFonts w:ascii="Arial" w:hAnsi="Arial" w:cs="Arial"/>
                  <w:i/>
                  <w:spacing w:val="7"/>
                  <w:sz w:val="20"/>
                  <w:szCs w:val="20"/>
                  <w:rPrChange w:id="6959" w:author="Helene Marsh" w:date="2022-04-30T20:24:00Z">
                    <w:rPr>
                      <w:rFonts w:ascii="Arial Narrow" w:hAnsi="Arial Narrow"/>
                      <w:i/>
                      <w:spacing w:val="7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0D7A94" w:rsidDel="000D7A94">
                <w:rPr>
                  <w:rFonts w:ascii="Arial" w:hAnsi="Arial" w:cs="Arial"/>
                  <w:i/>
                  <w:sz w:val="20"/>
                  <w:szCs w:val="20"/>
                  <w:rPrChange w:id="6960" w:author="Helene Marsh" w:date="2022-04-30T20:24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international</w:delText>
              </w:r>
              <w:r w:rsidRPr="000D7A94" w:rsidDel="000D7A94">
                <w:rPr>
                  <w:rFonts w:ascii="Arial" w:hAnsi="Arial" w:cs="Arial"/>
                  <w:i/>
                  <w:spacing w:val="9"/>
                  <w:sz w:val="20"/>
                  <w:szCs w:val="20"/>
                  <w:rPrChange w:id="6961" w:author="Helene Marsh" w:date="2022-04-30T20:24:00Z">
                    <w:rPr>
                      <w:rFonts w:ascii="Arial Narrow" w:hAnsi="Arial Narrow"/>
                      <w:i/>
                      <w:spacing w:val="9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0D7A94" w:rsidDel="000D7A94">
                <w:rPr>
                  <w:rFonts w:ascii="Arial" w:hAnsi="Arial" w:cs="Arial"/>
                  <w:i/>
                  <w:sz w:val="20"/>
                  <w:szCs w:val="20"/>
                  <w:rPrChange w:id="6962" w:author="Helene Marsh" w:date="2022-04-30T20:24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funding</w:delText>
              </w:r>
              <w:r w:rsidRPr="000D7A94" w:rsidDel="000D7A94">
                <w:rPr>
                  <w:rFonts w:ascii="Arial" w:hAnsi="Arial" w:cs="Arial"/>
                  <w:i/>
                  <w:spacing w:val="10"/>
                  <w:sz w:val="20"/>
                  <w:szCs w:val="20"/>
                  <w:rPrChange w:id="6963" w:author="Helene Marsh" w:date="2022-04-30T20:24:00Z">
                    <w:rPr>
                      <w:rFonts w:ascii="Arial Narrow" w:hAnsi="Arial Narrow"/>
                      <w:i/>
                      <w:spacing w:val="10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0D7A94" w:rsidDel="000D7A94">
                <w:rPr>
                  <w:rFonts w:ascii="Arial" w:hAnsi="Arial" w:cs="Arial"/>
                  <w:i/>
                  <w:sz w:val="20"/>
                  <w:szCs w:val="20"/>
                  <w:rPrChange w:id="6964" w:author="Helene Marsh" w:date="2022-04-30T20:24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support</w:delText>
              </w:r>
              <w:r w:rsidRPr="000D7A94" w:rsidDel="000D7A94">
                <w:rPr>
                  <w:rFonts w:ascii="Arial" w:hAnsi="Arial" w:cs="Arial"/>
                  <w:i/>
                  <w:spacing w:val="10"/>
                  <w:sz w:val="20"/>
                  <w:szCs w:val="20"/>
                  <w:rPrChange w:id="6965" w:author="Helene Marsh" w:date="2022-04-30T20:24:00Z">
                    <w:rPr>
                      <w:rFonts w:ascii="Arial Narrow" w:hAnsi="Arial Narrow"/>
                      <w:i/>
                      <w:spacing w:val="10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0D7A94" w:rsidDel="000D7A94">
                <w:rPr>
                  <w:rFonts w:ascii="Arial" w:hAnsi="Arial" w:cs="Arial"/>
                  <w:i/>
                  <w:sz w:val="20"/>
                  <w:szCs w:val="20"/>
                  <w:rPrChange w:id="6966" w:author="Helene Marsh" w:date="2022-04-30T20:24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and</w:delText>
              </w:r>
              <w:r w:rsidRPr="000D7A94" w:rsidDel="000D7A94">
                <w:rPr>
                  <w:rFonts w:ascii="Arial" w:hAnsi="Arial" w:cs="Arial"/>
                  <w:i/>
                  <w:spacing w:val="6"/>
                  <w:sz w:val="20"/>
                  <w:szCs w:val="20"/>
                  <w:rPrChange w:id="6967" w:author="Helene Marsh" w:date="2022-04-30T20:24:00Z">
                    <w:rPr>
                      <w:rFonts w:ascii="Arial Narrow" w:hAnsi="Arial Narrow"/>
                      <w:i/>
                      <w:spacing w:val="6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0D7A94" w:rsidDel="000D7A94">
                <w:rPr>
                  <w:rFonts w:ascii="Arial" w:hAnsi="Arial" w:cs="Arial"/>
                  <w:i/>
                  <w:sz w:val="20"/>
                  <w:szCs w:val="20"/>
                  <w:rPrChange w:id="6968" w:author="Helene Marsh" w:date="2022-04-30T20:24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other</w:delText>
              </w:r>
              <w:r w:rsidRPr="000D7A94" w:rsidDel="000D7A94">
                <w:rPr>
                  <w:rFonts w:ascii="Arial" w:hAnsi="Arial" w:cs="Arial"/>
                  <w:i/>
                  <w:spacing w:val="5"/>
                  <w:sz w:val="20"/>
                  <w:szCs w:val="20"/>
                  <w:rPrChange w:id="6969" w:author="Helene Marsh" w:date="2022-04-30T20:24:00Z">
                    <w:rPr>
                      <w:rFonts w:ascii="Arial Narrow" w:hAnsi="Arial Narrow"/>
                      <w:i/>
                      <w:spacing w:val="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0D7A94" w:rsidDel="000D7A94">
                <w:rPr>
                  <w:rFonts w:ascii="Arial" w:hAnsi="Arial" w:cs="Arial"/>
                  <w:i/>
                  <w:sz w:val="20"/>
                  <w:szCs w:val="20"/>
                  <w:rPrChange w:id="6970" w:author="Helene Marsh" w:date="2022-04-30T20:24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incentives</w:delText>
              </w:r>
              <w:r w:rsidRPr="000D7A94" w:rsidDel="000D7A94">
                <w:rPr>
                  <w:rFonts w:ascii="Arial" w:hAnsi="Arial" w:cs="Arial"/>
                  <w:i/>
                  <w:spacing w:val="11"/>
                  <w:sz w:val="20"/>
                  <w:szCs w:val="20"/>
                  <w:rPrChange w:id="6971" w:author="Helene Marsh" w:date="2022-04-30T20:24:00Z">
                    <w:rPr>
                      <w:rFonts w:ascii="Arial Narrow" w:hAnsi="Arial Narrow"/>
                      <w:i/>
                      <w:spacing w:val="11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0D7A94" w:rsidDel="000D7A94">
                <w:rPr>
                  <w:rFonts w:ascii="Arial" w:hAnsi="Arial" w:cs="Arial"/>
                  <w:i/>
                  <w:sz w:val="20"/>
                  <w:szCs w:val="20"/>
                  <w:rPrChange w:id="6972" w:author="Helene Marsh" w:date="2022-04-30T20:24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for</w:delText>
              </w:r>
              <w:r w:rsidRPr="000D7A94" w:rsidDel="000D7A94">
                <w:rPr>
                  <w:rFonts w:ascii="Arial" w:hAnsi="Arial" w:cs="Arial"/>
                  <w:i/>
                  <w:spacing w:val="8"/>
                  <w:sz w:val="20"/>
                  <w:szCs w:val="20"/>
                  <w:rPrChange w:id="6973" w:author="Helene Marsh" w:date="2022-04-30T20:24:00Z">
                    <w:rPr>
                      <w:rFonts w:ascii="Arial Narrow" w:hAnsi="Arial Narrow"/>
                      <w:i/>
                      <w:spacing w:val="8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0D7A94" w:rsidDel="000D7A94">
                <w:rPr>
                  <w:rFonts w:ascii="Arial" w:hAnsi="Arial" w:cs="Arial"/>
                  <w:i/>
                  <w:sz w:val="20"/>
                  <w:szCs w:val="20"/>
                  <w:rPrChange w:id="6974" w:author="Helene Marsh" w:date="2022-04-30T20:24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Signatory</w:delText>
              </w:r>
              <w:r w:rsidRPr="000D7A94" w:rsidDel="000D7A94">
                <w:rPr>
                  <w:rFonts w:ascii="Arial" w:hAnsi="Arial" w:cs="Arial"/>
                  <w:i/>
                  <w:spacing w:val="11"/>
                  <w:sz w:val="20"/>
                  <w:szCs w:val="20"/>
                  <w:rPrChange w:id="6975" w:author="Helene Marsh" w:date="2022-04-30T20:24:00Z">
                    <w:rPr>
                      <w:rFonts w:ascii="Arial Narrow" w:hAnsi="Arial Narrow"/>
                      <w:i/>
                      <w:spacing w:val="11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0D7A94" w:rsidDel="000D7A94">
                <w:rPr>
                  <w:rFonts w:ascii="Arial" w:hAnsi="Arial" w:cs="Arial"/>
                  <w:i/>
                  <w:sz w:val="20"/>
                  <w:szCs w:val="20"/>
                  <w:rPrChange w:id="6976" w:author="Helene Marsh" w:date="2022-04-30T20:24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States</w:delText>
              </w:r>
              <w:r w:rsidRPr="000D7A94" w:rsidDel="000D7A94">
                <w:rPr>
                  <w:rFonts w:ascii="Arial" w:hAnsi="Arial" w:cs="Arial"/>
                  <w:i/>
                  <w:spacing w:val="8"/>
                  <w:sz w:val="20"/>
                  <w:szCs w:val="20"/>
                  <w:rPrChange w:id="6977" w:author="Helene Marsh" w:date="2022-04-30T20:24:00Z">
                    <w:rPr>
                      <w:rFonts w:ascii="Arial Narrow" w:hAnsi="Arial Narrow"/>
                      <w:i/>
                      <w:spacing w:val="8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0D7A94" w:rsidDel="000D7A94">
                <w:rPr>
                  <w:rFonts w:ascii="Arial" w:hAnsi="Arial" w:cs="Arial"/>
                  <w:i/>
                  <w:sz w:val="20"/>
                  <w:szCs w:val="20"/>
                  <w:rPrChange w:id="6978" w:author="Helene Marsh" w:date="2022-04-30T20:24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that</w:delText>
              </w:r>
              <w:r w:rsidRPr="000D7A94" w:rsidDel="000D7A94">
                <w:rPr>
                  <w:rFonts w:ascii="Arial" w:hAnsi="Arial" w:cs="Arial"/>
                  <w:i/>
                  <w:spacing w:val="7"/>
                  <w:sz w:val="20"/>
                  <w:szCs w:val="20"/>
                  <w:rPrChange w:id="6979" w:author="Helene Marsh" w:date="2022-04-30T20:24:00Z">
                    <w:rPr>
                      <w:rFonts w:ascii="Arial Narrow" w:hAnsi="Arial Narrow"/>
                      <w:i/>
                      <w:spacing w:val="7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0D7A94" w:rsidDel="000D7A94">
                <w:rPr>
                  <w:rFonts w:ascii="Arial" w:hAnsi="Arial" w:cs="Arial"/>
                  <w:i/>
                  <w:sz w:val="20"/>
                  <w:szCs w:val="20"/>
                  <w:rPrChange w:id="6980" w:author="Helene Marsh" w:date="2022-04-30T20:24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effectively</w:delText>
              </w:r>
              <w:r w:rsidRPr="000D7A94" w:rsidDel="000D7A94">
                <w:rPr>
                  <w:rFonts w:ascii="Arial" w:hAnsi="Arial" w:cs="Arial"/>
                  <w:i/>
                  <w:spacing w:val="10"/>
                  <w:sz w:val="20"/>
                  <w:szCs w:val="20"/>
                  <w:rPrChange w:id="6981" w:author="Helene Marsh" w:date="2022-04-30T20:24:00Z">
                    <w:rPr>
                      <w:rFonts w:ascii="Arial Narrow" w:hAnsi="Arial Narrow"/>
                      <w:i/>
                      <w:spacing w:val="10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0D7A94" w:rsidDel="000D7A94">
                <w:rPr>
                  <w:rFonts w:ascii="Arial" w:hAnsi="Arial" w:cs="Arial"/>
                  <w:i/>
                  <w:sz w:val="20"/>
                  <w:szCs w:val="20"/>
                  <w:rPrChange w:id="6982" w:author="Helene Marsh" w:date="2022-04-30T20:24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manage</w:delText>
              </w:r>
              <w:r w:rsidRPr="000D7A94" w:rsidDel="000D7A94">
                <w:rPr>
                  <w:rFonts w:ascii="Arial" w:hAnsi="Arial" w:cs="Arial"/>
                  <w:i/>
                  <w:spacing w:val="11"/>
                  <w:sz w:val="20"/>
                  <w:szCs w:val="20"/>
                  <w:rPrChange w:id="6983" w:author="Helene Marsh" w:date="2022-04-30T20:24:00Z">
                    <w:rPr>
                      <w:rFonts w:ascii="Arial Narrow" w:hAnsi="Arial Narrow"/>
                      <w:i/>
                      <w:spacing w:val="11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ins w:id="6984" w:author="Helene Marsh [2]" w:date="2022-04-25T15:55:00Z">
              <w:del w:id="6985" w:author="Helene Marsh" w:date="2022-04-30T20:23:00Z">
                <w:r w:rsidR="00102066" w:rsidRPr="000D7A94" w:rsidDel="000D7A94">
                  <w:rPr>
                    <w:rFonts w:ascii="Arial" w:hAnsi="Arial" w:cs="Arial"/>
                    <w:i/>
                    <w:spacing w:val="11"/>
                    <w:sz w:val="20"/>
                    <w:szCs w:val="20"/>
                    <w:rPrChange w:id="6986" w:author="Helene Marsh" w:date="2022-04-30T20:24:00Z">
                      <w:rPr>
                        <w:rFonts w:ascii="Arial Narrow" w:hAnsi="Arial Narrow"/>
                        <w:i/>
                        <w:spacing w:val="11"/>
                        <w:sz w:val="20"/>
                        <w:szCs w:val="20"/>
                      </w:rPr>
                    </w:rPrChange>
                  </w:rPr>
                  <w:delText xml:space="preserve">dugong/marine megafauna </w:delText>
                </w:r>
              </w:del>
            </w:ins>
            <w:del w:id="6987" w:author="Helene Marsh" w:date="2022-04-30T20:23:00Z">
              <w:r w:rsidRPr="000D7A94" w:rsidDel="000D7A94">
                <w:rPr>
                  <w:rFonts w:ascii="Arial" w:hAnsi="Arial" w:cs="Arial"/>
                  <w:i/>
                  <w:spacing w:val="-2"/>
                  <w:sz w:val="20"/>
                  <w:szCs w:val="20"/>
                  <w:rPrChange w:id="6988" w:author="Helene Marsh" w:date="2022-04-30T20:24:00Z">
                    <w:rPr>
                      <w:rFonts w:ascii="Arial Narrow" w:hAnsi="Arial Narrow"/>
                      <w:i/>
                      <w:spacing w:val="-2"/>
                      <w:sz w:val="20"/>
                      <w:szCs w:val="20"/>
                    </w:rPr>
                  </w:rPrChange>
                </w:rPr>
                <w:delText>populations</w:delText>
              </w:r>
            </w:del>
          </w:p>
          <w:p w14:paraId="640CFD29" w14:textId="77777777" w:rsidR="000D7A94" w:rsidRPr="000D7A94" w:rsidRDefault="000D7A94">
            <w:pPr>
              <w:pStyle w:val="ListParagraph"/>
              <w:numPr>
                <w:ilvl w:val="0"/>
                <w:numId w:val="36"/>
              </w:numPr>
              <w:tabs>
                <w:tab w:val="left" w:pos="464"/>
              </w:tabs>
              <w:spacing w:before="0"/>
              <w:ind w:left="340" w:hanging="340"/>
              <w:rPr>
                <w:ins w:id="6989" w:author="Helene Marsh" w:date="2022-04-30T20:23:00Z"/>
                <w:rFonts w:ascii="Arial" w:hAnsi="Arial" w:cs="Arial"/>
                <w:i/>
                <w:sz w:val="20"/>
                <w:szCs w:val="20"/>
                <w:rPrChange w:id="6990" w:author="Helene Marsh" w:date="2022-04-30T20:24:00Z">
                  <w:rPr>
                    <w:ins w:id="6991" w:author="Helene Marsh" w:date="2022-04-30T20:23:00Z"/>
                  </w:rPr>
                </w:rPrChange>
              </w:rPr>
              <w:pPrChange w:id="6992" w:author="Helene Marsh" w:date="2022-04-30T20:23:00Z">
                <w:pPr>
                  <w:pStyle w:val="ListParagraph"/>
                  <w:numPr>
                    <w:numId w:val="72"/>
                  </w:numPr>
                  <w:tabs>
                    <w:tab w:val="left" w:pos="464"/>
                  </w:tabs>
                  <w:ind w:left="720" w:hanging="360"/>
                </w:pPr>
              </w:pPrChange>
            </w:pPr>
            <w:ins w:id="6993" w:author="Helene Marsh" w:date="2022-04-30T20:23:00Z">
              <w:r w:rsidRPr="000D7A94">
                <w:rPr>
                  <w:rFonts w:ascii="Arial" w:hAnsi="Arial" w:cs="Arial"/>
                  <w:i/>
                  <w:sz w:val="20"/>
                  <w:szCs w:val="20"/>
                  <w:rPrChange w:id="6994" w:author="Helene Marsh" w:date="2022-04-30T20:24:00Z">
                    <w:rPr/>
                  </w:rPrChange>
                </w:rPr>
                <w:t>Explore</w:t>
              </w:r>
              <w:r w:rsidRPr="000D7A94">
                <w:rPr>
                  <w:rFonts w:ascii="Arial" w:hAnsi="Arial" w:cs="Arial"/>
                  <w:i/>
                  <w:spacing w:val="7"/>
                  <w:sz w:val="20"/>
                  <w:szCs w:val="20"/>
                  <w:rPrChange w:id="6995" w:author="Helene Marsh" w:date="2022-04-30T20:24:00Z">
                    <w:rPr>
                      <w:spacing w:val="7"/>
                    </w:rPr>
                  </w:rPrChange>
                </w:rPr>
                <w:t xml:space="preserve"> </w:t>
              </w:r>
              <w:r w:rsidRPr="000D7A94">
                <w:rPr>
                  <w:rFonts w:ascii="Arial" w:hAnsi="Arial" w:cs="Arial"/>
                  <w:i/>
                  <w:sz w:val="20"/>
                  <w:szCs w:val="20"/>
                  <w:rPrChange w:id="6996" w:author="Helene Marsh" w:date="2022-04-30T20:24:00Z">
                    <w:rPr/>
                  </w:rPrChange>
                </w:rPr>
                <w:t>international</w:t>
              </w:r>
              <w:r w:rsidRPr="000D7A94">
                <w:rPr>
                  <w:rFonts w:ascii="Arial" w:hAnsi="Arial" w:cs="Arial"/>
                  <w:i/>
                  <w:spacing w:val="9"/>
                  <w:sz w:val="20"/>
                  <w:szCs w:val="20"/>
                  <w:rPrChange w:id="6997" w:author="Helene Marsh" w:date="2022-04-30T20:24:00Z">
                    <w:rPr>
                      <w:spacing w:val="9"/>
                    </w:rPr>
                  </w:rPrChange>
                </w:rPr>
                <w:t xml:space="preserve"> </w:t>
              </w:r>
              <w:r w:rsidRPr="000D7A94">
                <w:rPr>
                  <w:rFonts w:ascii="Arial" w:hAnsi="Arial" w:cs="Arial"/>
                  <w:i/>
                  <w:sz w:val="20"/>
                  <w:szCs w:val="20"/>
                  <w:rPrChange w:id="6998" w:author="Helene Marsh" w:date="2022-04-30T20:24:00Z">
                    <w:rPr/>
                  </w:rPrChange>
                </w:rPr>
                <w:t>funding</w:t>
              </w:r>
              <w:r w:rsidRPr="000D7A94">
                <w:rPr>
                  <w:rFonts w:ascii="Arial" w:hAnsi="Arial" w:cs="Arial"/>
                  <w:i/>
                  <w:spacing w:val="10"/>
                  <w:sz w:val="20"/>
                  <w:szCs w:val="20"/>
                  <w:rPrChange w:id="6999" w:author="Helene Marsh" w:date="2022-04-30T20:24:00Z">
                    <w:rPr>
                      <w:spacing w:val="10"/>
                    </w:rPr>
                  </w:rPrChange>
                </w:rPr>
                <w:t xml:space="preserve"> </w:t>
              </w:r>
              <w:r w:rsidRPr="000D7A94">
                <w:rPr>
                  <w:rFonts w:ascii="Arial" w:hAnsi="Arial" w:cs="Arial"/>
                  <w:i/>
                  <w:sz w:val="20"/>
                  <w:szCs w:val="20"/>
                  <w:rPrChange w:id="7000" w:author="Helene Marsh" w:date="2022-04-30T20:24:00Z">
                    <w:rPr/>
                  </w:rPrChange>
                </w:rPr>
                <w:t>support</w:t>
              </w:r>
              <w:r w:rsidRPr="000D7A94">
                <w:rPr>
                  <w:rFonts w:ascii="Arial" w:hAnsi="Arial" w:cs="Arial"/>
                  <w:i/>
                  <w:spacing w:val="10"/>
                  <w:sz w:val="20"/>
                  <w:szCs w:val="20"/>
                  <w:rPrChange w:id="7001" w:author="Helene Marsh" w:date="2022-04-30T20:24:00Z">
                    <w:rPr>
                      <w:spacing w:val="10"/>
                    </w:rPr>
                  </w:rPrChange>
                </w:rPr>
                <w:t xml:space="preserve"> </w:t>
              </w:r>
              <w:r w:rsidRPr="000D7A94">
                <w:rPr>
                  <w:rFonts w:ascii="Arial" w:hAnsi="Arial" w:cs="Arial"/>
                  <w:i/>
                  <w:sz w:val="20"/>
                  <w:szCs w:val="20"/>
                  <w:rPrChange w:id="7002" w:author="Helene Marsh" w:date="2022-04-30T20:24:00Z">
                    <w:rPr/>
                  </w:rPrChange>
                </w:rPr>
                <w:t>and</w:t>
              </w:r>
              <w:r w:rsidRPr="000D7A94">
                <w:rPr>
                  <w:rFonts w:ascii="Arial" w:hAnsi="Arial" w:cs="Arial"/>
                  <w:i/>
                  <w:spacing w:val="6"/>
                  <w:sz w:val="20"/>
                  <w:szCs w:val="20"/>
                  <w:rPrChange w:id="7003" w:author="Helene Marsh" w:date="2022-04-30T20:24:00Z">
                    <w:rPr>
                      <w:spacing w:val="6"/>
                    </w:rPr>
                  </w:rPrChange>
                </w:rPr>
                <w:t xml:space="preserve"> </w:t>
              </w:r>
              <w:r w:rsidRPr="000D7A94">
                <w:rPr>
                  <w:rFonts w:ascii="Arial" w:hAnsi="Arial" w:cs="Arial"/>
                  <w:i/>
                  <w:sz w:val="20"/>
                  <w:szCs w:val="20"/>
                  <w:rPrChange w:id="7004" w:author="Helene Marsh" w:date="2022-04-30T20:24:00Z">
                    <w:rPr/>
                  </w:rPrChange>
                </w:rPr>
                <w:t>other</w:t>
              </w:r>
              <w:r w:rsidRPr="000D7A94">
                <w:rPr>
                  <w:rFonts w:ascii="Arial" w:hAnsi="Arial" w:cs="Arial"/>
                  <w:i/>
                  <w:spacing w:val="5"/>
                  <w:sz w:val="20"/>
                  <w:szCs w:val="20"/>
                  <w:rPrChange w:id="7005" w:author="Helene Marsh" w:date="2022-04-30T20:24:00Z">
                    <w:rPr>
                      <w:spacing w:val="5"/>
                    </w:rPr>
                  </w:rPrChange>
                </w:rPr>
                <w:t xml:space="preserve"> </w:t>
              </w:r>
              <w:r w:rsidRPr="000D7A94">
                <w:rPr>
                  <w:rFonts w:ascii="Arial" w:hAnsi="Arial" w:cs="Arial"/>
                  <w:i/>
                  <w:sz w:val="20"/>
                  <w:szCs w:val="20"/>
                  <w:rPrChange w:id="7006" w:author="Helene Marsh" w:date="2022-04-30T20:24:00Z">
                    <w:rPr/>
                  </w:rPrChange>
                </w:rPr>
                <w:t>incentives</w:t>
              </w:r>
              <w:r w:rsidRPr="000D7A94">
                <w:rPr>
                  <w:rFonts w:ascii="Arial" w:hAnsi="Arial" w:cs="Arial"/>
                  <w:i/>
                  <w:spacing w:val="11"/>
                  <w:sz w:val="20"/>
                  <w:szCs w:val="20"/>
                  <w:rPrChange w:id="7007" w:author="Helene Marsh" w:date="2022-04-30T20:24:00Z">
                    <w:rPr>
                      <w:spacing w:val="11"/>
                    </w:rPr>
                  </w:rPrChange>
                </w:rPr>
                <w:t xml:space="preserve"> </w:t>
              </w:r>
              <w:r w:rsidRPr="000D7A94">
                <w:rPr>
                  <w:rFonts w:ascii="Arial" w:hAnsi="Arial" w:cs="Arial"/>
                  <w:i/>
                  <w:sz w:val="20"/>
                  <w:szCs w:val="20"/>
                  <w:rPrChange w:id="7008" w:author="Helene Marsh" w:date="2022-04-30T20:24:00Z">
                    <w:rPr/>
                  </w:rPrChange>
                </w:rPr>
                <w:t>for</w:t>
              </w:r>
              <w:r w:rsidRPr="000D7A94">
                <w:rPr>
                  <w:rFonts w:ascii="Arial" w:hAnsi="Arial" w:cs="Arial"/>
                  <w:i/>
                  <w:spacing w:val="8"/>
                  <w:sz w:val="20"/>
                  <w:szCs w:val="20"/>
                  <w:rPrChange w:id="7009" w:author="Helene Marsh" w:date="2022-04-30T20:24:00Z">
                    <w:rPr>
                      <w:spacing w:val="8"/>
                    </w:rPr>
                  </w:rPrChange>
                </w:rPr>
                <w:t xml:space="preserve"> </w:t>
              </w:r>
              <w:r w:rsidRPr="000D7A94">
                <w:rPr>
                  <w:rFonts w:ascii="Arial" w:hAnsi="Arial" w:cs="Arial"/>
                  <w:i/>
                  <w:sz w:val="20"/>
                  <w:szCs w:val="20"/>
                  <w:rPrChange w:id="7010" w:author="Helene Marsh" w:date="2022-04-30T20:24:00Z">
                    <w:rPr/>
                  </w:rPrChange>
                </w:rPr>
                <w:t>Signatory</w:t>
              </w:r>
              <w:r w:rsidRPr="000D7A94">
                <w:rPr>
                  <w:rFonts w:ascii="Arial" w:hAnsi="Arial" w:cs="Arial"/>
                  <w:i/>
                  <w:spacing w:val="11"/>
                  <w:sz w:val="20"/>
                  <w:szCs w:val="20"/>
                  <w:rPrChange w:id="7011" w:author="Helene Marsh" w:date="2022-04-30T20:24:00Z">
                    <w:rPr>
                      <w:spacing w:val="11"/>
                    </w:rPr>
                  </w:rPrChange>
                </w:rPr>
                <w:t xml:space="preserve"> </w:t>
              </w:r>
              <w:r w:rsidRPr="000D7A94">
                <w:rPr>
                  <w:rFonts w:ascii="Arial" w:hAnsi="Arial" w:cs="Arial"/>
                  <w:i/>
                  <w:sz w:val="20"/>
                  <w:szCs w:val="20"/>
                  <w:rPrChange w:id="7012" w:author="Helene Marsh" w:date="2022-04-30T20:24:00Z">
                    <w:rPr/>
                  </w:rPrChange>
                </w:rPr>
                <w:t>States</w:t>
              </w:r>
              <w:r w:rsidRPr="000D7A94">
                <w:rPr>
                  <w:rFonts w:ascii="Arial" w:hAnsi="Arial" w:cs="Arial"/>
                  <w:i/>
                  <w:spacing w:val="8"/>
                  <w:sz w:val="20"/>
                  <w:szCs w:val="20"/>
                  <w:rPrChange w:id="7013" w:author="Helene Marsh" w:date="2022-04-30T20:24:00Z">
                    <w:rPr>
                      <w:spacing w:val="8"/>
                    </w:rPr>
                  </w:rPrChange>
                </w:rPr>
                <w:t xml:space="preserve"> </w:t>
              </w:r>
              <w:r w:rsidRPr="000D7A94">
                <w:rPr>
                  <w:rFonts w:ascii="Arial" w:hAnsi="Arial" w:cs="Arial"/>
                  <w:i/>
                  <w:sz w:val="20"/>
                  <w:szCs w:val="20"/>
                  <w:rPrChange w:id="7014" w:author="Helene Marsh" w:date="2022-04-30T20:24:00Z">
                    <w:rPr/>
                  </w:rPrChange>
                </w:rPr>
                <w:t>that</w:t>
              </w:r>
              <w:r w:rsidRPr="000D7A94">
                <w:rPr>
                  <w:rFonts w:ascii="Arial" w:hAnsi="Arial" w:cs="Arial"/>
                  <w:i/>
                  <w:spacing w:val="7"/>
                  <w:sz w:val="20"/>
                  <w:szCs w:val="20"/>
                  <w:rPrChange w:id="7015" w:author="Helene Marsh" w:date="2022-04-30T20:24:00Z">
                    <w:rPr>
                      <w:spacing w:val="7"/>
                    </w:rPr>
                  </w:rPrChange>
                </w:rPr>
                <w:t xml:space="preserve"> </w:t>
              </w:r>
              <w:r w:rsidRPr="000D7A94">
                <w:rPr>
                  <w:rFonts w:ascii="Arial" w:hAnsi="Arial" w:cs="Arial"/>
                  <w:i/>
                  <w:sz w:val="20"/>
                  <w:szCs w:val="20"/>
                  <w:rPrChange w:id="7016" w:author="Helene Marsh" w:date="2022-04-30T20:24:00Z">
                    <w:rPr/>
                  </w:rPrChange>
                </w:rPr>
                <w:t>effectively</w:t>
              </w:r>
              <w:r w:rsidRPr="000D7A94">
                <w:rPr>
                  <w:rFonts w:ascii="Arial" w:hAnsi="Arial" w:cs="Arial"/>
                  <w:i/>
                  <w:spacing w:val="10"/>
                  <w:sz w:val="20"/>
                  <w:szCs w:val="20"/>
                  <w:rPrChange w:id="7017" w:author="Helene Marsh" w:date="2022-04-30T20:24:00Z">
                    <w:rPr>
                      <w:spacing w:val="10"/>
                    </w:rPr>
                  </w:rPrChange>
                </w:rPr>
                <w:t xml:space="preserve"> </w:t>
              </w:r>
              <w:r w:rsidRPr="000D7A94">
                <w:rPr>
                  <w:rFonts w:ascii="Arial" w:hAnsi="Arial" w:cs="Arial"/>
                  <w:i/>
                  <w:sz w:val="20"/>
                  <w:szCs w:val="20"/>
                  <w:rPrChange w:id="7018" w:author="Helene Marsh" w:date="2022-04-30T20:24:00Z">
                    <w:rPr/>
                  </w:rPrChange>
                </w:rPr>
                <w:t>manage</w:t>
              </w:r>
              <w:r w:rsidRPr="000D7A94">
                <w:rPr>
                  <w:rFonts w:ascii="Arial" w:hAnsi="Arial" w:cs="Arial"/>
                  <w:i/>
                  <w:spacing w:val="11"/>
                  <w:sz w:val="20"/>
                  <w:szCs w:val="20"/>
                  <w:rPrChange w:id="7019" w:author="Helene Marsh" w:date="2022-04-30T20:24:00Z">
                    <w:rPr>
                      <w:spacing w:val="11"/>
                    </w:rPr>
                  </w:rPrChange>
                </w:rPr>
                <w:t xml:space="preserve"> their populations of dugong and other marine megafauna </w:t>
              </w:r>
            </w:ins>
          </w:p>
          <w:p w14:paraId="52856084" w14:textId="47C15AFA" w:rsidR="006E4665" w:rsidRPr="000D7A94" w:rsidRDefault="006E4665">
            <w:pPr>
              <w:tabs>
                <w:tab w:val="left" w:pos="464"/>
              </w:tabs>
              <w:rPr>
                <w:rFonts w:ascii="Arial" w:hAnsi="Arial" w:cs="Arial"/>
                <w:w w:val="105"/>
                <w:sz w:val="20"/>
                <w:szCs w:val="20"/>
                <w:rPrChange w:id="7020" w:author="Helene Marsh" w:date="2022-04-30T20:24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pPrChange w:id="7021" w:author="Helene Marsh" w:date="2022-04-30T20:24:00Z">
                <w:pPr>
                  <w:pStyle w:val="TableParagraph"/>
                  <w:ind w:left="340" w:hanging="340"/>
                </w:pPr>
              </w:pPrChange>
            </w:pPr>
          </w:p>
        </w:tc>
      </w:tr>
      <w:tr w:rsidR="006E4665" w:rsidRPr="00906645" w14:paraId="45F2AF55" w14:textId="77777777" w:rsidTr="00755E23">
        <w:trPr>
          <w:trHeight w:val="863"/>
        </w:trPr>
        <w:tc>
          <w:tcPr>
            <w:tcW w:w="1708" w:type="dxa"/>
          </w:tcPr>
          <w:p w14:paraId="71D2AC9D" w14:textId="24E9BBB1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w w:val="105"/>
                <w:sz w:val="20"/>
                <w:szCs w:val="20"/>
                <w:rPrChange w:id="702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02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7.4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7024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02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Create links and develop synergies with</w:t>
            </w:r>
            <w:r w:rsidRPr="00906645">
              <w:rPr>
                <w:rFonts w:ascii="Arial" w:hAnsi="Arial" w:cs="Arial"/>
                <w:spacing w:val="-45"/>
                <w:w w:val="105"/>
                <w:sz w:val="20"/>
                <w:szCs w:val="20"/>
                <w:rPrChange w:id="7026" w:author="Helene Marsh" w:date="2022-04-30T11:58:00Z">
                  <w:rPr>
                    <w:rFonts w:ascii="Arial Narrow" w:hAnsi="Arial Narrow"/>
                    <w:spacing w:val="-4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02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other relevant regional conservation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7028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02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conventions, MoUs</w:t>
            </w:r>
            <w:r w:rsidRPr="00906645">
              <w:rPr>
                <w:rFonts w:ascii="Arial" w:hAnsi="Arial" w:cs="Arial"/>
                <w:spacing w:val="-4"/>
                <w:w w:val="105"/>
                <w:sz w:val="20"/>
                <w:szCs w:val="20"/>
                <w:rPrChange w:id="7030" w:author="Helene Marsh" w:date="2022-04-30T11:58:00Z">
                  <w:rPr>
                    <w:rFonts w:ascii="Arial Narrow" w:hAnsi="Arial Narrow"/>
                    <w:spacing w:val="-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03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7032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ins w:id="7033" w:author="Helene Marsh" w:date="2022-04-30T20:18:00Z">
              <w:r w:rsidR="000D7A94">
                <w:rPr>
                  <w:rFonts w:ascii="Arial" w:hAnsi="Arial" w:cs="Arial"/>
                  <w:w w:val="105"/>
                  <w:sz w:val="20"/>
                  <w:szCs w:val="20"/>
                </w:rPr>
                <w:t>a</w:t>
              </w:r>
            </w:ins>
            <w:del w:id="7034" w:author="Helene Marsh" w:date="2022-04-30T20:18:00Z">
              <w:r w:rsidRPr="00906645" w:rsidDel="000D7A94">
                <w:rPr>
                  <w:rFonts w:ascii="Arial" w:hAnsi="Arial" w:cs="Arial"/>
                  <w:w w:val="105"/>
                  <w:sz w:val="20"/>
                  <w:szCs w:val="20"/>
                  <w:rPrChange w:id="7035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A</w:delText>
              </w:r>
            </w:del>
            <w:r w:rsidRPr="00906645">
              <w:rPr>
                <w:rFonts w:ascii="Arial" w:hAnsi="Arial" w:cs="Arial"/>
                <w:w w:val="105"/>
                <w:sz w:val="20"/>
                <w:szCs w:val="20"/>
                <w:rPrChange w:id="703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greements</w:t>
            </w:r>
          </w:p>
        </w:tc>
        <w:tc>
          <w:tcPr>
            <w:tcW w:w="1418" w:type="dxa"/>
          </w:tcPr>
          <w:p w14:paraId="3A34FD3E" w14:textId="64BED6DF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w w:val="105"/>
                <w:sz w:val="20"/>
                <w:szCs w:val="20"/>
                <w:rPrChange w:id="703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03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Medium</w:t>
            </w:r>
          </w:p>
        </w:tc>
        <w:tc>
          <w:tcPr>
            <w:tcW w:w="992" w:type="dxa"/>
          </w:tcPr>
          <w:p w14:paraId="1DE41741" w14:textId="08462805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w w:val="105"/>
                <w:sz w:val="20"/>
                <w:szCs w:val="20"/>
                <w:rPrChange w:id="703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04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Ongoing</w:t>
            </w:r>
          </w:p>
        </w:tc>
        <w:tc>
          <w:tcPr>
            <w:tcW w:w="1417" w:type="dxa"/>
          </w:tcPr>
          <w:p w14:paraId="0679F6BA" w14:textId="27C1C09E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7041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04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Relevant government agencies,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7043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7044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>intergovern</w:t>
            </w:r>
            <w:ins w:id="7045" w:author="Helene Marsh" w:date="2022-05-01T10:33:00Z">
              <w:r w:rsidR="000E5ADC">
                <w:rPr>
                  <w:rFonts w:ascii="Arial" w:hAnsi="Arial" w:cs="Arial"/>
                  <w:spacing w:val="-1"/>
                  <w:w w:val="105"/>
                  <w:sz w:val="20"/>
                  <w:szCs w:val="20"/>
                </w:rPr>
                <w:t>-</w:t>
              </w:r>
            </w:ins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7046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>mental</w:t>
            </w:r>
            <w:r w:rsidRPr="00906645">
              <w:rPr>
                <w:rFonts w:ascii="Arial" w:hAnsi="Arial" w:cs="Arial"/>
                <w:spacing w:val="-9"/>
                <w:w w:val="105"/>
                <w:sz w:val="20"/>
                <w:szCs w:val="20"/>
                <w:rPrChange w:id="7047" w:author="Helene Marsh" w:date="2022-04-30T11:58:00Z">
                  <w:rPr>
                    <w:rFonts w:ascii="Arial Narrow" w:hAnsi="Arial Narrow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04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9"/>
                <w:w w:val="105"/>
                <w:sz w:val="20"/>
                <w:szCs w:val="20"/>
                <w:rPrChange w:id="7049" w:author="Helene Marsh" w:date="2022-04-30T11:58:00Z">
                  <w:rPr>
                    <w:rFonts w:ascii="Arial Narrow" w:hAnsi="Arial Narrow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05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non-governmental</w:t>
            </w:r>
            <w:r w:rsidRPr="00906645">
              <w:rPr>
                <w:rFonts w:ascii="Arial" w:hAnsi="Arial" w:cs="Arial"/>
                <w:spacing w:val="-44"/>
                <w:w w:val="105"/>
                <w:sz w:val="20"/>
                <w:szCs w:val="20"/>
                <w:rPrChange w:id="7051" w:author="Helene Marsh" w:date="2022-04-30T11:58:00Z">
                  <w:rPr>
                    <w:rFonts w:ascii="Arial Narrow" w:hAnsi="Arial Narrow"/>
                    <w:spacing w:val="-4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05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organizations</w:t>
            </w:r>
            <w:r w:rsidRPr="00906645">
              <w:rPr>
                <w:rFonts w:ascii="Arial" w:hAnsi="Arial" w:cs="Arial"/>
                <w:spacing w:val="-5"/>
                <w:w w:val="105"/>
                <w:sz w:val="20"/>
                <w:szCs w:val="20"/>
                <w:rPrChange w:id="7053" w:author="Helene Marsh" w:date="2022-04-30T11:58:00Z">
                  <w:rPr>
                    <w:rFonts w:ascii="Arial Narrow" w:hAnsi="Arial Narrow"/>
                    <w:spacing w:val="-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05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3"/>
                <w:w w:val="105"/>
                <w:sz w:val="20"/>
                <w:szCs w:val="20"/>
                <w:rPrChange w:id="7055" w:author="Helene Marsh" w:date="2022-04-30T11:58:00Z">
                  <w:rPr>
                    <w:rFonts w:ascii="Arial Narrow" w:hAnsi="Arial Narrow"/>
                    <w:spacing w:val="-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05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other</w:t>
            </w:r>
            <w:r w:rsidRPr="00906645">
              <w:rPr>
                <w:rFonts w:ascii="Arial" w:hAnsi="Arial" w:cs="Arial"/>
                <w:spacing w:val="-2"/>
                <w:w w:val="105"/>
                <w:sz w:val="20"/>
                <w:szCs w:val="20"/>
                <w:rPrChange w:id="7057" w:author="Helene Marsh" w:date="2022-04-30T11:58:00Z">
                  <w:rPr>
                    <w:rFonts w:ascii="Arial Narrow" w:hAnsi="Arial Narrow"/>
                    <w:spacing w:val="-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05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agreement</w:t>
            </w:r>
          </w:p>
          <w:p w14:paraId="525CE963" w14:textId="0FFAE5CF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w w:val="105"/>
                <w:sz w:val="20"/>
                <w:szCs w:val="20"/>
                <w:rPrChange w:id="705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06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Secretariats</w:t>
            </w:r>
          </w:p>
        </w:tc>
        <w:tc>
          <w:tcPr>
            <w:tcW w:w="1276" w:type="dxa"/>
          </w:tcPr>
          <w:p w14:paraId="274EFE6F" w14:textId="2A601697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7061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7062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>Potential</w:t>
            </w:r>
            <w:r w:rsidRPr="00906645">
              <w:rPr>
                <w:rFonts w:ascii="Arial" w:hAnsi="Arial" w:cs="Arial"/>
                <w:spacing w:val="-9"/>
                <w:w w:val="105"/>
                <w:sz w:val="20"/>
                <w:szCs w:val="20"/>
                <w:rPrChange w:id="7063" w:author="Helene Marsh" w:date="2022-04-30T11:58:00Z">
                  <w:rPr>
                    <w:rFonts w:ascii="Arial Narrow" w:hAnsi="Arial Narrow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del w:id="7064" w:author="Helene Marsh" w:date="2022-04-30T11:50:00Z">
              <w:r w:rsidRPr="00906645" w:rsidDel="00CF19F4">
                <w:rPr>
                  <w:rFonts w:ascii="Arial" w:hAnsi="Arial" w:cs="Arial"/>
                  <w:w w:val="105"/>
                  <w:sz w:val="20"/>
                  <w:szCs w:val="20"/>
                  <w:rPrChange w:id="7065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complementarities</w:delText>
              </w:r>
              <w:r w:rsidRPr="00906645" w:rsidDel="00CF19F4">
                <w:rPr>
                  <w:rFonts w:ascii="Arial" w:hAnsi="Arial" w:cs="Arial"/>
                  <w:spacing w:val="-8"/>
                  <w:w w:val="105"/>
                  <w:sz w:val="20"/>
                  <w:szCs w:val="20"/>
                  <w:rPrChange w:id="7066" w:author="Helene Marsh" w:date="2022-04-30T11:58:00Z">
                    <w:rPr>
                      <w:rFonts w:ascii="Arial Narrow" w:hAnsi="Arial Narrow"/>
                      <w:spacing w:val="-8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ins w:id="7067" w:author="Helene Marsh" w:date="2022-04-30T11:50:00Z">
              <w:r w:rsidR="00CF19F4" w:rsidRPr="00906645">
                <w:rPr>
                  <w:rFonts w:ascii="Arial" w:hAnsi="Arial" w:cs="Arial"/>
                  <w:w w:val="105"/>
                  <w:sz w:val="20"/>
                  <w:szCs w:val="20"/>
                  <w:rPrChange w:id="7068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complement</w:t>
              </w:r>
              <w:r w:rsidR="00CF19F4" w:rsidRPr="00906645">
                <w:rPr>
                  <w:rFonts w:ascii="Arial" w:hAnsi="Arial" w:cs="Arial"/>
                  <w:w w:val="105"/>
                  <w:sz w:val="20"/>
                  <w:szCs w:val="20"/>
                </w:rPr>
                <w:t>-a</w:t>
              </w:r>
              <w:r w:rsidR="00CF19F4" w:rsidRPr="00906645">
                <w:rPr>
                  <w:rFonts w:ascii="Arial" w:hAnsi="Arial" w:cs="Arial"/>
                  <w:w w:val="105"/>
                  <w:sz w:val="20"/>
                  <w:szCs w:val="20"/>
                  <w:rPrChange w:id="7069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>rities</w:t>
              </w:r>
              <w:r w:rsidR="00CF19F4" w:rsidRPr="00906645">
                <w:rPr>
                  <w:rFonts w:ascii="Arial" w:hAnsi="Arial" w:cs="Arial"/>
                  <w:spacing w:val="-8"/>
                  <w:w w:val="105"/>
                  <w:sz w:val="20"/>
                  <w:szCs w:val="20"/>
                  <w:rPrChange w:id="7070" w:author="Helene Marsh" w:date="2022-04-30T11:58:00Z">
                    <w:rPr>
                      <w:rFonts w:ascii="Arial Narrow" w:hAnsi="Arial Narrow"/>
                      <w:spacing w:val="-8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</w:ins>
            <w:r w:rsidRPr="00906645">
              <w:rPr>
                <w:rFonts w:ascii="Arial" w:hAnsi="Arial" w:cs="Arial"/>
                <w:w w:val="105"/>
                <w:sz w:val="20"/>
                <w:szCs w:val="20"/>
                <w:rPrChange w:id="707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between</w:t>
            </w:r>
            <w:r w:rsidRPr="00906645">
              <w:rPr>
                <w:rFonts w:ascii="Arial" w:hAnsi="Arial" w:cs="Arial"/>
                <w:spacing w:val="-9"/>
                <w:w w:val="105"/>
                <w:sz w:val="20"/>
                <w:szCs w:val="20"/>
                <w:rPrChange w:id="7072" w:author="Helene Marsh" w:date="2022-04-30T11:58:00Z">
                  <w:rPr>
                    <w:rFonts w:ascii="Arial Narrow" w:hAnsi="Arial Narrow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07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dugong</w:t>
            </w:r>
            <w:r w:rsidRPr="00906645">
              <w:rPr>
                <w:rFonts w:ascii="Arial" w:hAnsi="Arial" w:cs="Arial"/>
                <w:spacing w:val="-45"/>
                <w:w w:val="105"/>
                <w:sz w:val="20"/>
                <w:szCs w:val="20"/>
                <w:rPrChange w:id="7074" w:author="Helene Marsh" w:date="2022-04-30T11:58:00Z">
                  <w:rPr>
                    <w:rFonts w:ascii="Arial Narrow" w:hAnsi="Arial Narrow"/>
                    <w:spacing w:val="-4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07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 other marine wildlife species in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7076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07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conservation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7078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07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7080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08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management</w:t>
            </w:r>
            <w:r w:rsidRPr="00906645">
              <w:rPr>
                <w:rFonts w:ascii="Arial" w:hAnsi="Arial" w:cs="Arial"/>
                <w:spacing w:val="-5"/>
                <w:w w:val="105"/>
                <w:sz w:val="20"/>
                <w:szCs w:val="20"/>
                <w:rPrChange w:id="7082" w:author="Helene Marsh" w:date="2022-04-30T11:58:00Z">
                  <w:rPr>
                    <w:rFonts w:ascii="Arial Narrow" w:hAnsi="Arial Narrow"/>
                    <w:spacing w:val="-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08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are</w:t>
            </w:r>
            <w:r w:rsidRPr="00906645">
              <w:rPr>
                <w:rFonts w:ascii="Arial" w:hAnsi="Arial" w:cs="Arial"/>
                <w:spacing w:val="-5"/>
                <w:w w:val="105"/>
                <w:sz w:val="20"/>
                <w:szCs w:val="20"/>
                <w:rPrChange w:id="7084" w:author="Helene Marsh" w:date="2022-04-30T11:58:00Z">
                  <w:rPr>
                    <w:rFonts w:ascii="Arial Narrow" w:hAnsi="Arial Narrow"/>
                    <w:spacing w:val="-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08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identified</w:t>
            </w:r>
            <w:ins w:id="7086" w:author="Helene Marsh" w:date="2022-04-30T11:50:00Z">
              <w:r w:rsidR="00CF19F4" w:rsidRPr="00906645">
                <w:rPr>
                  <w:rFonts w:ascii="Arial" w:hAnsi="Arial" w:cs="Arial"/>
                  <w:w w:val="105"/>
                  <w:sz w:val="20"/>
                  <w:szCs w:val="20"/>
                </w:rPr>
                <w:t>,</w:t>
              </w:r>
            </w:ins>
          </w:p>
          <w:p w14:paraId="51724D76" w14:textId="2F400B68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w w:val="105"/>
                <w:sz w:val="20"/>
                <w:szCs w:val="20"/>
                <w:rPrChange w:id="708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</w:pPr>
            <w:del w:id="7088" w:author="Helene Marsh" w:date="2022-04-30T11:50:00Z">
              <w:r w:rsidRPr="00906645" w:rsidDel="00CF19F4">
                <w:rPr>
                  <w:rFonts w:ascii="Arial" w:hAnsi="Arial" w:cs="Arial"/>
                  <w:w w:val="105"/>
                  <w:sz w:val="20"/>
                  <w:szCs w:val="20"/>
                  <w:rPrChange w:id="7089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and</w:delText>
              </w:r>
              <w:r w:rsidRPr="00906645" w:rsidDel="00CF19F4">
                <w:rPr>
                  <w:rFonts w:ascii="Arial" w:hAnsi="Arial" w:cs="Arial"/>
                  <w:spacing w:val="-6"/>
                  <w:w w:val="105"/>
                  <w:sz w:val="20"/>
                  <w:szCs w:val="20"/>
                  <w:rPrChange w:id="7090" w:author="Helene Marsh" w:date="2022-04-30T11:58:00Z">
                    <w:rPr>
                      <w:rFonts w:ascii="Arial Narrow" w:hAnsi="Arial Narrow"/>
                      <w:spacing w:val="-6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906645">
              <w:rPr>
                <w:rFonts w:ascii="Arial" w:hAnsi="Arial" w:cs="Arial"/>
                <w:w w:val="105"/>
                <w:sz w:val="20"/>
                <w:szCs w:val="20"/>
                <w:rPrChange w:id="709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enhanced</w:t>
            </w:r>
            <w:ins w:id="7092" w:author="Helene Marsh" w:date="2022-04-30T11:50:00Z">
              <w:r w:rsidR="00CF19F4" w:rsidRPr="00906645">
                <w:rPr>
                  <w:rFonts w:ascii="Arial" w:hAnsi="Arial" w:cs="Arial"/>
                  <w:w w:val="105"/>
                  <w:sz w:val="20"/>
                  <w:szCs w:val="20"/>
                </w:rPr>
                <w:t xml:space="preserve">, evaluated and </w:t>
              </w:r>
              <w:r w:rsidR="00CF19F4" w:rsidRPr="00906645">
                <w:rPr>
                  <w:rFonts w:ascii="Arial" w:hAnsi="Arial" w:cs="Arial"/>
                  <w:w w:val="105"/>
                  <w:sz w:val="20"/>
                  <w:szCs w:val="20"/>
                </w:rPr>
                <w:lastRenderedPageBreak/>
                <w:t xml:space="preserve">incorporated into a cycle of adaptive </w:t>
              </w:r>
            </w:ins>
            <w:ins w:id="7093" w:author="Helene Marsh" w:date="2022-04-30T11:51:00Z">
              <w:r w:rsidR="00CF19F4" w:rsidRPr="00906645">
                <w:rPr>
                  <w:rFonts w:ascii="Arial" w:hAnsi="Arial" w:cs="Arial"/>
                  <w:w w:val="105"/>
                  <w:sz w:val="20"/>
                  <w:szCs w:val="20"/>
                </w:rPr>
                <w:t>management</w:t>
              </w:r>
            </w:ins>
            <w:ins w:id="7094" w:author="Helene Marsh" w:date="2022-04-30T11:50:00Z">
              <w:r w:rsidR="00CF19F4" w:rsidRPr="00906645">
                <w:rPr>
                  <w:rFonts w:ascii="Arial" w:hAnsi="Arial" w:cs="Arial"/>
                  <w:w w:val="105"/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6811" w:type="dxa"/>
          </w:tcPr>
          <w:p w14:paraId="554A7207" w14:textId="425D1EDA" w:rsidR="006E4665" w:rsidRPr="00906645" w:rsidRDefault="006E4665">
            <w:pPr>
              <w:pStyle w:val="BodyText"/>
              <w:numPr>
                <w:ilvl w:val="0"/>
                <w:numId w:val="66"/>
              </w:numPr>
              <w:ind w:left="340" w:hanging="340"/>
              <w:rPr>
                <w:rFonts w:ascii="Arial" w:hAnsi="Arial" w:cs="Arial"/>
                <w:sz w:val="20"/>
                <w:szCs w:val="20"/>
                <w:rPrChange w:id="7095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pPrChange w:id="7096" w:author="Helene Marsh" w:date="2022-04-30T11:51:00Z">
                <w:pPr>
                  <w:pStyle w:val="BodyText"/>
                  <w:ind w:left="340" w:hanging="340"/>
                </w:pPr>
              </w:pPrChange>
            </w:pPr>
            <w:r w:rsidRPr="00906645">
              <w:rPr>
                <w:rFonts w:ascii="Arial" w:hAnsi="Arial" w:cs="Arial"/>
                <w:sz w:val="20"/>
                <w:szCs w:val="20"/>
                <w:rPrChange w:id="7097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lastRenderedPageBreak/>
              <w:t>Identify</w:t>
            </w:r>
            <w:ins w:id="7098" w:author="Helene Marsh" w:date="2022-04-30T11:52:00Z">
              <w:r w:rsidR="00CF19F4" w:rsidRPr="00906645">
                <w:rPr>
                  <w:rFonts w:ascii="Arial" w:hAnsi="Arial" w:cs="Arial"/>
                  <w:spacing w:val="11"/>
                  <w:sz w:val="20"/>
                  <w:szCs w:val="20"/>
                </w:rPr>
                <w:t xml:space="preserve"> and where appropriate</w:t>
              </w:r>
              <w:r w:rsidR="007910AA" w:rsidRPr="00906645">
                <w:rPr>
                  <w:rFonts w:ascii="Arial" w:hAnsi="Arial" w:cs="Arial"/>
                  <w:spacing w:val="11"/>
                  <w:sz w:val="20"/>
                  <w:szCs w:val="20"/>
                </w:rPr>
                <w:t xml:space="preserve"> establish </w:t>
              </w:r>
            </w:ins>
            <w:del w:id="7099" w:author="Helene Marsh" w:date="2022-04-30T11:52:00Z">
              <w:r w:rsidRPr="00906645" w:rsidDel="00CF19F4">
                <w:rPr>
                  <w:rFonts w:ascii="Arial" w:hAnsi="Arial" w:cs="Arial"/>
                  <w:sz w:val="20"/>
                  <w:szCs w:val="20"/>
                  <w:rPrChange w:id="7100" w:author="Helene Marsh" w:date="2022-04-30T11:58:00Z">
                    <w:rPr>
                      <w:rFonts w:ascii="Arial Narrow" w:hAnsi="Arial Narrow"/>
                      <w:sz w:val="20"/>
                      <w:szCs w:val="20"/>
                    </w:rPr>
                  </w:rPrChange>
                </w:rPr>
                <w:delText>,</w:delText>
              </w:r>
              <w:r w:rsidRPr="00906645" w:rsidDel="00CF19F4">
                <w:rPr>
                  <w:rFonts w:ascii="Arial" w:hAnsi="Arial" w:cs="Arial"/>
                  <w:spacing w:val="11"/>
                  <w:sz w:val="20"/>
                  <w:szCs w:val="20"/>
                  <w:rPrChange w:id="7101" w:author="Helene Marsh" w:date="2022-04-30T11:58:00Z">
                    <w:rPr>
                      <w:rFonts w:ascii="Arial Narrow" w:hAnsi="Arial Narrow"/>
                      <w:spacing w:val="11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CF19F4">
                <w:rPr>
                  <w:rFonts w:ascii="Arial" w:hAnsi="Arial" w:cs="Arial"/>
                  <w:sz w:val="20"/>
                  <w:szCs w:val="20"/>
                  <w:rPrChange w:id="7102" w:author="Helene Marsh" w:date="2022-04-30T11:58:00Z">
                    <w:rPr>
                      <w:rFonts w:ascii="Arial Narrow" w:hAnsi="Arial Narrow"/>
                      <w:sz w:val="20"/>
                      <w:szCs w:val="20"/>
                    </w:rPr>
                  </w:rPrChange>
                </w:rPr>
                <w:delText>facilitate</w:delText>
              </w:r>
              <w:r w:rsidRPr="00906645" w:rsidDel="00CF19F4">
                <w:rPr>
                  <w:rFonts w:ascii="Arial" w:hAnsi="Arial" w:cs="Arial"/>
                  <w:spacing w:val="7"/>
                  <w:sz w:val="20"/>
                  <w:szCs w:val="20"/>
                  <w:rPrChange w:id="7103" w:author="Helene Marsh" w:date="2022-04-30T11:58:00Z">
                    <w:rPr>
                      <w:rFonts w:ascii="Arial Narrow" w:hAnsi="Arial Narrow"/>
                      <w:spacing w:val="7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CF19F4">
                <w:rPr>
                  <w:rFonts w:ascii="Arial" w:hAnsi="Arial" w:cs="Arial"/>
                  <w:sz w:val="20"/>
                  <w:szCs w:val="20"/>
                  <w:rPrChange w:id="7104" w:author="Helene Marsh" w:date="2022-04-30T11:58:00Z">
                    <w:rPr>
                      <w:rFonts w:ascii="Arial Narrow" w:hAnsi="Arial Narrow"/>
                      <w:sz w:val="20"/>
                      <w:szCs w:val="20"/>
                    </w:rPr>
                  </w:rPrChange>
                </w:rPr>
                <w:delText>and</w:delText>
              </w:r>
              <w:r w:rsidRPr="00906645" w:rsidDel="00CF19F4">
                <w:rPr>
                  <w:rFonts w:ascii="Arial" w:hAnsi="Arial" w:cs="Arial"/>
                  <w:spacing w:val="7"/>
                  <w:sz w:val="20"/>
                  <w:szCs w:val="20"/>
                  <w:rPrChange w:id="7105" w:author="Helene Marsh" w:date="2022-04-30T11:58:00Z">
                    <w:rPr>
                      <w:rFonts w:ascii="Arial Narrow" w:hAnsi="Arial Narrow"/>
                      <w:spacing w:val="7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CF19F4">
                <w:rPr>
                  <w:rFonts w:ascii="Arial" w:hAnsi="Arial" w:cs="Arial"/>
                  <w:sz w:val="20"/>
                  <w:szCs w:val="20"/>
                  <w:rPrChange w:id="7106" w:author="Helene Marsh" w:date="2022-04-30T11:58:00Z">
                    <w:rPr>
                      <w:rFonts w:ascii="Arial Narrow" w:hAnsi="Arial Narrow"/>
                      <w:sz w:val="20"/>
                      <w:szCs w:val="20"/>
                    </w:rPr>
                  </w:rPrChange>
                </w:rPr>
                <w:delText>explore</w:delText>
              </w:r>
              <w:r w:rsidRPr="00906645" w:rsidDel="00CF19F4">
                <w:rPr>
                  <w:rFonts w:ascii="Arial" w:hAnsi="Arial" w:cs="Arial"/>
                  <w:spacing w:val="7"/>
                  <w:sz w:val="20"/>
                  <w:szCs w:val="20"/>
                  <w:rPrChange w:id="7107" w:author="Helene Marsh" w:date="2022-04-30T11:58:00Z">
                    <w:rPr>
                      <w:rFonts w:ascii="Arial Narrow" w:hAnsi="Arial Narrow"/>
                      <w:spacing w:val="7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906645">
              <w:rPr>
                <w:rFonts w:ascii="Arial" w:hAnsi="Arial" w:cs="Arial"/>
                <w:sz w:val="20"/>
                <w:szCs w:val="20"/>
                <w:rPrChange w:id="7108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links</w:t>
            </w:r>
            <w:r w:rsidRPr="00906645">
              <w:rPr>
                <w:rFonts w:ascii="Arial" w:hAnsi="Arial" w:cs="Arial"/>
                <w:spacing w:val="11"/>
                <w:sz w:val="20"/>
                <w:szCs w:val="20"/>
                <w:rPrChange w:id="7109" w:author="Helene Marsh" w:date="2022-04-30T11:58:00Z">
                  <w:rPr>
                    <w:rFonts w:ascii="Arial Narrow" w:hAnsi="Arial Narrow"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7110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to</w:t>
            </w:r>
            <w:r w:rsidRPr="00906645">
              <w:rPr>
                <w:rFonts w:ascii="Arial" w:hAnsi="Arial" w:cs="Arial"/>
                <w:spacing w:val="7"/>
                <w:sz w:val="20"/>
                <w:szCs w:val="20"/>
                <w:rPrChange w:id="7111" w:author="Helene Marsh" w:date="2022-04-30T11:58:00Z">
                  <w:rPr>
                    <w:rFonts w:ascii="Arial Narrow" w:hAnsi="Arial Narrow"/>
                    <w:spacing w:val="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7112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other</w:t>
            </w:r>
            <w:r w:rsidRPr="00906645">
              <w:rPr>
                <w:rFonts w:ascii="Arial" w:hAnsi="Arial" w:cs="Arial"/>
                <w:spacing w:val="9"/>
                <w:sz w:val="20"/>
                <w:szCs w:val="20"/>
                <w:rPrChange w:id="7113" w:author="Helene Marsh" w:date="2022-04-30T11:58:00Z">
                  <w:rPr>
                    <w:rFonts w:ascii="Arial Narrow" w:hAnsi="Arial Narrow"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7114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international,</w:t>
            </w:r>
            <w:r w:rsidRPr="00906645">
              <w:rPr>
                <w:rFonts w:ascii="Arial" w:hAnsi="Arial" w:cs="Arial"/>
                <w:spacing w:val="11"/>
                <w:sz w:val="20"/>
                <w:szCs w:val="20"/>
                <w:rPrChange w:id="7115" w:author="Helene Marsh" w:date="2022-04-30T11:58:00Z">
                  <w:rPr>
                    <w:rFonts w:ascii="Arial Narrow" w:hAnsi="Arial Narrow"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7116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regional,</w:t>
            </w:r>
            <w:r w:rsidRPr="00906645">
              <w:rPr>
                <w:rFonts w:ascii="Arial" w:hAnsi="Arial" w:cs="Arial"/>
                <w:spacing w:val="11"/>
                <w:sz w:val="20"/>
                <w:szCs w:val="20"/>
                <w:rPrChange w:id="7117" w:author="Helene Marsh" w:date="2022-04-30T11:58:00Z">
                  <w:rPr>
                    <w:rFonts w:ascii="Arial Narrow" w:hAnsi="Arial Narrow"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7118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sub-regional</w:t>
            </w:r>
            <w:r w:rsidRPr="00906645">
              <w:rPr>
                <w:rFonts w:ascii="Arial" w:hAnsi="Arial" w:cs="Arial"/>
                <w:spacing w:val="9"/>
                <w:sz w:val="20"/>
                <w:szCs w:val="20"/>
                <w:rPrChange w:id="7119" w:author="Helene Marsh" w:date="2022-04-30T11:58:00Z">
                  <w:rPr>
                    <w:rFonts w:ascii="Arial Narrow" w:hAnsi="Arial Narrow"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7120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fora,</w:t>
            </w:r>
            <w:r w:rsidRPr="00906645">
              <w:rPr>
                <w:rFonts w:ascii="Arial" w:hAnsi="Arial" w:cs="Arial"/>
                <w:spacing w:val="9"/>
                <w:sz w:val="20"/>
                <w:szCs w:val="20"/>
                <w:rPrChange w:id="7121" w:author="Helene Marsh" w:date="2022-04-30T11:58:00Z">
                  <w:rPr>
                    <w:rFonts w:ascii="Arial Narrow" w:hAnsi="Arial Narrow"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7122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conventions,</w:t>
            </w:r>
            <w:r w:rsidRPr="00906645">
              <w:rPr>
                <w:rFonts w:ascii="Arial" w:hAnsi="Arial" w:cs="Arial"/>
                <w:spacing w:val="11"/>
                <w:sz w:val="20"/>
                <w:szCs w:val="20"/>
                <w:rPrChange w:id="7123" w:author="Helene Marsh" w:date="2022-04-30T11:58:00Z">
                  <w:rPr>
                    <w:rFonts w:ascii="Arial Narrow" w:hAnsi="Arial Narrow"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7124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agreements</w:t>
            </w:r>
            <w:r w:rsidRPr="00906645">
              <w:rPr>
                <w:rFonts w:ascii="Arial" w:hAnsi="Arial" w:cs="Arial"/>
                <w:spacing w:val="9"/>
                <w:sz w:val="20"/>
                <w:szCs w:val="20"/>
                <w:rPrChange w:id="7125" w:author="Helene Marsh" w:date="2022-04-30T11:58:00Z">
                  <w:rPr>
                    <w:rFonts w:ascii="Arial Narrow" w:hAnsi="Arial Narrow"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z w:val="20"/>
                <w:szCs w:val="20"/>
                <w:rPrChange w:id="7126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7"/>
                <w:sz w:val="20"/>
                <w:szCs w:val="20"/>
                <w:rPrChange w:id="7127" w:author="Helene Marsh" w:date="2022-04-30T11:58:00Z">
                  <w:rPr>
                    <w:rFonts w:ascii="Arial Narrow" w:hAnsi="Arial Narrow"/>
                    <w:spacing w:val="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pacing w:val="-4"/>
                <w:sz w:val="20"/>
                <w:szCs w:val="20"/>
                <w:rPrChange w:id="7128" w:author="Helene Marsh" w:date="2022-04-30T11:58:00Z">
                  <w:rPr>
                    <w:rFonts w:ascii="Arial Narrow" w:hAnsi="Arial Narrow"/>
                    <w:spacing w:val="-4"/>
                    <w:sz w:val="20"/>
                    <w:szCs w:val="20"/>
                  </w:rPr>
                </w:rPrChange>
              </w:rPr>
              <w:t>MoUs</w:t>
            </w:r>
            <w:ins w:id="7129" w:author="Helene Marsh [2]" w:date="2022-04-29T14:25:00Z">
              <w:r w:rsidR="001A5457" w:rsidRPr="00906645">
                <w:rPr>
                  <w:rFonts w:ascii="Arial" w:hAnsi="Arial" w:cs="Arial"/>
                  <w:spacing w:val="-4"/>
                  <w:sz w:val="20"/>
                  <w:szCs w:val="20"/>
                </w:rPr>
                <w:t>,</w:t>
              </w:r>
            </w:ins>
            <w:ins w:id="7130" w:author="Helene Marsh [2]" w:date="2022-04-25T15:53:00Z">
              <w:r w:rsidR="00F45560" w:rsidRPr="00906645">
                <w:rPr>
                  <w:rFonts w:ascii="Arial" w:hAnsi="Arial" w:cs="Arial"/>
                  <w:spacing w:val="-4"/>
                  <w:sz w:val="20"/>
                  <w:szCs w:val="20"/>
                  <w:rPrChange w:id="7131" w:author="Helene Marsh" w:date="2022-04-30T11:58:00Z">
                    <w:rPr>
                      <w:rFonts w:ascii="Arial Narrow" w:hAnsi="Arial Narrow"/>
                      <w:spacing w:val="-4"/>
                      <w:sz w:val="20"/>
                      <w:szCs w:val="20"/>
                    </w:rPr>
                  </w:rPrChange>
                </w:rPr>
                <w:t xml:space="preserve"> such as the IOSEA Mar</w:t>
              </w:r>
            </w:ins>
            <w:ins w:id="7132" w:author="Helene Marsh [2]" w:date="2022-04-25T15:54:00Z">
              <w:r w:rsidR="00F45560" w:rsidRPr="00906645">
                <w:rPr>
                  <w:rFonts w:ascii="Arial" w:hAnsi="Arial" w:cs="Arial"/>
                  <w:spacing w:val="-4"/>
                  <w:sz w:val="20"/>
                  <w:szCs w:val="20"/>
                  <w:rPrChange w:id="7133" w:author="Helene Marsh" w:date="2022-04-30T11:58:00Z">
                    <w:rPr>
                      <w:rFonts w:ascii="Arial Narrow" w:hAnsi="Arial Narrow"/>
                      <w:spacing w:val="-4"/>
                      <w:sz w:val="20"/>
                      <w:szCs w:val="20"/>
                    </w:rPr>
                  </w:rPrChange>
                </w:rPr>
                <w:t>i</w:t>
              </w:r>
            </w:ins>
            <w:ins w:id="7134" w:author="Helene Marsh [2]" w:date="2022-04-25T15:53:00Z">
              <w:r w:rsidR="00F45560" w:rsidRPr="00906645">
                <w:rPr>
                  <w:rFonts w:ascii="Arial" w:hAnsi="Arial" w:cs="Arial"/>
                  <w:spacing w:val="-4"/>
                  <w:sz w:val="20"/>
                  <w:szCs w:val="20"/>
                  <w:rPrChange w:id="7135" w:author="Helene Marsh" w:date="2022-04-30T11:58:00Z">
                    <w:rPr>
                      <w:rFonts w:ascii="Arial Narrow" w:hAnsi="Arial Narrow"/>
                      <w:spacing w:val="-4"/>
                      <w:sz w:val="20"/>
                      <w:szCs w:val="20"/>
                    </w:rPr>
                  </w:rPrChange>
                </w:rPr>
                <w:t xml:space="preserve">ne </w:t>
              </w:r>
            </w:ins>
            <w:ins w:id="7136" w:author="Helene Marsh [2]" w:date="2022-04-25T15:54:00Z">
              <w:r w:rsidR="00F45560" w:rsidRPr="00906645">
                <w:rPr>
                  <w:rFonts w:ascii="Arial" w:hAnsi="Arial" w:cs="Arial"/>
                  <w:spacing w:val="-4"/>
                  <w:sz w:val="20"/>
                  <w:szCs w:val="20"/>
                  <w:rPrChange w:id="7137" w:author="Helene Marsh" w:date="2022-04-30T11:58:00Z">
                    <w:rPr>
                      <w:rFonts w:ascii="Arial Narrow" w:hAnsi="Arial Narrow"/>
                      <w:spacing w:val="-4"/>
                      <w:sz w:val="20"/>
                      <w:szCs w:val="20"/>
                    </w:rPr>
                  </w:rPrChange>
                </w:rPr>
                <w:t>T</w:t>
              </w:r>
            </w:ins>
            <w:ins w:id="7138" w:author="Helene Marsh [2]" w:date="2022-04-25T15:53:00Z">
              <w:r w:rsidR="001A5457" w:rsidRPr="00906645">
                <w:rPr>
                  <w:rFonts w:ascii="Arial" w:hAnsi="Arial" w:cs="Arial"/>
                  <w:spacing w:val="-4"/>
                  <w:sz w:val="20"/>
                  <w:szCs w:val="20"/>
                </w:rPr>
                <w:t>urtle M</w:t>
              </w:r>
            </w:ins>
            <w:ins w:id="7139" w:author="Helene Marsh [2]" w:date="2022-04-29T14:25:00Z">
              <w:r w:rsidR="001A5457" w:rsidRPr="00906645">
                <w:rPr>
                  <w:rFonts w:ascii="Arial" w:hAnsi="Arial" w:cs="Arial"/>
                  <w:spacing w:val="-4"/>
                  <w:sz w:val="20"/>
                  <w:szCs w:val="20"/>
                </w:rPr>
                <w:t>o</w:t>
              </w:r>
            </w:ins>
            <w:ins w:id="7140" w:author="Helene Marsh [2]" w:date="2022-04-25T15:53:00Z">
              <w:r w:rsidR="00F45560" w:rsidRPr="00906645">
                <w:rPr>
                  <w:rFonts w:ascii="Arial" w:hAnsi="Arial" w:cs="Arial"/>
                  <w:spacing w:val="-4"/>
                  <w:sz w:val="20"/>
                  <w:szCs w:val="20"/>
                  <w:rPrChange w:id="7141" w:author="Helene Marsh" w:date="2022-04-30T11:58:00Z">
                    <w:rPr>
                      <w:rFonts w:ascii="Arial Narrow" w:hAnsi="Arial Narrow"/>
                      <w:spacing w:val="-4"/>
                      <w:sz w:val="20"/>
                      <w:szCs w:val="20"/>
                    </w:rPr>
                  </w:rPrChange>
                </w:rPr>
                <w:t>U</w:t>
              </w:r>
            </w:ins>
            <w:ins w:id="7142" w:author="Helene Marsh" w:date="2022-05-01T10:33:00Z">
              <w:r w:rsidR="000E5ADC">
                <w:rPr>
                  <w:rFonts w:ascii="Arial" w:hAnsi="Arial" w:cs="Arial"/>
                  <w:spacing w:val="-4"/>
                  <w:sz w:val="20"/>
                  <w:szCs w:val="20"/>
                </w:rPr>
                <w:t>,</w:t>
              </w:r>
            </w:ins>
            <w:ins w:id="7143" w:author="Helene Marsh" w:date="2022-04-30T11:52:00Z">
              <w:r w:rsidR="007910AA" w:rsidRPr="00906645">
                <w:rPr>
                  <w:rFonts w:ascii="Arial" w:hAnsi="Arial" w:cs="Arial"/>
                  <w:spacing w:val="-4"/>
                  <w:sz w:val="20"/>
                  <w:szCs w:val="20"/>
                </w:rPr>
                <w:t xml:space="preserve"> and use them to </w:t>
              </w:r>
            </w:ins>
            <w:ins w:id="7144" w:author="Helene Marsh" w:date="2022-04-30T11:53:00Z">
              <w:r w:rsidR="007910AA" w:rsidRPr="00906645">
                <w:rPr>
                  <w:rFonts w:ascii="Arial" w:hAnsi="Arial" w:cs="Arial"/>
                  <w:spacing w:val="-4"/>
                  <w:sz w:val="20"/>
                  <w:szCs w:val="20"/>
                </w:rPr>
                <w:t>enhance</w:t>
              </w:r>
            </w:ins>
            <w:ins w:id="7145" w:author="Helene Marsh" w:date="2022-04-30T11:52:00Z">
              <w:r w:rsidR="007910AA" w:rsidRPr="00906645">
                <w:rPr>
                  <w:rFonts w:ascii="Arial" w:hAnsi="Arial" w:cs="Arial"/>
                  <w:spacing w:val="-4"/>
                  <w:sz w:val="20"/>
                  <w:szCs w:val="20"/>
                </w:rPr>
                <w:t xml:space="preserve"> the </w:t>
              </w:r>
            </w:ins>
            <w:ins w:id="7146" w:author="Helene Marsh" w:date="2022-04-30T11:53:00Z">
              <w:r w:rsidR="007910AA" w:rsidRPr="00906645">
                <w:rPr>
                  <w:rFonts w:ascii="Arial" w:hAnsi="Arial" w:cs="Arial"/>
                  <w:spacing w:val="-4"/>
                  <w:sz w:val="20"/>
                  <w:szCs w:val="20"/>
                </w:rPr>
                <w:t>conservation</w:t>
              </w:r>
            </w:ins>
            <w:ins w:id="7147" w:author="Helene Marsh" w:date="2022-04-30T11:52:00Z">
              <w:r w:rsidR="007910AA" w:rsidRPr="00906645">
                <w:rPr>
                  <w:rFonts w:ascii="Arial" w:hAnsi="Arial" w:cs="Arial"/>
                  <w:spacing w:val="-4"/>
                  <w:sz w:val="20"/>
                  <w:szCs w:val="20"/>
                </w:rPr>
                <w:t xml:space="preserve"> </w:t>
              </w:r>
            </w:ins>
            <w:ins w:id="7148" w:author="Helene Marsh" w:date="2022-04-30T11:53:00Z">
              <w:r w:rsidR="007910AA" w:rsidRPr="00906645">
                <w:rPr>
                  <w:rFonts w:ascii="Arial" w:hAnsi="Arial" w:cs="Arial"/>
                  <w:spacing w:val="-4"/>
                  <w:sz w:val="20"/>
                  <w:szCs w:val="20"/>
                </w:rPr>
                <w:t>management of dugongs</w:t>
              </w:r>
            </w:ins>
          </w:p>
          <w:p w14:paraId="2912812F" w14:textId="3B10B735" w:rsidR="006E4665" w:rsidRPr="00906645" w:rsidRDefault="006E4665" w:rsidP="00A975D7">
            <w:pPr>
              <w:pStyle w:val="TableParagraph"/>
              <w:ind w:left="340" w:hanging="340"/>
              <w:rPr>
                <w:rFonts w:ascii="Arial" w:hAnsi="Arial" w:cs="Arial"/>
                <w:w w:val="105"/>
                <w:sz w:val="20"/>
                <w:szCs w:val="20"/>
                <w:rPrChange w:id="714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</w:pPr>
          </w:p>
        </w:tc>
      </w:tr>
    </w:tbl>
    <w:p w14:paraId="49BD54F1" w14:textId="77777777" w:rsidR="007B0FC9" w:rsidRPr="00906645" w:rsidRDefault="007B0FC9" w:rsidP="00A975D7">
      <w:pPr>
        <w:rPr>
          <w:rFonts w:ascii="Arial" w:hAnsi="Arial" w:cs="Arial"/>
          <w:sz w:val="20"/>
          <w:szCs w:val="20"/>
          <w:rPrChange w:id="7150" w:author="Helene Marsh" w:date="2022-04-30T11:58:00Z">
            <w:rPr>
              <w:rFonts w:ascii="Arial Narrow" w:hAnsi="Arial Narrow"/>
              <w:sz w:val="20"/>
              <w:szCs w:val="20"/>
            </w:rPr>
          </w:rPrChange>
        </w:rPr>
        <w:sectPr w:rsidR="007B0FC9" w:rsidRPr="00906645" w:rsidSect="009E1175">
          <w:pgSz w:w="16840" w:h="11907" w:orient="landscape" w:code="9"/>
          <w:pgMar w:top="1440" w:right="1440" w:bottom="1440" w:left="1440" w:header="0" w:footer="1110" w:gutter="0"/>
          <w:cols w:space="720"/>
          <w:docGrid w:linePitch="299"/>
        </w:sectPr>
      </w:pPr>
    </w:p>
    <w:p w14:paraId="7F706FEC" w14:textId="77777777" w:rsidR="007B0FC9" w:rsidRPr="00906645" w:rsidRDefault="007B0FC9" w:rsidP="00A975D7">
      <w:pPr>
        <w:pStyle w:val="BodyText"/>
        <w:ind w:firstLine="0"/>
        <w:rPr>
          <w:rFonts w:ascii="Arial" w:hAnsi="Arial" w:cs="Arial"/>
          <w:b/>
          <w:i w:val="0"/>
          <w:sz w:val="20"/>
          <w:szCs w:val="20"/>
          <w:rPrChange w:id="7151" w:author="Helene Marsh" w:date="2022-04-30T11:58:00Z">
            <w:rPr>
              <w:rFonts w:ascii="Arial Narrow" w:hAnsi="Arial Narrow"/>
              <w:b/>
              <w:i w:val="0"/>
              <w:sz w:val="20"/>
              <w:szCs w:val="20"/>
            </w:rPr>
          </w:rPrChange>
        </w:rPr>
      </w:pPr>
    </w:p>
    <w:p w14:paraId="1782B0CA" w14:textId="77777777" w:rsidR="007B0FC9" w:rsidRPr="00906645" w:rsidRDefault="007B0FC9" w:rsidP="00A975D7">
      <w:pPr>
        <w:pStyle w:val="BodyText"/>
        <w:ind w:firstLine="0"/>
        <w:rPr>
          <w:rFonts w:ascii="Arial" w:hAnsi="Arial" w:cs="Arial"/>
          <w:b/>
          <w:i w:val="0"/>
          <w:sz w:val="20"/>
          <w:szCs w:val="20"/>
          <w:rPrChange w:id="7152" w:author="Helene Marsh" w:date="2022-04-30T11:58:00Z">
            <w:rPr>
              <w:rFonts w:ascii="Arial Narrow" w:hAnsi="Arial Narrow"/>
              <w:b/>
              <w:i w:val="0"/>
              <w:sz w:val="20"/>
              <w:szCs w:val="20"/>
            </w:rPr>
          </w:rPrChange>
        </w:rPr>
      </w:pPr>
    </w:p>
    <w:p w14:paraId="0BC4F932" w14:textId="77777777" w:rsidR="007B0FC9" w:rsidRPr="00906645" w:rsidRDefault="007B0FC9" w:rsidP="00A975D7">
      <w:pPr>
        <w:pStyle w:val="BodyText"/>
        <w:ind w:firstLine="0"/>
        <w:rPr>
          <w:rFonts w:ascii="Arial" w:hAnsi="Arial" w:cs="Arial"/>
          <w:b/>
          <w:i w:val="0"/>
          <w:sz w:val="20"/>
          <w:szCs w:val="20"/>
          <w:rPrChange w:id="7153" w:author="Helene Marsh" w:date="2022-04-30T11:58:00Z">
            <w:rPr>
              <w:rFonts w:ascii="Arial Narrow" w:hAnsi="Arial Narrow"/>
              <w:b/>
              <w:i w:val="0"/>
              <w:sz w:val="20"/>
              <w:szCs w:val="20"/>
            </w:rPr>
          </w:rPrChange>
        </w:rPr>
      </w:pPr>
    </w:p>
    <w:p w14:paraId="1E98B567" w14:textId="77777777" w:rsidR="007B0FC9" w:rsidRPr="00906645" w:rsidRDefault="007B0FC9" w:rsidP="00A975D7">
      <w:pPr>
        <w:pStyle w:val="BodyText"/>
        <w:ind w:firstLine="0"/>
        <w:rPr>
          <w:rFonts w:ascii="Arial" w:hAnsi="Arial" w:cs="Arial"/>
          <w:b/>
          <w:i w:val="0"/>
          <w:sz w:val="20"/>
          <w:szCs w:val="20"/>
          <w:rPrChange w:id="7154" w:author="Helene Marsh" w:date="2022-04-30T11:58:00Z">
            <w:rPr>
              <w:rFonts w:ascii="Arial Narrow" w:hAnsi="Arial Narrow"/>
              <w:b/>
              <w:i w:val="0"/>
              <w:sz w:val="20"/>
              <w:szCs w:val="20"/>
            </w:rPr>
          </w:rPrChange>
        </w:rPr>
      </w:pPr>
    </w:p>
    <w:p w14:paraId="53F62E34" w14:textId="77777777" w:rsidR="007B0FC9" w:rsidRPr="00906645" w:rsidRDefault="007B0FC9" w:rsidP="00A975D7">
      <w:pPr>
        <w:pStyle w:val="BodyText"/>
        <w:ind w:firstLine="0"/>
        <w:rPr>
          <w:rFonts w:ascii="Arial" w:hAnsi="Arial" w:cs="Arial"/>
          <w:b/>
          <w:i w:val="0"/>
          <w:sz w:val="20"/>
          <w:szCs w:val="20"/>
          <w:rPrChange w:id="7155" w:author="Helene Marsh" w:date="2022-04-30T11:58:00Z">
            <w:rPr>
              <w:rFonts w:ascii="Arial Narrow" w:hAnsi="Arial Narrow"/>
              <w:b/>
              <w:i w:val="0"/>
              <w:sz w:val="20"/>
              <w:szCs w:val="20"/>
            </w:rPr>
          </w:rPrChange>
        </w:rPr>
      </w:pPr>
    </w:p>
    <w:p w14:paraId="6100B08B" w14:textId="77777777" w:rsidR="00755E23" w:rsidRPr="00906645" w:rsidRDefault="00755E23" w:rsidP="00A975D7">
      <w:pPr>
        <w:widowControl/>
        <w:autoSpaceDE/>
        <w:autoSpaceDN/>
        <w:rPr>
          <w:rFonts w:ascii="Arial" w:hAnsi="Arial" w:cs="Arial"/>
          <w:b/>
          <w:sz w:val="20"/>
          <w:szCs w:val="20"/>
          <w:rPrChange w:id="7156" w:author="Helene Marsh" w:date="2022-04-30T11:58:00Z">
            <w:rPr>
              <w:rFonts w:ascii="Arial Narrow" w:hAnsi="Arial Narrow"/>
              <w:b/>
              <w:sz w:val="20"/>
              <w:szCs w:val="20"/>
            </w:rPr>
          </w:rPrChange>
        </w:rPr>
      </w:pPr>
      <w:r w:rsidRPr="00906645">
        <w:rPr>
          <w:rFonts w:ascii="Arial" w:hAnsi="Arial" w:cs="Arial"/>
          <w:b/>
          <w:sz w:val="20"/>
          <w:szCs w:val="20"/>
          <w:rPrChange w:id="7157" w:author="Helene Marsh" w:date="2022-04-30T11:58:00Z">
            <w:rPr>
              <w:rFonts w:ascii="Arial Narrow" w:hAnsi="Arial Narrow"/>
              <w:b/>
              <w:sz w:val="20"/>
              <w:szCs w:val="20"/>
            </w:rPr>
          </w:rPrChange>
        </w:rPr>
        <w:br w:type="page"/>
      </w:r>
    </w:p>
    <w:p w14:paraId="26575B55" w14:textId="5E078185" w:rsidR="007B0FC9" w:rsidRPr="00906645" w:rsidRDefault="007B0FC9" w:rsidP="00A975D7">
      <w:pPr>
        <w:rPr>
          <w:rFonts w:ascii="Arial" w:hAnsi="Arial" w:cs="Arial"/>
          <w:b/>
          <w:sz w:val="20"/>
          <w:szCs w:val="20"/>
          <w:rPrChange w:id="7158" w:author="Helene Marsh" w:date="2022-04-30T11:58:00Z">
            <w:rPr>
              <w:rFonts w:ascii="Arial Narrow" w:hAnsi="Arial Narrow"/>
              <w:b/>
              <w:sz w:val="20"/>
              <w:szCs w:val="20"/>
            </w:rPr>
          </w:rPrChange>
        </w:rPr>
      </w:pPr>
      <w:r w:rsidRPr="00906645">
        <w:rPr>
          <w:rFonts w:ascii="Arial" w:hAnsi="Arial" w:cs="Arial"/>
          <w:b/>
          <w:sz w:val="20"/>
          <w:szCs w:val="20"/>
          <w:rPrChange w:id="7159" w:author="Helene Marsh" w:date="2022-04-30T11:58:00Z">
            <w:rPr>
              <w:rFonts w:ascii="Arial Narrow" w:hAnsi="Arial Narrow"/>
              <w:b/>
              <w:sz w:val="20"/>
              <w:szCs w:val="20"/>
            </w:rPr>
          </w:rPrChange>
        </w:rPr>
        <w:t>Crosscutting</w:t>
      </w:r>
      <w:r w:rsidRPr="00906645">
        <w:rPr>
          <w:rFonts w:ascii="Arial" w:hAnsi="Arial" w:cs="Arial"/>
          <w:b/>
          <w:spacing w:val="8"/>
          <w:sz w:val="20"/>
          <w:szCs w:val="20"/>
          <w:rPrChange w:id="7160" w:author="Helene Marsh" w:date="2022-04-30T11:58:00Z">
            <w:rPr>
              <w:rFonts w:ascii="Arial Narrow" w:hAnsi="Arial Narrow"/>
              <w:b/>
              <w:spacing w:val="8"/>
              <w:sz w:val="20"/>
              <w:szCs w:val="20"/>
            </w:rPr>
          </w:rPrChange>
        </w:rPr>
        <w:t xml:space="preserve"> </w:t>
      </w:r>
      <w:r w:rsidRPr="00906645">
        <w:rPr>
          <w:rFonts w:ascii="Arial" w:hAnsi="Arial" w:cs="Arial"/>
          <w:b/>
          <w:sz w:val="20"/>
          <w:szCs w:val="20"/>
          <w:rPrChange w:id="7161" w:author="Helene Marsh" w:date="2022-04-30T11:58:00Z">
            <w:rPr>
              <w:rFonts w:ascii="Arial Narrow" w:hAnsi="Arial Narrow"/>
              <w:b/>
              <w:sz w:val="20"/>
              <w:szCs w:val="20"/>
            </w:rPr>
          </w:rPrChange>
        </w:rPr>
        <w:t>Issues</w:t>
      </w:r>
    </w:p>
    <w:p w14:paraId="00578893" w14:textId="77777777" w:rsidR="007B0FC9" w:rsidRPr="00906645" w:rsidRDefault="007B0FC9" w:rsidP="00A975D7">
      <w:pPr>
        <w:pStyle w:val="BodyText"/>
        <w:ind w:firstLine="0"/>
        <w:rPr>
          <w:rFonts w:ascii="Arial" w:hAnsi="Arial" w:cs="Arial"/>
          <w:b/>
          <w:i w:val="0"/>
          <w:sz w:val="20"/>
          <w:szCs w:val="20"/>
          <w:rPrChange w:id="7162" w:author="Helene Marsh" w:date="2022-04-30T11:58:00Z">
            <w:rPr>
              <w:rFonts w:ascii="Arial Narrow" w:hAnsi="Arial Narrow"/>
              <w:b/>
              <w:i w:val="0"/>
              <w:sz w:val="20"/>
              <w:szCs w:val="20"/>
            </w:rPr>
          </w:rPrChange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8"/>
        <w:gridCol w:w="1418"/>
        <w:gridCol w:w="992"/>
        <w:gridCol w:w="1417"/>
        <w:gridCol w:w="1276"/>
        <w:gridCol w:w="6811"/>
        <w:tblGridChange w:id="7163">
          <w:tblGrid>
            <w:gridCol w:w="1708"/>
            <w:gridCol w:w="1418"/>
            <w:gridCol w:w="992"/>
            <w:gridCol w:w="1417"/>
            <w:gridCol w:w="1276"/>
            <w:gridCol w:w="6811"/>
          </w:tblGrid>
        </w:tblGridChange>
      </w:tblGrid>
      <w:tr w:rsidR="00755E23" w:rsidRPr="00906645" w14:paraId="7B479ADF" w14:textId="0ED3A459" w:rsidTr="00755E23">
        <w:trPr>
          <w:trHeight w:val="532"/>
        </w:trPr>
        <w:tc>
          <w:tcPr>
            <w:tcW w:w="13622" w:type="dxa"/>
            <w:gridSpan w:val="6"/>
            <w:shd w:val="clear" w:color="auto" w:fill="E6E6E6"/>
          </w:tcPr>
          <w:p w14:paraId="037F610D" w14:textId="77777777" w:rsidR="00755E23" w:rsidRPr="00906645" w:rsidRDefault="00755E23" w:rsidP="00A975D7">
            <w:pPr>
              <w:pStyle w:val="TableParagraph"/>
              <w:ind w:left="0"/>
              <w:rPr>
                <w:rFonts w:ascii="Arial" w:hAnsi="Arial" w:cs="Arial"/>
                <w:b/>
                <w:i/>
                <w:sz w:val="20"/>
                <w:szCs w:val="20"/>
                <w:rPrChange w:id="7164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i/>
                <w:spacing w:val="-1"/>
                <w:w w:val="105"/>
                <w:sz w:val="20"/>
                <w:szCs w:val="20"/>
                <w:rPrChange w:id="7165" w:author="Helene Marsh" w:date="2022-04-30T11:58:00Z">
                  <w:rPr>
                    <w:rFonts w:ascii="Arial Narrow" w:hAnsi="Arial Narrow"/>
                    <w:b/>
                    <w:i/>
                    <w:spacing w:val="-1"/>
                    <w:w w:val="105"/>
                    <w:sz w:val="20"/>
                    <w:szCs w:val="20"/>
                  </w:rPr>
                </w:rPrChange>
              </w:rPr>
              <w:t>Objective</w:t>
            </w:r>
            <w:r w:rsidRPr="00906645">
              <w:rPr>
                <w:rFonts w:ascii="Arial" w:hAnsi="Arial" w:cs="Arial"/>
                <w:b/>
                <w:i/>
                <w:spacing w:val="-13"/>
                <w:w w:val="105"/>
                <w:sz w:val="20"/>
                <w:szCs w:val="20"/>
                <w:rPrChange w:id="7166" w:author="Helene Marsh" w:date="2022-04-30T11:58:00Z">
                  <w:rPr>
                    <w:rFonts w:ascii="Arial Narrow" w:hAnsi="Arial Narrow"/>
                    <w:b/>
                    <w:i/>
                    <w:spacing w:val="-1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pacing w:val="-1"/>
                <w:w w:val="105"/>
                <w:sz w:val="20"/>
                <w:szCs w:val="20"/>
                <w:rPrChange w:id="7167" w:author="Helene Marsh" w:date="2022-04-30T11:58:00Z">
                  <w:rPr>
                    <w:rFonts w:ascii="Arial Narrow" w:hAnsi="Arial Narrow"/>
                    <w:b/>
                    <w:i/>
                    <w:spacing w:val="-1"/>
                    <w:w w:val="105"/>
                    <w:sz w:val="20"/>
                    <w:szCs w:val="20"/>
                  </w:rPr>
                </w:rPrChange>
              </w:rPr>
              <w:t>8</w:t>
            </w:r>
            <w:r w:rsidRPr="00906645">
              <w:rPr>
                <w:rFonts w:ascii="Arial" w:hAnsi="Arial" w:cs="Arial"/>
                <w:b/>
                <w:i/>
                <w:spacing w:val="-10"/>
                <w:w w:val="105"/>
                <w:sz w:val="20"/>
                <w:szCs w:val="20"/>
                <w:rPrChange w:id="7168" w:author="Helene Marsh" w:date="2022-04-30T11:58:00Z">
                  <w:rPr>
                    <w:rFonts w:ascii="Arial Narrow" w:hAnsi="Arial Narrow"/>
                    <w:b/>
                    <w:i/>
                    <w:spacing w:val="-10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pacing w:val="-1"/>
                <w:w w:val="105"/>
                <w:sz w:val="20"/>
                <w:szCs w:val="20"/>
                <w:rPrChange w:id="7169" w:author="Helene Marsh" w:date="2022-04-30T11:58:00Z">
                  <w:rPr>
                    <w:rFonts w:ascii="Arial Narrow" w:hAnsi="Arial Narrow"/>
                    <w:b/>
                    <w:i/>
                    <w:spacing w:val="-1"/>
                    <w:w w:val="105"/>
                    <w:sz w:val="20"/>
                    <w:szCs w:val="20"/>
                  </w:rPr>
                </w:rPrChange>
              </w:rPr>
              <w:t>–</w:t>
            </w:r>
            <w:r w:rsidRPr="00906645">
              <w:rPr>
                <w:rFonts w:ascii="Arial" w:hAnsi="Arial" w:cs="Arial"/>
                <w:b/>
                <w:i/>
                <w:spacing w:val="-13"/>
                <w:w w:val="105"/>
                <w:sz w:val="20"/>
                <w:szCs w:val="20"/>
                <w:rPrChange w:id="7170" w:author="Helene Marsh" w:date="2022-04-30T11:58:00Z">
                  <w:rPr>
                    <w:rFonts w:ascii="Arial Narrow" w:hAnsi="Arial Narrow"/>
                    <w:b/>
                    <w:i/>
                    <w:spacing w:val="-1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pacing w:val="-1"/>
                <w:w w:val="105"/>
                <w:sz w:val="20"/>
                <w:szCs w:val="20"/>
                <w:rPrChange w:id="7171" w:author="Helene Marsh" w:date="2022-04-30T11:58:00Z">
                  <w:rPr>
                    <w:rFonts w:ascii="Arial Narrow" w:hAnsi="Arial Narrow"/>
                    <w:b/>
                    <w:i/>
                    <w:spacing w:val="-1"/>
                    <w:w w:val="105"/>
                    <w:sz w:val="20"/>
                    <w:szCs w:val="20"/>
                  </w:rPr>
                </w:rPrChange>
              </w:rPr>
              <w:t>Improve</w:t>
            </w:r>
            <w:r w:rsidRPr="00906645">
              <w:rPr>
                <w:rFonts w:ascii="Arial" w:hAnsi="Arial" w:cs="Arial"/>
                <w:b/>
                <w:i/>
                <w:spacing w:val="-12"/>
                <w:w w:val="105"/>
                <w:sz w:val="20"/>
                <w:szCs w:val="20"/>
                <w:rPrChange w:id="7172" w:author="Helene Marsh" w:date="2022-04-30T11:58:00Z">
                  <w:rPr>
                    <w:rFonts w:ascii="Arial Narrow" w:hAnsi="Arial Narrow"/>
                    <w:b/>
                    <w:i/>
                    <w:spacing w:val="-1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pacing w:val="-1"/>
                <w:w w:val="105"/>
                <w:sz w:val="20"/>
                <w:szCs w:val="20"/>
                <w:rPrChange w:id="7173" w:author="Helene Marsh" w:date="2022-04-30T11:58:00Z">
                  <w:rPr>
                    <w:rFonts w:ascii="Arial Narrow" w:hAnsi="Arial Narrow"/>
                    <w:b/>
                    <w:i/>
                    <w:spacing w:val="-1"/>
                    <w:w w:val="105"/>
                    <w:sz w:val="20"/>
                    <w:szCs w:val="20"/>
                  </w:rPr>
                </w:rPrChange>
              </w:rPr>
              <w:t>legal</w:t>
            </w:r>
            <w:r w:rsidRPr="00906645">
              <w:rPr>
                <w:rFonts w:ascii="Arial" w:hAnsi="Arial" w:cs="Arial"/>
                <w:b/>
                <w:i/>
                <w:spacing w:val="-9"/>
                <w:w w:val="105"/>
                <w:sz w:val="20"/>
                <w:szCs w:val="20"/>
                <w:rPrChange w:id="7174" w:author="Helene Marsh" w:date="2022-04-30T11:58:00Z">
                  <w:rPr>
                    <w:rFonts w:ascii="Arial Narrow" w:hAnsi="Arial Narrow"/>
                    <w:b/>
                    <w:i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pacing w:val="-1"/>
                <w:w w:val="105"/>
                <w:sz w:val="20"/>
                <w:szCs w:val="20"/>
                <w:rPrChange w:id="7175" w:author="Helene Marsh" w:date="2022-04-30T11:58:00Z">
                  <w:rPr>
                    <w:rFonts w:ascii="Arial Narrow" w:hAnsi="Arial Narrow"/>
                    <w:b/>
                    <w:i/>
                    <w:spacing w:val="-1"/>
                    <w:w w:val="105"/>
                    <w:sz w:val="20"/>
                    <w:szCs w:val="20"/>
                  </w:rPr>
                </w:rPrChange>
              </w:rPr>
              <w:t>protection</w:t>
            </w:r>
            <w:r w:rsidRPr="00906645">
              <w:rPr>
                <w:rFonts w:ascii="Arial" w:hAnsi="Arial" w:cs="Arial"/>
                <w:b/>
                <w:i/>
                <w:spacing w:val="-13"/>
                <w:w w:val="105"/>
                <w:sz w:val="20"/>
                <w:szCs w:val="20"/>
                <w:rPrChange w:id="7176" w:author="Helene Marsh" w:date="2022-04-30T11:58:00Z">
                  <w:rPr>
                    <w:rFonts w:ascii="Arial Narrow" w:hAnsi="Arial Narrow"/>
                    <w:b/>
                    <w:i/>
                    <w:spacing w:val="-1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pacing w:val="-1"/>
                <w:w w:val="105"/>
                <w:sz w:val="20"/>
                <w:szCs w:val="20"/>
                <w:rPrChange w:id="7177" w:author="Helene Marsh" w:date="2022-04-30T11:58:00Z">
                  <w:rPr>
                    <w:rFonts w:ascii="Arial Narrow" w:hAnsi="Arial Narrow"/>
                    <w:b/>
                    <w:i/>
                    <w:spacing w:val="-1"/>
                    <w:w w:val="105"/>
                    <w:sz w:val="20"/>
                    <w:szCs w:val="20"/>
                  </w:rPr>
                </w:rPrChange>
              </w:rPr>
              <w:t>of</w:t>
            </w:r>
            <w:r w:rsidRPr="00906645">
              <w:rPr>
                <w:rFonts w:ascii="Arial" w:hAnsi="Arial" w:cs="Arial"/>
                <w:b/>
                <w:i/>
                <w:spacing w:val="-9"/>
                <w:w w:val="105"/>
                <w:sz w:val="20"/>
                <w:szCs w:val="20"/>
                <w:rPrChange w:id="7178" w:author="Helene Marsh" w:date="2022-04-30T11:58:00Z">
                  <w:rPr>
                    <w:rFonts w:ascii="Arial Narrow" w:hAnsi="Arial Narrow"/>
                    <w:b/>
                    <w:i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pacing w:val="-1"/>
                <w:w w:val="105"/>
                <w:sz w:val="20"/>
                <w:szCs w:val="20"/>
                <w:rPrChange w:id="7179" w:author="Helene Marsh" w:date="2022-04-30T11:58:00Z">
                  <w:rPr>
                    <w:rFonts w:ascii="Arial Narrow" w:hAnsi="Arial Narrow"/>
                    <w:b/>
                    <w:i/>
                    <w:spacing w:val="-1"/>
                    <w:w w:val="105"/>
                    <w:sz w:val="20"/>
                    <w:szCs w:val="20"/>
                  </w:rPr>
                </w:rPrChange>
              </w:rPr>
              <w:t>dugongs</w:t>
            </w:r>
            <w:r w:rsidRPr="00906645">
              <w:rPr>
                <w:rFonts w:ascii="Arial" w:hAnsi="Arial" w:cs="Arial"/>
                <w:b/>
                <w:i/>
                <w:spacing w:val="-9"/>
                <w:w w:val="105"/>
                <w:sz w:val="20"/>
                <w:szCs w:val="20"/>
                <w:rPrChange w:id="7180" w:author="Helene Marsh" w:date="2022-04-30T11:58:00Z">
                  <w:rPr>
                    <w:rFonts w:ascii="Arial Narrow" w:hAnsi="Arial Narrow"/>
                    <w:b/>
                    <w:i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pacing w:val="-1"/>
                <w:w w:val="105"/>
                <w:sz w:val="20"/>
                <w:szCs w:val="20"/>
                <w:rPrChange w:id="7181" w:author="Helene Marsh" w:date="2022-04-30T11:58:00Z">
                  <w:rPr>
                    <w:rFonts w:ascii="Arial Narrow" w:hAnsi="Arial Narrow"/>
                    <w:b/>
                    <w:i/>
                    <w:spacing w:val="-1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b/>
                <w:i/>
                <w:spacing w:val="-13"/>
                <w:w w:val="105"/>
                <w:sz w:val="20"/>
                <w:szCs w:val="20"/>
                <w:rPrChange w:id="7182" w:author="Helene Marsh" w:date="2022-04-30T11:58:00Z">
                  <w:rPr>
                    <w:rFonts w:ascii="Arial Narrow" w:hAnsi="Arial Narrow"/>
                    <w:b/>
                    <w:i/>
                    <w:spacing w:val="-1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pacing w:val="-1"/>
                <w:w w:val="105"/>
                <w:sz w:val="20"/>
                <w:szCs w:val="20"/>
                <w:rPrChange w:id="7183" w:author="Helene Marsh" w:date="2022-04-30T11:58:00Z">
                  <w:rPr>
                    <w:rFonts w:ascii="Arial Narrow" w:hAnsi="Arial Narrow"/>
                    <w:b/>
                    <w:i/>
                    <w:spacing w:val="-1"/>
                    <w:w w:val="105"/>
                    <w:sz w:val="20"/>
                    <w:szCs w:val="20"/>
                  </w:rPr>
                </w:rPrChange>
              </w:rPr>
              <w:t>their</w:t>
            </w:r>
            <w:r w:rsidRPr="00906645">
              <w:rPr>
                <w:rFonts w:ascii="Arial" w:hAnsi="Arial" w:cs="Arial"/>
                <w:b/>
                <w:i/>
                <w:spacing w:val="-11"/>
                <w:w w:val="105"/>
                <w:sz w:val="20"/>
                <w:szCs w:val="20"/>
                <w:rPrChange w:id="7184" w:author="Helene Marsh" w:date="2022-04-30T11:58:00Z">
                  <w:rPr>
                    <w:rFonts w:ascii="Arial Narrow" w:hAnsi="Arial Narrow"/>
                    <w:b/>
                    <w:i/>
                    <w:spacing w:val="-1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pacing w:val="-1"/>
                <w:w w:val="105"/>
                <w:sz w:val="20"/>
                <w:szCs w:val="20"/>
                <w:rPrChange w:id="7185" w:author="Helene Marsh" w:date="2022-04-30T11:58:00Z">
                  <w:rPr>
                    <w:rFonts w:ascii="Arial Narrow" w:hAnsi="Arial Narrow"/>
                    <w:b/>
                    <w:i/>
                    <w:spacing w:val="-1"/>
                    <w:w w:val="105"/>
                    <w:sz w:val="20"/>
                    <w:szCs w:val="20"/>
                  </w:rPr>
                </w:rPrChange>
              </w:rPr>
              <w:t>habitats</w:t>
            </w:r>
          </w:p>
          <w:p w14:paraId="6854AD2A" w14:textId="617FEBA1" w:rsidR="00755E23" w:rsidRPr="00906645" w:rsidRDefault="00755E23" w:rsidP="00A975D7">
            <w:pPr>
              <w:pStyle w:val="TableParagraph"/>
              <w:ind w:left="0"/>
              <w:rPr>
                <w:rFonts w:ascii="Arial" w:hAnsi="Arial" w:cs="Arial"/>
                <w:b/>
                <w:i/>
                <w:spacing w:val="-1"/>
                <w:w w:val="105"/>
                <w:sz w:val="20"/>
                <w:szCs w:val="20"/>
                <w:rPrChange w:id="7186" w:author="Helene Marsh" w:date="2022-04-30T11:58:00Z">
                  <w:rPr>
                    <w:rFonts w:ascii="Arial Narrow" w:hAnsi="Arial Narrow"/>
                    <w:b/>
                    <w:i/>
                    <w:spacing w:val="-1"/>
                    <w:w w:val="105"/>
                    <w:sz w:val="20"/>
                    <w:szCs w:val="20"/>
                  </w:rPr>
                </w:rPrChange>
              </w:rPr>
            </w:pPr>
          </w:p>
        </w:tc>
      </w:tr>
      <w:tr w:rsidR="006E4665" w:rsidRPr="00906645" w14:paraId="284C0A27" w14:textId="77777777" w:rsidTr="001370CB">
        <w:tblPrEx>
          <w:tblW w:w="0" w:type="auto"/>
          <w:tblInd w:w="13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left w:w="0" w:type="dxa"/>
            <w:right w:w="0" w:type="dxa"/>
          </w:tblCellMar>
          <w:tblLook w:val="01E0" w:firstRow="1" w:lastRow="1" w:firstColumn="1" w:lastColumn="1" w:noHBand="0" w:noVBand="0"/>
          <w:tblPrExChange w:id="7187" w:author="Helene Marsh [2]" w:date="2022-04-27T15:23:00Z">
            <w:tblPrEx>
              <w:tblW w:w="0" w:type="auto"/>
              <w:tblInd w:w="13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544"/>
          <w:trPrChange w:id="7188" w:author="Helene Marsh [2]" w:date="2022-04-27T15:23:00Z">
            <w:trPr>
              <w:trHeight w:val="864"/>
            </w:trPr>
          </w:trPrChange>
        </w:trPr>
        <w:tc>
          <w:tcPr>
            <w:tcW w:w="1708" w:type="dxa"/>
            <w:tcPrChange w:id="7189" w:author="Helene Marsh [2]" w:date="2022-04-27T15:23:00Z">
              <w:tcPr>
                <w:tcW w:w="1708" w:type="dxa"/>
              </w:tcPr>
            </w:tcPrChange>
          </w:tcPr>
          <w:p w14:paraId="42F17F3B" w14:textId="768F4A49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b/>
                <w:w w:val="105"/>
                <w:sz w:val="20"/>
                <w:szCs w:val="20"/>
                <w:rPrChange w:id="7190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w w:val="105"/>
                <w:sz w:val="20"/>
                <w:szCs w:val="20"/>
                <w:rPrChange w:id="7191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  <w:t>Action</w:t>
            </w:r>
          </w:p>
        </w:tc>
        <w:tc>
          <w:tcPr>
            <w:tcW w:w="1418" w:type="dxa"/>
            <w:tcPrChange w:id="7192" w:author="Helene Marsh [2]" w:date="2022-04-27T15:23:00Z">
              <w:tcPr>
                <w:tcW w:w="1418" w:type="dxa"/>
              </w:tcPr>
            </w:tcPrChange>
          </w:tcPr>
          <w:p w14:paraId="45AADF36" w14:textId="7221CA41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b/>
                <w:w w:val="105"/>
                <w:sz w:val="20"/>
                <w:szCs w:val="20"/>
                <w:rPrChange w:id="7193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w w:val="105"/>
                <w:sz w:val="20"/>
                <w:szCs w:val="20"/>
                <w:rPrChange w:id="7194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  <w:t>Priority Level</w:t>
            </w:r>
          </w:p>
        </w:tc>
        <w:tc>
          <w:tcPr>
            <w:tcW w:w="992" w:type="dxa"/>
            <w:tcPrChange w:id="7195" w:author="Helene Marsh [2]" w:date="2022-04-27T15:23:00Z">
              <w:tcPr>
                <w:tcW w:w="992" w:type="dxa"/>
              </w:tcPr>
            </w:tcPrChange>
          </w:tcPr>
          <w:p w14:paraId="47420038" w14:textId="3A6836BD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b/>
                <w:w w:val="105"/>
                <w:sz w:val="20"/>
                <w:szCs w:val="20"/>
                <w:rPrChange w:id="7196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w w:val="105"/>
                <w:sz w:val="20"/>
                <w:szCs w:val="20"/>
                <w:rPrChange w:id="7197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  <w:t>Time-scale</w:t>
            </w:r>
          </w:p>
        </w:tc>
        <w:tc>
          <w:tcPr>
            <w:tcW w:w="1417" w:type="dxa"/>
            <w:tcPrChange w:id="7198" w:author="Helene Marsh [2]" w:date="2022-04-27T15:23:00Z">
              <w:tcPr>
                <w:tcW w:w="1417" w:type="dxa"/>
              </w:tcPr>
            </w:tcPrChange>
          </w:tcPr>
          <w:p w14:paraId="4A0F49DF" w14:textId="4B08D045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b/>
                <w:w w:val="105"/>
                <w:sz w:val="20"/>
                <w:szCs w:val="20"/>
                <w:rPrChange w:id="7199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w w:val="105"/>
                <w:sz w:val="20"/>
                <w:szCs w:val="20"/>
                <w:rPrChange w:id="7200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  <w:t xml:space="preserve">Organizations </w:t>
            </w:r>
          </w:p>
        </w:tc>
        <w:tc>
          <w:tcPr>
            <w:tcW w:w="1276" w:type="dxa"/>
            <w:tcPrChange w:id="7201" w:author="Helene Marsh [2]" w:date="2022-04-27T15:23:00Z">
              <w:tcPr>
                <w:tcW w:w="1276" w:type="dxa"/>
              </w:tcPr>
            </w:tcPrChange>
          </w:tcPr>
          <w:p w14:paraId="4791CE92" w14:textId="2C2AB837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b/>
                <w:w w:val="105"/>
                <w:sz w:val="20"/>
                <w:szCs w:val="20"/>
                <w:rPrChange w:id="7202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w w:val="105"/>
                <w:sz w:val="20"/>
                <w:szCs w:val="20"/>
                <w:rPrChange w:id="7203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  <w:t xml:space="preserve">Target </w:t>
            </w:r>
          </w:p>
        </w:tc>
        <w:tc>
          <w:tcPr>
            <w:tcW w:w="6811" w:type="dxa"/>
            <w:tcPrChange w:id="7204" w:author="Helene Marsh [2]" w:date="2022-04-27T15:23:00Z">
              <w:tcPr>
                <w:tcW w:w="6811" w:type="dxa"/>
              </w:tcPr>
            </w:tcPrChange>
          </w:tcPr>
          <w:p w14:paraId="3FAE99B8" w14:textId="6058F2FB" w:rsidR="006E4665" w:rsidRPr="00906645" w:rsidRDefault="006E4665" w:rsidP="00A975D7">
            <w:pPr>
              <w:tabs>
                <w:tab w:val="left" w:pos="464"/>
              </w:tabs>
              <w:rPr>
                <w:rFonts w:ascii="Arial" w:hAnsi="Arial" w:cs="Arial"/>
                <w:b/>
                <w:w w:val="105"/>
                <w:sz w:val="20"/>
                <w:szCs w:val="20"/>
                <w:rPrChange w:id="7205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w w:val="105"/>
                <w:sz w:val="20"/>
                <w:szCs w:val="20"/>
                <w:rPrChange w:id="7206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  <w:t xml:space="preserve">Examples of specific actions that may be applicable depending on national circumstances </w:t>
            </w:r>
          </w:p>
        </w:tc>
      </w:tr>
      <w:tr w:rsidR="006E4665" w:rsidRPr="00906645" w14:paraId="510638BF" w14:textId="64D74235" w:rsidTr="00755E23">
        <w:trPr>
          <w:trHeight w:val="864"/>
        </w:trPr>
        <w:tc>
          <w:tcPr>
            <w:tcW w:w="1708" w:type="dxa"/>
          </w:tcPr>
          <w:p w14:paraId="6335CC0B" w14:textId="6EB860DD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7207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20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8.1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7209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21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Encourage all Range States</w:t>
            </w:r>
            <w:del w:id="7211" w:author="Helene Marsh" w:date="2022-05-01T10:34:00Z">
              <w:r w:rsidRPr="00906645" w:rsidDel="000E5ADC">
                <w:rPr>
                  <w:rFonts w:ascii="Arial" w:hAnsi="Arial" w:cs="Arial"/>
                  <w:w w:val="105"/>
                  <w:sz w:val="20"/>
                  <w:szCs w:val="20"/>
                  <w:rPrChange w:id="7212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 xml:space="preserve">, </w:delText>
              </w:r>
            </w:del>
            <w:del w:id="7213" w:author="Helene Marsh" w:date="2022-05-01T10:33:00Z">
              <w:r w:rsidRPr="00906645" w:rsidDel="000E5ADC">
                <w:rPr>
                  <w:rFonts w:ascii="Arial" w:hAnsi="Arial" w:cs="Arial"/>
                  <w:w w:val="105"/>
                  <w:sz w:val="20"/>
                  <w:szCs w:val="20"/>
                  <w:rPrChange w:id="7214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and ensure</w:delText>
              </w:r>
              <w:r w:rsidRPr="00906645" w:rsidDel="000E5ADC">
                <w:rPr>
                  <w:rFonts w:ascii="Arial" w:hAnsi="Arial" w:cs="Arial"/>
                  <w:spacing w:val="1"/>
                  <w:w w:val="105"/>
                  <w:sz w:val="20"/>
                  <w:szCs w:val="20"/>
                  <w:rPrChange w:id="7215" w:author="Helene Marsh" w:date="2022-04-30T11:58:00Z">
                    <w:rPr>
                      <w:rFonts w:ascii="Arial Narrow" w:hAnsi="Arial Narrow"/>
                      <w:spacing w:val="1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0E5ADC">
                <w:rPr>
                  <w:rFonts w:ascii="Arial" w:hAnsi="Arial" w:cs="Arial"/>
                  <w:w w:val="105"/>
                  <w:sz w:val="20"/>
                  <w:szCs w:val="20"/>
                  <w:rPrChange w:id="7216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Signatory</w:delText>
              </w:r>
              <w:r w:rsidRPr="00906645" w:rsidDel="000E5ADC">
                <w:rPr>
                  <w:rFonts w:ascii="Arial" w:hAnsi="Arial" w:cs="Arial"/>
                  <w:spacing w:val="-10"/>
                  <w:w w:val="105"/>
                  <w:sz w:val="20"/>
                  <w:szCs w:val="20"/>
                  <w:rPrChange w:id="7217" w:author="Helene Marsh" w:date="2022-04-30T11:58:00Z">
                    <w:rPr>
                      <w:rFonts w:ascii="Arial Narrow" w:hAnsi="Arial Narrow"/>
                      <w:spacing w:val="-10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0E5ADC">
                <w:rPr>
                  <w:rFonts w:ascii="Arial" w:hAnsi="Arial" w:cs="Arial"/>
                  <w:w w:val="105"/>
                  <w:sz w:val="20"/>
                  <w:szCs w:val="20"/>
                  <w:rPrChange w:id="7218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>states,</w:delText>
              </w:r>
              <w:r w:rsidRPr="00906645" w:rsidDel="000E5ADC">
                <w:rPr>
                  <w:rFonts w:ascii="Arial" w:hAnsi="Arial" w:cs="Arial"/>
                  <w:spacing w:val="-6"/>
                  <w:w w:val="105"/>
                  <w:sz w:val="20"/>
                  <w:szCs w:val="20"/>
                  <w:rPrChange w:id="7219" w:author="Helene Marsh" w:date="2022-04-30T11:58:00Z">
                    <w:rPr>
                      <w:rFonts w:ascii="Arial Narrow" w:hAnsi="Arial Narrow"/>
                      <w:spacing w:val="-6"/>
                      <w:w w:val="105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ins w:id="7220" w:author="Helene Marsh" w:date="2022-05-01T10:33:00Z">
              <w:r w:rsidR="000E5ADC">
                <w:rPr>
                  <w:rFonts w:ascii="Arial" w:hAnsi="Arial" w:cs="Arial"/>
                  <w:spacing w:val="-6"/>
                  <w:w w:val="105"/>
                  <w:sz w:val="20"/>
                  <w:szCs w:val="20"/>
                </w:rPr>
                <w:t xml:space="preserve"> to </w:t>
              </w:r>
            </w:ins>
            <w:r w:rsidRPr="00906645">
              <w:rPr>
                <w:rFonts w:ascii="Arial" w:hAnsi="Arial" w:cs="Arial"/>
                <w:w w:val="105"/>
                <w:sz w:val="20"/>
                <w:szCs w:val="20"/>
                <w:rPrChange w:id="722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incorporate</w:t>
            </w:r>
            <w:r w:rsidRPr="00906645">
              <w:rPr>
                <w:rFonts w:ascii="Arial" w:hAnsi="Arial" w:cs="Arial"/>
                <w:spacing w:val="-5"/>
                <w:w w:val="105"/>
                <w:sz w:val="20"/>
                <w:szCs w:val="20"/>
                <w:rPrChange w:id="7222" w:author="Helene Marsh" w:date="2022-04-30T11:58:00Z">
                  <w:rPr>
                    <w:rFonts w:ascii="Arial Narrow" w:hAnsi="Arial Narrow"/>
                    <w:spacing w:val="-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22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dugong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7224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22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ins w:id="7226" w:author="Helene Marsh [2]" w:date="2022-04-25T15:55:00Z">
              <w:r w:rsidR="00102066" w:rsidRPr="00906645">
                <w:rPr>
                  <w:rFonts w:ascii="Arial" w:hAnsi="Arial" w:cs="Arial"/>
                  <w:w w:val="105"/>
                  <w:sz w:val="20"/>
                  <w:szCs w:val="20"/>
                  <w:rPrChange w:id="7227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</w:ins>
            <w:r w:rsidRPr="00906645">
              <w:rPr>
                <w:rFonts w:ascii="Arial" w:hAnsi="Arial" w:cs="Arial"/>
                <w:spacing w:val="-45"/>
                <w:w w:val="105"/>
                <w:sz w:val="20"/>
                <w:szCs w:val="20"/>
                <w:rPrChange w:id="7228" w:author="Helene Marsh" w:date="2022-04-30T11:58:00Z">
                  <w:rPr>
                    <w:rFonts w:ascii="Arial Narrow" w:hAnsi="Arial Narrow"/>
                    <w:spacing w:val="-4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ins w:id="7229" w:author="Helene Marsh [2]" w:date="2022-04-25T15:55:00Z">
              <w:r w:rsidR="00102066" w:rsidRPr="00906645">
                <w:rPr>
                  <w:rFonts w:ascii="Arial" w:hAnsi="Arial" w:cs="Arial"/>
                  <w:spacing w:val="-45"/>
                  <w:w w:val="105"/>
                  <w:sz w:val="20"/>
                  <w:szCs w:val="20"/>
                  <w:rPrChange w:id="7230" w:author="Helene Marsh" w:date="2022-04-30T11:58:00Z">
                    <w:rPr>
                      <w:rFonts w:ascii="Arial Narrow" w:hAnsi="Arial Narrow"/>
                      <w:spacing w:val="-45"/>
                      <w:w w:val="105"/>
                      <w:sz w:val="20"/>
                      <w:szCs w:val="20"/>
                    </w:rPr>
                  </w:rPrChange>
                </w:rPr>
                <w:t xml:space="preserve"> </w:t>
              </w:r>
            </w:ins>
            <w:r w:rsidRPr="00906645">
              <w:rPr>
                <w:rFonts w:ascii="Arial" w:hAnsi="Arial" w:cs="Arial"/>
                <w:w w:val="105"/>
                <w:sz w:val="20"/>
                <w:szCs w:val="20"/>
                <w:rPrChange w:id="723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habitat</w:t>
            </w:r>
            <w:r w:rsidRPr="00906645">
              <w:rPr>
                <w:rFonts w:ascii="Arial" w:hAnsi="Arial" w:cs="Arial"/>
                <w:spacing w:val="-4"/>
                <w:w w:val="105"/>
                <w:sz w:val="20"/>
                <w:szCs w:val="20"/>
                <w:rPrChange w:id="7232" w:author="Helene Marsh" w:date="2022-04-30T11:58:00Z">
                  <w:rPr>
                    <w:rFonts w:ascii="Arial Narrow" w:hAnsi="Arial Narrow"/>
                    <w:spacing w:val="-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23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conservation</w:t>
            </w:r>
            <w:r w:rsidRPr="00906645">
              <w:rPr>
                <w:rFonts w:ascii="Arial" w:hAnsi="Arial" w:cs="Arial"/>
                <w:spacing w:val="-2"/>
                <w:w w:val="105"/>
                <w:sz w:val="20"/>
                <w:szCs w:val="20"/>
                <w:rPrChange w:id="7234" w:author="Helene Marsh" w:date="2022-04-30T11:58:00Z">
                  <w:rPr>
                    <w:rFonts w:ascii="Arial Narrow" w:hAnsi="Arial Narrow"/>
                    <w:spacing w:val="-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23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4"/>
                <w:w w:val="105"/>
                <w:sz w:val="20"/>
                <w:szCs w:val="20"/>
                <w:rPrChange w:id="7236" w:author="Helene Marsh" w:date="2022-04-30T11:58:00Z">
                  <w:rPr>
                    <w:rFonts w:ascii="Arial Narrow" w:hAnsi="Arial Narrow"/>
                    <w:spacing w:val="-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23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protection</w:t>
            </w:r>
          </w:p>
          <w:p w14:paraId="21E1AA73" w14:textId="442A2041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7238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23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measures</w:t>
            </w:r>
            <w:r w:rsidRPr="00906645">
              <w:rPr>
                <w:rFonts w:ascii="Arial" w:hAnsi="Arial" w:cs="Arial"/>
                <w:spacing w:val="-9"/>
                <w:w w:val="105"/>
                <w:sz w:val="20"/>
                <w:szCs w:val="20"/>
                <w:rPrChange w:id="7240" w:author="Helene Marsh" w:date="2022-04-30T11:58:00Z">
                  <w:rPr>
                    <w:rFonts w:ascii="Arial Narrow" w:hAnsi="Arial Narrow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24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into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7242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24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national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7244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24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legislation</w:t>
            </w:r>
            <w:ins w:id="7246" w:author="Helene Marsh" w:date="2022-05-01T10:38:00Z">
              <w:r w:rsidR="00F63E40">
                <w:rPr>
                  <w:rFonts w:ascii="Arial" w:hAnsi="Arial" w:cs="Arial"/>
                  <w:w w:val="105"/>
                  <w:sz w:val="20"/>
                  <w:szCs w:val="20"/>
                </w:rPr>
                <w:t xml:space="preserve"> and to implement these measures </w:t>
              </w:r>
            </w:ins>
          </w:p>
        </w:tc>
        <w:tc>
          <w:tcPr>
            <w:tcW w:w="1418" w:type="dxa"/>
          </w:tcPr>
          <w:p w14:paraId="6954B931" w14:textId="77777777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7247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24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High</w:t>
            </w:r>
          </w:p>
        </w:tc>
        <w:tc>
          <w:tcPr>
            <w:tcW w:w="992" w:type="dxa"/>
          </w:tcPr>
          <w:p w14:paraId="72518E93" w14:textId="77777777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7249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25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Immediate</w:t>
            </w:r>
          </w:p>
        </w:tc>
        <w:tc>
          <w:tcPr>
            <w:tcW w:w="1417" w:type="dxa"/>
          </w:tcPr>
          <w:p w14:paraId="3DD78E52" w14:textId="77777777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7251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25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Relevant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7253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25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government</w:t>
            </w:r>
            <w:r w:rsidRPr="00906645">
              <w:rPr>
                <w:rFonts w:ascii="Arial" w:hAnsi="Arial" w:cs="Arial"/>
                <w:spacing w:val="-8"/>
                <w:w w:val="105"/>
                <w:sz w:val="20"/>
                <w:szCs w:val="20"/>
                <w:rPrChange w:id="7255" w:author="Helene Marsh" w:date="2022-04-30T11:58:00Z">
                  <w:rPr>
                    <w:rFonts w:ascii="Arial Narrow" w:hAnsi="Arial Narrow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25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agencies</w:t>
            </w:r>
          </w:p>
        </w:tc>
        <w:tc>
          <w:tcPr>
            <w:tcW w:w="1276" w:type="dxa"/>
          </w:tcPr>
          <w:p w14:paraId="117BAF71" w14:textId="77777777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7257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25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Dugongs and their habitats are given</w:t>
            </w:r>
            <w:r w:rsidRPr="00906645">
              <w:rPr>
                <w:rFonts w:ascii="Arial" w:hAnsi="Arial" w:cs="Arial"/>
                <w:spacing w:val="-45"/>
                <w:w w:val="105"/>
                <w:sz w:val="20"/>
                <w:szCs w:val="20"/>
                <w:rPrChange w:id="7259" w:author="Helene Marsh" w:date="2022-04-30T11:58:00Z">
                  <w:rPr>
                    <w:rFonts w:ascii="Arial Narrow" w:hAnsi="Arial Narrow"/>
                    <w:spacing w:val="-4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26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appropriate</w:t>
            </w:r>
            <w:r w:rsidRPr="00906645">
              <w:rPr>
                <w:rFonts w:ascii="Arial" w:hAnsi="Arial" w:cs="Arial"/>
                <w:spacing w:val="-8"/>
                <w:w w:val="105"/>
                <w:sz w:val="20"/>
                <w:szCs w:val="20"/>
                <w:rPrChange w:id="7261" w:author="Helene Marsh" w:date="2022-04-30T11:58:00Z">
                  <w:rPr>
                    <w:rFonts w:ascii="Arial Narrow" w:hAnsi="Arial Narrow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26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protection</w:t>
            </w:r>
            <w:r w:rsidRPr="00906645">
              <w:rPr>
                <w:rFonts w:ascii="Arial" w:hAnsi="Arial" w:cs="Arial"/>
                <w:spacing w:val="-8"/>
                <w:w w:val="105"/>
                <w:sz w:val="20"/>
                <w:szCs w:val="20"/>
                <w:rPrChange w:id="7263" w:author="Helene Marsh" w:date="2022-04-30T11:58:00Z">
                  <w:rPr>
                    <w:rFonts w:ascii="Arial Narrow" w:hAnsi="Arial Narrow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26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in</w:t>
            </w:r>
            <w:r w:rsidRPr="00906645">
              <w:rPr>
                <w:rFonts w:ascii="Arial" w:hAnsi="Arial" w:cs="Arial"/>
                <w:spacing w:val="-9"/>
                <w:w w:val="105"/>
                <w:sz w:val="20"/>
                <w:szCs w:val="20"/>
                <w:rPrChange w:id="7265" w:author="Helene Marsh" w:date="2022-04-30T11:58:00Z">
                  <w:rPr>
                    <w:rFonts w:ascii="Arial Narrow" w:hAnsi="Arial Narrow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26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the</w:t>
            </w:r>
            <w:r w:rsidRPr="00906645">
              <w:rPr>
                <w:rFonts w:ascii="Arial" w:hAnsi="Arial" w:cs="Arial"/>
                <w:spacing w:val="-8"/>
                <w:w w:val="105"/>
                <w:sz w:val="20"/>
                <w:szCs w:val="20"/>
                <w:rPrChange w:id="7267" w:author="Helene Marsh" w:date="2022-04-30T11:58:00Z">
                  <w:rPr>
                    <w:rFonts w:ascii="Arial Narrow" w:hAnsi="Arial Narrow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26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national</w:t>
            </w:r>
            <w:r w:rsidRPr="00906645">
              <w:rPr>
                <w:rFonts w:ascii="Arial" w:hAnsi="Arial" w:cs="Arial"/>
                <w:spacing w:val="-44"/>
                <w:w w:val="105"/>
                <w:sz w:val="20"/>
                <w:szCs w:val="20"/>
                <w:rPrChange w:id="7269" w:author="Helene Marsh" w:date="2022-04-30T11:58:00Z">
                  <w:rPr>
                    <w:rFonts w:ascii="Arial Narrow" w:hAnsi="Arial Narrow"/>
                    <w:spacing w:val="-4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27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legislation</w:t>
            </w:r>
            <w:r w:rsidRPr="00906645">
              <w:rPr>
                <w:rFonts w:ascii="Arial" w:hAnsi="Arial" w:cs="Arial"/>
                <w:spacing w:val="-2"/>
                <w:w w:val="105"/>
                <w:sz w:val="20"/>
                <w:szCs w:val="20"/>
                <w:rPrChange w:id="7271" w:author="Helene Marsh" w:date="2022-04-30T11:58:00Z">
                  <w:rPr>
                    <w:rFonts w:ascii="Arial Narrow" w:hAnsi="Arial Narrow"/>
                    <w:spacing w:val="-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27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of</w:t>
            </w:r>
            <w:r w:rsidRPr="00906645">
              <w:rPr>
                <w:rFonts w:ascii="Arial" w:hAnsi="Arial" w:cs="Arial"/>
                <w:spacing w:val="-2"/>
                <w:w w:val="105"/>
                <w:sz w:val="20"/>
                <w:szCs w:val="20"/>
                <w:rPrChange w:id="7273" w:author="Helene Marsh" w:date="2022-04-30T11:58:00Z">
                  <w:rPr>
                    <w:rFonts w:ascii="Arial Narrow" w:hAnsi="Arial Narrow"/>
                    <w:spacing w:val="-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27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all</w:t>
            </w:r>
            <w:r w:rsidRPr="00906645">
              <w:rPr>
                <w:rFonts w:ascii="Arial" w:hAnsi="Arial" w:cs="Arial"/>
                <w:spacing w:val="-3"/>
                <w:w w:val="105"/>
                <w:sz w:val="20"/>
                <w:szCs w:val="20"/>
                <w:rPrChange w:id="7275" w:author="Helene Marsh" w:date="2022-04-30T11:58:00Z">
                  <w:rPr>
                    <w:rFonts w:ascii="Arial Narrow" w:hAnsi="Arial Narrow"/>
                    <w:spacing w:val="-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27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Range</w:t>
            </w:r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7277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27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States</w:t>
            </w:r>
          </w:p>
        </w:tc>
        <w:tc>
          <w:tcPr>
            <w:tcW w:w="6811" w:type="dxa"/>
          </w:tcPr>
          <w:p w14:paraId="5179913E" w14:textId="02D5D4FF" w:rsidR="006E4665" w:rsidRPr="00906645" w:rsidRDefault="006E4665" w:rsidP="00F63E40">
            <w:pPr>
              <w:pStyle w:val="ListParagraph"/>
              <w:numPr>
                <w:ilvl w:val="0"/>
                <w:numId w:val="41"/>
              </w:numPr>
              <w:tabs>
                <w:tab w:val="left" w:pos="464"/>
              </w:tabs>
              <w:rPr>
                <w:rFonts w:ascii="Arial" w:hAnsi="Arial" w:cs="Arial"/>
                <w:i/>
                <w:sz w:val="20"/>
                <w:szCs w:val="20"/>
                <w:rPrChange w:id="727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728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Encourage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7281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28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MoU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7283" w:author="Helene Marsh" w:date="2022-04-30T11:58:00Z">
                  <w:rPr>
                    <w:rFonts w:ascii="Arial Narrow" w:hAnsi="Arial Narrow"/>
                    <w:i/>
                    <w:spacing w:val="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28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Signatory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7285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28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States</w:t>
            </w:r>
            <w:r w:rsidRPr="00906645">
              <w:rPr>
                <w:rFonts w:ascii="Arial" w:hAnsi="Arial" w:cs="Arial"/>
                <w:i/>
                <w:spacing w:val="7"/>
                <w:sz w:val="20"/>
                <w:szCs w:val="20"/>
                <w:rPrChange w:id="7287" w:author="Helene Marsh" w:date="2022-04-30T11:58:00Z">
                  <w:rPr>
                    <w:rFonts w:ascii="Arial Narrow" w:hAnsi="Arial Narrow"/>
                    <w:i/>
                    <w:spacing w:val="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28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that</w:t>
            </w:r>
            <w:r w:rsidRPr="00906645">
              <w:rPr>
                <w:rFonts w:ascii="Arial" w:hAnsi="Arial" w:cs="Arial"/>
                <w:i/>
                <w:spacing w:val="5"/>
                <w:sz w:val="20"/>
                <w:szCs w:val="20"/>
                <w:rPrChange w:id="7289" w:author="Helene Marsh" w:date="2022-04-30T11:58:00Z">
                  <w:rPr>
                    <w:rFonts w:ascii="Arial Narrow" w:hAnsi="Arial Narrow"/>
                    <w:i/>
                    <w:spacing w:val="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29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have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7291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29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not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7293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29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already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7295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29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done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7297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29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so</w:t>
            </w:r>
            <w:r w:rsidRPr="00906645">
              <w:rPr>
                <w:rFonts w:ascii="Arial" w:hAnsi="Arial" w:cs="Arial"/>
                <w:i/>
                <w:spacing w:val="8"/>
                <w:sz w:val="20"/>
                <w:szCs w:val="20"/>
                <w:rPrChange w:id="7299" w:author="Helene Marsh" w:date="2022-04-30T11:58:00Z">
                  <w:rPr>
                    <w:rFonts w:ascii="Arial Narrow" w:hAnsi="Arial Narrow"/>
                    <w:i/>
                    <w:spacing w:val="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30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to</w:t>
            </w:r>
            <w:r w:rsidRPr="00906645">
              <w:rPr>
                <w:rFonts w:ascii="Arial" w:hAnsi="Arial" w:cs="Arial"/>
                <w:i/>
                <w:spacing w:val="5"/>
                <w:sz w:val="20"/>
                <w:szCs w:val="20"/>
                <w:rPrChange w:id="7301" w:author="Helene Marsh" w:date="2022-04-30T11:58:00Z">
                  <w:rPr>
                    <w:rFonts w:ascii="Arial Narrow" w:hAnsi="Arial Narrow"/>
                    <w:i/>
                    <w:spacing w:val="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30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become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7303" w:author="Helene Marsh" w:date="2022-04-30T11:58:00Z">
                  <w:rPr>
                    <w:rFonts w:ascii="Arial Narrow" w:hAnsi="Arial Narrow"/>
                    <w:i/>
                    <w:spacing w:val="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30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Parties</w:t>
            </w:r>
            <w:r w:rsidRPr="00906645">
              <w:rPr>
                <w:rFonts w:ascii="Arial" w:hAnsi="Arial" w:cs="Arial"/>
                <w:i/>
                <w:spacing w:val="7"/>
                <w:sz w:val="20"/>
                <w:szCs w:val="20"/>
                <w:rPrChange w:id="7305" w:author="Helene Marsh" w:date="2022-04-30T11:58:00Z">
                  <w:rPr>
                    <w:rFonts w:ascii="Arial Narrow" w:hAnsi="Arial Narrow"/>
                    <w:i/>
                    <w:spacing w:val="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30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to</w:t>
            </w:r>
            <w:r w:rsidRPr="00906645">
              <w:rPr>
                <w:rFonts w:ascii="Arial" w:hAnsi="Arial" w:cs="Arial"/>
                <w:i/>
                <w:spacing w:val="5"/>
                <w:sz w:val="20"/>
                <w:szCs w:val="20"/>
                <w:rPrChange w:id="7307" w:author="Helene Marsh" w:date="2022-04-30T11:58:00Z">
                  <w:rPr>
                    <w:rFonts w:ascii="Arial Narrow" w:hAnsi="Arial Narrow"/>
                    <w:i/>
                    <w:spacing w:val="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30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the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7309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31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Convention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7311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31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on</w:t>
            </w:r>
            <w:r w:rsidRPr="00906645">
              <w:rPr>
                <w:rFonts w:ascii="Arial" w:hAnsi="Arial" w:cs="Arial"/>
                <w:i/>
                <w:spacing w:val="5"/>
                <w:sz w:val="20"/>
                <w:szCs w:val="20"/>
                <w:rPrChange w:id="7313" w:author="Helene Marsh" w:date="2022-04-30T11:58:00Z">
                  <w:rPr>
                    <w:rFonts w:ascii="Arial Narrow" w:hAnsi="Arial Narrow"/>
                    <w:i/>
                    <w:spacing w:val="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31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Migratory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7315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31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Species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7317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7318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(CMS)</w:t>
            </w:r>
          </w:p>
          <w:p w14:paraId="3FC5EA8A" w14:textId="46F8AFB4" w:rsidR="006E4665" w:rsidRPr="000E5ADC" w:rsidRDefault="006E4665">
            <w:pPr>
              <w:pStyle w:val="ListParagraph"/>
              <w:numPr>
                <w:ilvl w:val="0"/>
                <w:numId w:val="41"/>
              </w:numPr>
              <w:tabs>
                <w:tab w:val="left" w:pos="464"/>
              </w:tabs>
              <w:rPr>
                <w:rFonts w:ascii="Arial" w:hAnsi="Arial" w:cs="Arial"/>
                <w:i/>
                <w:sz w:val="20"/>
                <w:szCs w:val="20"/>
                <w:rPrChange w:id="7319" w:author="Helene Marsh" w:date="2022-05-01T10:35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732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Encourage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7321" w:author="Helene Marsh" w:date="2022-04-30T11:58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ins w:id="7322" w:author="Helene Marsh" w:date="2022-05-01T10:34:00Z">
              <w:r w:rsidR="000E5ADC">
                <w:rPr>
                  <w:rFonts w:ascii="Arial" w:hAnsi="Arial" w:cs="Arial"/>
                  <w:i/>
                  <w:spacing w:val="11"/>
                  <w:sz w:val="20"/>
                  <w:szCs w:val="20"/>
                </w:rPr>
                <w:t xml:space="preserve">Range States to </w:t>
              </w:r>
            </w:ins>
            <w:del w:id="7323" w:author="Helene Marsh" w:date="2022-05-01T10:34:00Z">
              <w:r w:rsidRPr="00906645" w:rsidDel="000E5ADC">
                <w:rPr>
                  <w:rFonts w:ascii="Arial" w:hAnsi="Arial" w:cs="Arial"/>
                  <w:i/>
                  <w:sz w:val="20"/>
                  <w:szCs w:val="20"/>
                  <w:rPrChange w:id="7324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the</w:delText>
              </w:r>
              <w:r w:rsidRPr="00906645" w:rsidDel="000E5ADC">
                <w:rPr>
                  <w:rFonts w:ascii="Arial" w:hAnsi="Arial" w:cs="Arial"/>
                  <w:i/>
                  <w:spacing w:val="9"/>
                  <w:sz w:val="20"/>
                  <w:szCs w:val="20"/>
                  <w:rPrChange w:id="7325" w:author="Helene Marsh" w:date="2022-04-30T11:58:00Z">
                    <w:rPr>
                      <w:rFonts w:ascii="Arial Narrow" w:hAnsi="Arial Narrow"/>
                      <w:i/>
                      <w:spacing w:val="9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0E5ADC">
              <w:rPr>
                <w:rFonts w:ascii="Arial" w:hAnsi="Arial" w:cs="Arial"/>
                <w:i/>
                <w:sz w:val="20"/>
                <w:szCs w:val="20"/>
                <w:rPrChange w:id="7326" w:author="Helene Marsh" w:date="2022-05-01T10:35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establish</w:t>
            </w:r>
            <w:del w:id="7327" w:author="Helene Marsh" w:date="2022-05-01T10:35:00Z">
              <w:r w:rsidRPr="000E5ADC" w:rsidDel="000E5ADC">
                <w:rPr>
                  <w:rFonts w:ascii="Arial" w:hAnsi="Arial" w:cs="Arial"/>
                  <w:i/>
                  <w:sz w:val="20"/>
                  <w:szCs w:val="20"/>
                  <w:rPrChange w:id="7328" w:author="Helene Marsh" w:date="2022-05-01T10:35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ment</w:delText>
              </w:r>
              <w:r w:rsidRPr="000E5ADC" w:rsidDel="000E5ADC">
                <w:rPr>
                  <w:rFonts w:ascii="Arial" w:hAnsi="Arial" w:cs="Arial"/>
                  <w:i/>
                  <w:spacing w:val="7"/>
                  <w:sz w:val="20"/>
                  <w:szCs w:val="20"/>
                  <w:rPrChange w:id="7329" w:author="Helene Marsh" w:date="2022-05-01T10:35:00Z">
                    <w:rPr>
                      <w:rFonts w:ascii="Arial Narrow" w:hAnsi="Arial Narrow"/>
                      <w:i/>
                      <w:spacing w:val="7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0E5ADC" w:rsidDel="000E5ADC">
                <w:rPr>
                  <w:rFonts w:ascii="Arial" w:hAnsi="Arial" w:cs="Arial"/>
                  <w:i/>
                  <w:sz w:val="20"/>
                  <w:szCs w:val="20"/>
                  <w:rPrChange w:id="7330" w:author="Helene Marsh" w:date="2022-05-01T10:35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of</w:delText>
              </w:r>
            </w:del>
            <w:r w:rsidRPr="000E5ADC">
              <w:rPr>
                <w:rFonts w:ascii="Arial" w:hAnsi="Arial" w:cs="Arial"/>
                <w:i/>
                <w:spacing w:val="11"/>
                <w:sz w:val="20"/>
                <w:szCs w:val="20"/>
                <w:rPrChange w:id="7331" w:author="Helene Marsh" w:date="2022-05-01T10:35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0E5ADC">
              <w:rPr>
                <w:rFonts w:ascii="Arial" w:hAnsi="Arial" w:cs="Arial"/>
                <w:i/>
                <w:sz w:val="20"/>
                <w:szCs w:val="20"/>
                <w:rPrChange w:id="7332" w:author="Helene Marsh" w:date="2022-05-01T10:35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legislation</w:t>
            </w:r>
            <w:r w:rsidRPr="000E5ADC">
              <w:rPr>
                <w:rFonts w:ascii="Arial" w:hAnsi="Arial" w:cs="Arial"/>
                <w:i/>
                <w:spacing w:val="7"/>
                <w:sz w:val="20"/>
                <w:szCs w:val="20"/>
                <w:rPrChange w:id="7333" w:author="Helene Marsh" w:date="2022-05-01T10:35:00Z">
                  <w:rPr>
                    <w:rFonts w:ascii="Arial Narrow" w:hAnsi="Arial Narrow"/>
                    <w:i/>
                    <w:spacing w:val="7"/>
                    <w:sz w:val="20"/>
                    <w:szCs w:val="20"/>
                  </w:rPr>
                </w:rPrChange>
              </w:rPr>
              <w:t xml:space="preserve"> </w:t>
            </w:r>
            <w:r w:rsidRPr="000E5ADC">
              <w:rPr>
                <w:rFonts w:ascii="Arial" w:hAnsi="Arial" w:cs="Arial"/>
                <w:i/>
                <w:sz w:val="20"/>
                <w:szCs w:val="20"/>
                <w:rPrChange w:id="7334" w:author="Helene Marsh" w:date="2022-05-01T10:35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to</w:t>
            </w:r>
            <w:r w:rsidRPr="000E5ADC">
              <w:rPr>
                <w:rFonts w:ascii="Arial" w:hAnsi="Arial" w:cs="Arial"/>
                <w:i/>
                <w:spacing w:val="7"/>
                <w:sz w:val="20"/>
                <w:szCs w:val="20"/>
                <w:rPrChange w:id="7335" w:author="Helene Marsh" w:date="2022-05-01T10:35:00Z">
                  <w:rPr>
                    <w:rFonts w:ascii="Arial Narrow" w:hAnsi="Arial Narrow"/>
                    <w:i/>
                    <w:spacing w:val="7"/>
                    <w:sz w:val="20"/>
                    <w:szCs w:val="20"/>
                  </w:rPr>
                </w:rPrChange>
              </w:rPr>
              <w:t xml:space="preserve"> </w:t>
            </w:r>
            <w:r w:rsidRPr="000E5ADC">
              <w:rPr>
                <w:rFonts w:ascii="Arial" w:hAnsi="Arial" w:cs="Arial"/>
                <w:i/>
                <w:sz w:val="20"/>
                <w:szCs w:val="20"/>
                <w:rPrChange w:id="7336" w:author="Helene Marsh" w:date="2022-05-01T10:35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protect</w:t>
            </w:r>
            <w:r w:rsidRPr="000E5ADC">
              <w:rPr>
                <w:rFonts w:ascii="Arial" w:hAnsi="Arial" w:cs="Arial"/>
                <w:i/>
                <w:spacing w:val="11"/>
                <w:sz w:val="20"/>
                <w:szCs w:val="20"/>
                <w:rPrChange w:id="7337" w:author="Helene Marsh" w:date="2022-05-01T10:35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0E5ADC">
              <w:rPr>
                <w:rFonts w:ascii="Arial" w:hAnsi="Arial" w:cs="Arial"/>
                <w:i/>
                <w:sz w:val="20"/>
                <w:szCs w:val="20"/>
                <w:rPrChange w:id="7338" w:author="Helene Marsh" w:date="2022-05-01T10:35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dugongs</w:t>
            </w:r>
            <w:r w:rsidRPr="000E5ADC">
              <w:rPr>
                <w:rFonts w:ascii="Arial" w:hAnsi="Arial" w:cs="Arial"/>
                <w:i/>
                <w:spacing w:val="9"/>
                <w:sz w:val="20"/>
                <w:szCs w:val="20"/>
                <w:rPrChange w:id="7339" w:author="Helene Marsh" w:date="2022-05-01T10:35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0E5ADC">
              <w:rPr>
                <w:rFonts w:ascii="Arial" w:hAnsi="Arial" w:cs="Arial"/>
                <w:i/>
                <w:sz w:val="20"/>
                <w:szCs w:val="20"/>
                <w:rPrChange w:id="7340" w:author="Helene Marsh" w:date="2022-05-01T10:35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</w:t>
            </w:r>
            <w:r w:rsidRPr="000E5ADC">
              <w:rPr>
                <w:rFonts w:ascii="Arial" w:hAnsi="Arial" w:cs="Arial"/>
                <w:i/>
                <w:spacing w:val="7"/>
                <w:sz w:val="20"/>
                <w:szCs w:val="20"/>
                <w:rPrChange w:id="7341" w:author="Helene Marsh" w:date="2022-05-01T10:35:00Z">
                  <w:rPr>
                    <w:rFonts w:ascii="Arial Narrow" w:hAnsi="Arial Narrow"/>
                    <w:i/>
                    <w:spacing w:val="7"/>
                    <w:sz w:val="20"/>
                    <w:szCs w:val="20"/>
                  </w:rPr>
                </w:rPrChange>
              </w:rPr>
              <w:t xml:space="preserve"> </w:t>
            </w:r>
            <w:r w:rsidRPr="000E5ADC">
              <w:rPr>
                <w:rFonts w:ascii="Arial" w:hAnsi="Arial" w:cs="Arial"/>
                <w:i/>
                <w:sz w:val="20"/>
                <w:szCs w:val="20"/>
                <w:rPrChange w:id="7342" w:author="Helene Marsh" w:date="2022-05-01T10:35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their</w:t>
            </w:r>
            <w:r w:rsidRPr="000E5ADC">
              <w:rPr>
                <w:rFonts w:ascii="Arial" w:hAnsi="Arial" w:cs="Arial"/>
                <w:i/>
                <w:spacing w:val="12"/>
                <w:sz w:val="20"/>
                <w:szCs w:val="20"/>
                <w:rPrChange w:id="7343" w:author="Helene Marsh" w:date="2022-05-01T10:35:00Z">
                  <w:rPr>
                    <w:rFonts w:ascii="Arial Narrow" w:hAnsi="Arial Narrow"/>
                    <w:i/>
                    <w:spacing w:val="12"/>
                    <w:sz w:val="20"/>
                    <w:szCs w:val="20"/>
                  </w:rPr>
                </w:rPrChange>
              </w:rPr>
              <w:t xml:space="preserve"> </w:t>
            </w:r>
            <w:r w:rsidRPr="000E5ADC">
              <w:rPr>
                <w:rFonts w:ascii="Arial" w:hAnsi="Arial" w:cs="Arial"/>
                <w:i/>
                <w:sz w:val="20"/>
                <w:szCs w:val="20"/>
                <w:rPrChange w:id="7344" w:author="Helene Marsh" w:date="2022-05-01T10:35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habitats</w:t>
            </w:r>
            <w:r w:rsidRPr="000E5ADC">
              <w:rPr>
                <w:rFonts w:ascii="Arial" w:hAnsi="Arial" w:cs="Arial"/>
                <w:i/>
                <w:spacing w:val="10"/>
                <w:sz w:val="20"/>
                <w:szCs w:val="20"/>
                <w:rPrChange w:id="7345" w:author="Helene Marsh" w:date="2022-05-01T10:35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0E5ADC">
              <w:rPr>
                <w:rFonts w:ascii="Arial" w:hAnsi="Arial" w:cs="Arial"/>
                <w:i/>
                <w:sz w:val="20"/>
                <w:szCs w:val="20"/>
                <w:rPrChange w:id="7346" w:author="Helene Marsh" w:date="2022-05-01T10:35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while</w:t>
            </w:r>
            <w:r w:rsidRPr="000E5ADC">
              <w:rPr>
                <w:rFonts w:ascii="Arial" w:hAnsi="Arial" w:cs="Arial"/>
                <w:i/>
                <w:spacing w:val="8"/>
                <w:sz w:val="20"/>
                <w:szCs w:val="20"/>
                <w:rPrChange w:id="7347" w:author="Helene Marsh" w:date="2022-05-01T10:35:00Z">
                  <w:rPr>
                    <w:rFonts w:ascii="Arial Narrow" w:hAnsi="Arial Narrow"/>
                    <w:i/>
                    <w:spacing w:val="8"/>
                    <w:sz w:val="20"/>
                    <w:szCs w:val="20"/>
                  </w:rPr>
                </w:rPrChange>
              </w:rPr>
              <w:t xml:space="preserve"> </w:t>
            </w:r>
            <w:r w:rsidRPr="000E5ADC">
              <w:rPr>
                <w:rFonts w:ascii="Arial" w:hAnsi="Arial" w:cs="Arial"/>
                <w:i/>
                <w:sz w:val="20"/>
                <w:szCs w:val="20"/>
                <w:rPrChange w:id="7348" w:author="Helene Marsh" w:date="2022-05-01T10:35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recognising</w:t>
            </w:r>
            <w:r w:rsidRPr="000E5ADC">
              <w:rPr>
                <w:rFonts w:ascii="Arial" w:hAnsi="Arial" w:cs="Arial"/>
                <w:i/>
                <w:spacing w:val="7"/>
                <w:sz w:val="20"/>
                <w:szCs w:val="20"/>
                <w:rPrChange w:id="7349" w:author="Helene Marsh" w:date="2022-05-01T10:35:00Z">
                  <w:rPr>
                    <w:rFonts w:ascii="Arial Narrow" w:hAnsi="Arial Narrow"/>
                    <w:i/>
                    <w:spacing w:val="7"/>
                    <w:sz w:val="20"/>
                    <w:szCs w:val="20"/>
                  </w:rPr>
                </w:rPrChange>
              </w:rPr>
              <w:t xml:space="preserve"> </w:t>
            </w:r>
            <w:r w:rsidRPr="000E5ADC">
              <w:rPr>
                <w:rFonts w:ascii="Arial" w:hAnsi="Arial" w:cs="Arial"/>
                <w:i/>
                <w:sz w:val="20"/>
                <w:szCs w:val="20"/>
                <w:rPrChange w:id="7350" w:author="Helene Marsh" w:date="2022-05-01T10:35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existing</w:t>
            </w:r>
            <w:r w:rsidRPr="000E5ADC">
              <w:rPr>
                <w:rFonts w:ascii="Arial" w:hAnsi="Arial" w:cs="Arial"/>
                <w:i/>
                <w:spacing w:val="7"/>
                <w:sz w:val="20"/>
                <w:szCs w:val="20"/>
                <w:rPrChange w:id="7351" w:author="Helene Marsh" w:date="2022-05-01T10:35:00Z">
                  <w:rPr>
                    <w:rFonts w:ascii="Arial Narrow" w:hAnsi="Arial Narrow"/>
                    <w:i/>
                    <w:spacing w:val="7"/>
                    <w:sz w:val="20"/>
                    <w:szCs w:val="20"/>
                  </w:rPr>
                </w:rPrChange>
              </w:rPr>
              <w:t xml:space="preserve"> </w:t>
            </w:r>
            <w:del w:id="7352" w:author="Helene Marsh" w:date="2022-04-29T14:32:00Z">
              <w:r w:rsidRPr="000E5ADC" w:rsidDel="00311CC2">
                <w:rPr>
                  <w:rFonts w:ascii="Arial" w:hAnsi="Arial" w:cs="Arial"/>
                  <w:i/>
                  <w:sz w:val="20"/>
                  <w:szCs w:val="20"/>
                  <w:rPrChange w:id="7353" w:author="Helene Marsh" w:date="2022-05-01T10:35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traditional</w:delText>
              </w:r>
              <w:r w:rsidRPr="000E5ADC" w:rsidDel="00311CC2">
                <w:rPr>
                  <w:rFonts w:ascii="Arial" w:hAnsi="Arial" w:cs="Arial"/>
                  <w:i/>
                  <w:spacing w:val="11"/>
                  <w:sz w:val="20"/>
                  <w:szCs w:val="20"/>
                  <w:rPrChange w:id="7354" w:author="Helene Marsh" w:date="2022-05-01T10:35:00Z">
                    <w:rPr>
                      <w:rFonts w:ascii="Arial Narrow" w:hAnsi="Arial Narrow"/>
                      <w:i/>
                      <w:spacing w:val="11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ins w:id="7355" w:author="Helene Marsh" w:date="2022-04-29T14:32:00Z">
              <w:r w:rsidR="00311CC2" w:rsidRPr="000E5ADC">
                <w:rPr>
                  <w:rFonts w:ascii="Arial" w:hAnsi="Arial" w:cs="Arial"/>
                  <w:i/>
                  <w:spacing w:val="11"/>
                  <w:sz w:val="20"/>
                  <w:szCs w:val="20"/>
                </w:rPr>
                <w:t xml:space="preserve"> customary </w:t>
              </w:r>
            </w:ins>
            <w:r w:rsidRPr="000E5ADC">
              <w:rPr>
                <w:rFonts w:ascii="Arial" w:hAnsi="Arial" w:cs="Arial"/>
                <w:i/>
                <w:sz w:val="20"/>
                <w:szCs w:val="20"/>
                <w:rPrChange w:id="7356" w:author="Helene Marsh" w:date="2022-05-01T10:35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management</w:t>
            </w:r>
            <w:r w:rsidRPr="000E5ADC">
              <w:rPr>
                <w:rFonts w:ascii="Arial" w:hAnsi="Arial" w:cs="Arial"/>
                <w:i/>
                <w:spacing w:val="11"/>
                <w:sz w:val="20"/>
                <w:szCs w:val="20"/>
                <w:rPrChange w:id="7357" w:author="Helene Marsh" w:date="2022-05-01T10:35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0E5ADC">
              <w:rPr>
                <w:rFonts w:ascii="Arial" w:hAnsi="Arial" w:cs="Arial"/>
                <w:i/>
                <w:spacing w:val="-2"/>
                <w:sz w:val="20"/>
                <w:szCs w:val="20"/>
                <w:rPrChange w:id="7358" w:author="Helene Marsh" w:date="2022-05-01T10:35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systems</w:t>
            </w:r>
          </w:p>
          <w:p w14:paraId="7D8B698D" w14:textId="77777777" w:rsidR="00F63E40" w:rsidRPr="00EF4370" w:rsidRDefault="00F63E40" w:rsidP="00F63E40">
            <w:pPr>
              <w:pStyle w:val="Default"/>
              <w:numPr>
                <w:ilvl w:val="0"/>
                <w:numId w:val="41"/>
              </w:numPr>
              <w:rPr>
                <w:ins w:id="7359" w:author="Helene Marsh" w:date="2022-05-01T10:36:00Z"/>
                <w:rFonts w:ascii="Arial" w:hAnsi="Arial" w:cs="Arial"/>
                <w:i/>
                <w:sz w:val="20"/>
                <w:szCs w:val="20"/>
              </w:rPr>
            </w:pPr>
            <w:ins w:id="7360" w:author="Helene Marsh" w:date="2022-05-01T10:36:00Z">
              <w:r w:rsidRPr="00EF4370">
                <w:rPr>
                  <w:rFonts w:ascii="Arial" w:hAnsi="Arial" w:cs="Arial"/>
                  <w:i/>
                  <w:sz w:val="20"/>
                  <w:szCs w:val="20"/>
                </w:rPr>
                <w:t>Co-operate</w:t>
              </w:r>
              <w:r w:rsidRPr="00EF4370">
                <w:rPr>
                  <w:rFonts w:ascii="Arial" w:hAnsi="Arial" w:cs="Arial"/>
                  <w:i/>
                  <w:spacing w:val="40"/>
                  <w:sz w:val="20"/>
                  <w:szCs w:val="20"/>
                </w:rPr>
                <w:t xml:space="preserve"> with </w:t>
              </w:r>
              <w:r w:rsidRPr="00EF4370">
                <w:rPr>
                  <w:rFonts w:ascii="Arial" w:hAnsi="Arial" w:cs="Arial"/>
                  <w:i/>
                  <w:sz w:val="20"/>
                  <w:szCs w:val="20"/>
                </w:rPr>
                <w:t xml:space="preserve">neighbouring jurisdictions </w:t>
              </w:r>
              <w:r w:rsidRPr="00EF4370">
                <w:rPr>
                  <w:rFonts w:ascii="Arial" w:hAnsi="Arial" w:cs="Arial"/>
                  <w:i/>
                  <w:spacing w:val="40"/>
                  <w:sz w:val="20"/>
                  <w:szCs w:val="20"/>
                </w:rPr>
                <w:t>i</w:t>
              </w:r>
              <w:r w:rsidRPr="00EF4370">
                <w:rPr>
                  <w:rFonts w:ascii="Arial" w:hAnsi="Arial" w:cs="Arial"/>
                  <w:i/>
                  <w:sz w:val="20"/>
                  <w:szCs w:val="20"/>
                </w:rPr>
                <w:t>n</w:t>
              </w:r>
              <w:r w:rsidRPr="00EF4370">
                <w:rPr>
                  <w:rFonts w:ascii="Arial" w:hAnsi="Arial" w:cs="Arial"/>
                  <w:i/>
                  <w:spacing w:val="40"/>
                  <w:sz w:val="20"/>
                  <w:szCs w:val="20"/>
                </w:rPr>
                <w:t xml:space="preserve"> </w:t>
              </w:r>
              <w:r w:rsidRPr="00EF4370">
                <w:rPr>
                  <w:rFonts w:ascii="Arial" w:hAnsi="Arial" w:cs="Arial"/>
                  <w:i/>
                  <w:sz w:val="20"/>
                  <w:szCs w:val="20"/>
                </w:rPr>
                <w:t>law</w:t>
              </w:r>
              <w:r w:rsidRPr="00EF4370">
                <w:rPr>
                  <w:rFonts w:ascii="Arial" w:hAnsi="Arial" w:cs="Arial"/>
                  <w:i/>
                  <w:spacing w:val="40"/>
                  <w:sz w:val="20"/>
                  <w:szCs w:val="20"/>
                </w:rPr>
                <w:t xml:space="preserve"> </w:t>
              </w:r>
              <w:r w:rsidRPr="00EF4370">
                <w:rPr>
                  <w:rFonts w:ascii="Arial" w:hAnsi="Arial" w:cs="Arial"/>
                  <w:i/>
                  <w:sz w:val="20"/>
                  <w:szCs w:val="20"/>
                </w:rPr>
                <w:t>enforcement</w:t>
              </w:r>
              <w:r w:rsidRPr="00EF4370">
                <w:rPr>
                  <w:rFonts w:ascii="Arial" w:hAnsi="Arial" w:cs="Arial"/>
                  <w:i/>
                  <w:spacing w:val="40"/>
                  <w:sz w:val="20"/>
                  <w:szCs w:val="20"/>
                </w:rPr>
                <w:t xml:space="preserve"> </w:t>
              </w:r>
              <w:r w:rsidRPr="00EF4370">
                <w:rPr>
                  <w:rFonts w:ascii="Arial" w:hAnsi="Arial" w:cs="Arial"/>
                  <w:i/>
                  <w:sz w:val="20"/>
                  <w:szCs w:val="20"/>
                </w:rPr>
                <w:t>to</w:t>
              </w:r>
              <w:r w:rsidRPr="00EF4370">
                <w:rPr>
                  <w:rFonts w:ascii="Arial" w:hAnsi="Arial" w:cs="Arial"/>
                  <w:i/>
                  <w:spacing w:val="40"/>
                  <w:sz w:val="20"/>
                  <w:szCs w:val="20"/>
                </w:rPr>
                <w:t xml:space="preserve"> </w:t>
              </w:r>
              <w:r w:rsidRPr="00EF4370">
                <w:rPr>
                  <w:rFonts w:ascii="Arial" w:hAnsi="Arial" w:cs="Arial"/>
                  <w:i/>
                  <w:sz w:val="20"/>
                  <w:szCs w:val="20"/>
                </w:rPr>
                <w:t>ensure</w:t>
              </w:r>
              <w:r w:rsidRPr="00EF4370">
                <w:rPr>
                  <w:rFonts w:ascii="Arial" w:hAnsi="Arial" w:cs="Arial"/>
                  <w:i/>
                  <w:spacing w:val="40"/>
                  <w:sz w:val="20"/>
                  <w:szCs w:val="20"/>
                </w:rPr>
                <w:t xml:space="preserve"> harmonious </w:t>
              </w:r>
              <w:r w:rsidRPr="00EF4370">
                <w:rPr>
                  <w:rFonts w:ascii="Arial" w:hAnsi="Arial" w:cs="Arial"/>
                  <w:i/>
                  <w:sz w:val="20"/>
                  <w:szCs w:val="20"/>
                </w:rPr>
                <w:t>application</w:t>
              </w:r>
              <w:r w:rsidRPr="00EF4370">
                <w:rPr>
                  <w:rFonts w:ascii="Arial" w:hAnsi="Arial" w:cs="Arial"/>
                  <w:i/>
                  <w:spacing w:val="40"/>
                  <w:sz w:val="20"/>
                  <w:szCs w:val="20"/>
                </w:rPr>
                <w:t xml:space="preserve"> </w:t>
              </w:r>
              <w:r w:rsidRPr="00EF4370">
                <w:rPr>
                  <w:rFonts w:ascii="Arial" w:hAnsi="Arial" w:cs="Arial"/>
                  <w:i/>
                  <w:sz w:val="20"/>
                  <w:szCs w:val="20"/>
                </w:rPr>
                <w:t>of</w:t>
              </w:r>
              <w:r w:rsidRPr="00EF4370">
                <w:rPr>
                  <w:rFonts w:ascii="Arial" w:hAnsi="Arial" w:cs="Arial"/>
                  <w:i/>
                  <w:spacing w:val="40"/>
                  <w:sz w:val="20"/>
                  <w:szCs w:val="20"/>
                </w:rPr>
                <w:t xml:space="preserve"> </w:t>
              </w:r>
              <w:r w:rsidRPr="00EF4370">
                <w:rPr>
                  <w:rFonts w:ascii="Arial" w:hAnsi="Arial" w:cs="Arial"/>
                  <w:i/>
                  <w:sz w:val="20"/>
                  <w:szCs w:val="20"/>
                </w:rPr>
                <w:t>laws</w:t>
              </w:r>
              <w:r w:rsidRPr="00EF4370">
                <w:rPr>
                  <w:rFonts w:ascii="Arial" w:hAnsi="Arial" w:cs="Arial"/>
                  <w:i/>
                  <w:spacing w:val="40"/>
                  <w:sz w:val="20"/>
                  <w:szCs w:val="20"/>
                </w:rPr>
                <w:t xml:space="preserve"> </w:t>
              </w:r>
              <w:r w:rsidRPr="00EF4370">
                <w:rPr>
                  <w:rFonts w:ascii="Arial" w:hAnsi="Arial" w:cs="Arial"/>
                  <w:i/>
                  <w:sz w:val="20"/>
                  <w:szCs w:val="20"/>
                </w:rPr>
                <w:t>across</w:t>
              </w:r>
              <w:r w:rsidRPr="00EF4370">
                <w:rPr>
                  <w:rFonts w:ascii="Arial" w:hAnsi="Arial" w:cs="Arial"/>
                  <w:i/>
                  <w:spacing w:val="40"/>
                  <w:sz w:val="20"/>
                  <w:szCs w:val="20"/>
                </w:rPr>
                <w:t xml:space="preserve"> </w:t>
              </w:r>
              <w:r w:rsidRPr="00EF4370">
                <w:rPr>
                  <w:rFonts w:ascii="Arial" w:hAnsi="Arial" w:cs="Arial"/>
                  <w:i/>
                  <w:sz w:val="20"/>
                  <w:szCs w:val="20"/>
                </w:rPr>
                <w:t>and</w:t>
              </w:r>
              <w:r w:rsidRPr="00EF4370">
                <w:rPr>
                  <w:rFonts w:ascii="Arial" w:hAnsi="Arial" w:cs="Arial"/>
                  <w:i/>
                  <w:spacing w:val="40"/>
                  <w:sz w:val="20"/>
                  <w:szCs w:val="20"/>
                </w:rPr>
                <w:t xml:space="preserve"> </w:t>
              </w:r>
              <w:r w:rsidRPr="00EF4370">
                <w:rPr>
                  <w:rFonts w:ascii="Arial" w:hAnsi="Arial" w:cs="Arial"/>
                  <w:i/>
                  <w:sz w:val="20"/>
                  <w:szCs w:val="20"/>
                </w:rPr>
                <w:t>between</w:t>
              </w:r>
              <w:r w:rsidRPr="00EF4370">
                <w:rPr>
                  <w:rFonts w:ascii="Arial" w:hAnsi="Arial" w:cs="Arial"/>
                  <w:i/>
                  <w:spacing w:val="40"/>
                  <w:sz w:val="20"/>
                  <w:szCs w:val="20"/>
                </w:rPr>
                <w:t xml:space="preserve"> </w:t>
              </w:r>
              <w:r w:rsidRPr="00EF4370">
                <w:rPr>
                  <w:rFonts w:ascii="Arial" w:hAnsi="Arial" w:cs="Arial"/>
                  <w:i/>
                  <w:sz w:val="20"/>
                  <w:szCs w:val="20"/>
                </w:rPr>
                <w:t>jurisdictions</w:t>
              </w:r>
              <w:r w:rsidRPr="00EF4370">
                <w:rPr>
                  <w:rFonts w:ascii="Arial" w:hAnsi="Arial" w:cs="Arial"/>
                  <w:i/>
                  <w:spacing w:val="40"/>
                  <w:sz w:val="20"/>
                  <w:szCs w:val="20"/>
                </w:rPr>
                <w:t xml:space="preserve"> </w:t>
              </w:r>
              <w:r w:rsidRPr="00EF4370">
                <w:rPr>
                  <w:rFonts w:ascii="Arial" w:hAnsi="Arial" w:cs="Arial"/>
                  <w:i/>
                  <w:sz w:val="20"/>
                  <w:szCs w:val="20"/>
                </w:rPr>
                <w:t>(including</w:t>
              </w:r>
              <w:r w:rsidRPr="00EF4370">
                <w:rPr>
                  <w:rFonts w:ascii="Arial" w:hAnsi="Arial" w:cs="Arial"/>
                  <w:i/>
                  <w:spacing w:val="40"/>
                  <w:sz w:val="20"/>
                  <w:szCs w:val="20"/>
                </w:rPr>
                <w:t xml:space="preserve"> </w:t>
              </w:r>
              <w:r w:rsidRPr="00EF4370">
                <w:rPr>
                  <w:rFonts w:ascii="Arial" w:hAnsi="Arial" w:cs="Arial"/>
                  <w:i/>
                  <w:sz w:val="20"/>
                  <w:szCs w:val="20"/>
                </w:rPr>
                <w:t>through</w:t>
              </w:r>
              <w:r w:rsidRPr="00EF4370">
                <w:rPr>
                  <w:rFonts w:ascii="Arial" w:hAnsi="Arial" w:cs="Arial"/>
                  <w:i/>
                  <w:spacing w:val="40"/>
                  <w:sz w:val="20"/>
                  <w:szCs w:val="20"/>
                </w:rPr>
                <w:t xml:space="preserve"> </w:t>
              </w:r>
              <w:r w:rsidRPr="00EF4370">
                <w:rPr>
                  <w:rFonts w:ascii="Arial" w:hAnsi="Arial" w:cs="Arial"/>
                  <w:i/>
                  <w:sz w:val="20"/>
                  <w:szCs w:val="20"/>
                </w:rPr>
                <w:t>bilateral/multilateral agreements and intelligence sharing)</w:t>
              </w:r>
            </w:ins>
          </w:p>
          <w:p w14:paraId="26C38301" w14:textId="2FDD1665" w:rsidR="006E4665" w:rsidRPr="00906645" w:rsidDel="00F63E40" w:rsidRDefault="006E4665">
            <w:pPr>
              <w:pStyle w:val="ListParagraph"/>
              <w:tabs>
                <w:tab w:val="left" w:pos="464"/>
              </w:tabs>
              <w:ind w:left="380" w:firstLine="0"/>
              <w:rPr>
                <w:del w:id="7361" w:author="Helene Marsh" w:date="2022-05-01T10:36:00Z"/>
                <w:rFonts w:ascii="Arial" w:hAnsi="Arial" w:cs="Arial"/>
                <w:i/>
                <w:sz w:val="20"/>
                <w:szCs w:val="20"/>
                <w:rPrChange w:id="7362" w:author="Helene Marsh" w:date="2022-04-30T11:58:00Z">
                  <w:rPr>
                    <w:del w:id="7363" w:author="Helene Marsh" w:date="2022-05-01T10:36:00Z"/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pPrChange w:id="7364" w:author="Helene Marsh" w:date="2022-05-01T10:36:00Z">
                <w:pPr>
                  <w:pStyle w:val="ListParagraph"/>
                  <w:numPr>
                    <w:numId w:val="41"/>
                  </w:numPr>
                  <w:tabs>
                    <w:tab w:val="left" w:pos="464"/>
                  </w:tabs>
                  <w:ind w:left="380" w:hanging="360"/>
                </w:pPr>
              </w:pPrChange>
            </w:pPr>
            <w:del w:id="7365" w:author="Helene Marsh" w:date="2022-05-01T10:36:00Z">
              <w:r w:rsidRPr="00906645" w:rsidDel="00F63E40">
                <w:rPr>
                  <w:rFonts w:ascii="Arial" w:hAnsi="Arial" w:cs="Arial"/>
                  <w:i/>
                  <w:sz w:val="20"/>
                  <w:szCs w:val="20"/>
                  <w:rPrChange w:id="7366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Review</w:delText>
              </w:r>
              <w:r w:rsidRPr="00906645" w:rsidDel="00F63E40">
                <w:rPr>
                  <w:rFonts w:ascii="Arial" w:hAnsi="Arial" w:cs="Arial"/>
                  <w:i/>
                  <w:spacing w:val="9"/>
                  <w:sz w:val="20"/>
                  <w:szCs w:val="20"/>
                  <w:rPrChange w:id="7367" w:author="Helene Marsh" w:date="2022-04-30T11:58:00Z">
                    <w:rPr>
                      <w:rFonts w:ascii="Arial Narrow" w:hAnsi="Arial Narrow"/>
                      <w:i/>
                      <w:spacing w:val="9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F63E40">
                <w:rPr>
                  <w:rFonts w:ascii="Arial" w:hAnsi="Arial" w:cs="Arial"/>
                  <w:i/>
                  <w:sz w:val="20"/>
                  <w:szCs w:val="20"/>
                  <w:rPrChange w:id="7368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domestic</w:delText>
              </w:r>
              <w:r w:rsidRPr="00906645" w:rsidDel="00F63E40">
                <w:rPr>
                  <w:rFonts w:ascii="Arial" w:hAnsi="Arial" w:cs="Arial"/>
                  <w:i/>
                  <w:spacing w:val="9"/>
                  <w:sz w:val="20"/>
                  <w:szCs w:val="20"/>
                  <w:rPrChange w:id="7369" w:author="Helene Marsh" w:date="2022-04-30T11:58:00Z">
                    <w:rPr>
                      <w:rFonts w:ascii="Arial Narrow" w:hAnsi="Arial Narrow"/>
                      <w:i/>
                      <w:spacing w:val="9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F63E40">
                <w:rPr>
                  <w:rFonts w:ascii="Arial" w:hAnsi="Arial" w:cs="Arial"/>
                  <w:i/>
                  <w:sz w:val="20"/>
                  <w:szCs w:val="20"/>
                  <w:rPrChange w:id="7370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policies</w:delText>
              </w:r>
              <w:r w:rsidRPr="00906645" w:rsidDel="00F63E40">
                <w:rPr>
                  <w:rFonts w:ascii="Arial" w:hAnsi="Arial" w:cs="Arial"/>
                  <w:i/>
                  <w:spacing w:val="7"/>
                  <w:sz w:val="20"/>
                  <w:szCs w:val="20"/>
                  <w:rPrChange w:id="7371" w:author="Helene Marsh" w:date="2022-04-30T11:58:00Z">
                    <w:rPr>
                      <w:rFonts w:ascii="Arial Narrow" w:hAnsi="Arial Narrow"/>
                      <w:i/>
                      <w:spacing w:val="7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F63E40">
                <w:rPr>
                  <w:rFonts w:ascii="Arial" w:hAnsi="Arial" w:cs="Arial"/>
                  <w:i/>
                  <w:sz w:val="20"/>
                  <w:szCs w:val="20"/>
                  <w:rPrChange w:id="7372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and</w:delText>
              </w:r>
              <w:r w:rsidRPr="00906645" w:rsidDel="00F63E40">
                <w:rPr>
                  <w:rFonts w:ascii="Arial" w:hAnsi="Arial" w:cs="Arial"/>
                  <w:i/>
                  <w:spacing w:val="5"/>
                  <w:sz w:val="20"/>
                  <w:szCs w:val="20"/>
                  <w:rPrChange w:id="7373" w:author="Helene Marsh" w:date="2022-04-30T11:58:00Z">
                    <w:rPr>
                      <w:rFonts w:ascii="Arial Narrow" w:hAnsi="Arial Narrow"/>
                      <w:i/>
                      <w:spacing w:val="5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F63E40">
                <w:rPr>
                  <w:rFonts w:ascii="Arial" w:hAnsi="Arial" w:cs="Arial"/>
                  <w:i/>
                  <w:sz w:val="20"/>
                  <w:szCs w:val="20"/>
                  <w:rPrChange w:id="7374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laws</w:delText>
              </w:r>
              <w:r w:rsidRPr="00906645" w:rsidDel="00F63E40">
                <w:rPr>
                  <w:rFonts w:ascii="Arial" w:hAnsi="Arial" w:cs="Arial"/>
                  <w:i/>
                  <w:spacing w:val="7"/>
                  <w:sz w:val="20"/>
                  <w:szCs w:val="20"/>
                  <w:rPrChange w:id="7375" w:author="Helene Marsh" w:date="2022-04-30T11:58:00Z">
                    <w:rPr>
                      <w:rFonts w:ascii="Arial Narrow" w:hAnsi="Arial Narrow"/>
                      <w:i/>
                      <w:spacing w:val="7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F63E40">
                <w:rPr>
                  <w:rFonts w:ascii="Arial" w:hAnsi="Arial" w:cs="Arial"/>
                  <w:i/>
                  <w:sz w:val="20"/>
                  <w:szCs w:val="20"/>
                  <w:rPrChange w:id="7376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to</w:delText>
              </w:r>
              <w:r w:rsidRPr="00906645" w:rsidDel="00F63E40">
                <w:rPr>
                  <w:rFonts w:ascii="Arial" w:hAnsi="Arial" w:cs="Arial"/>
                  <w:i/>
                  <w:spacing w:val="8"/>
                  <w:sz w:val="20"/>
                  <w:szCs w:val="20"/>
                  <w:rPrChange w:id="7377" w:author="Helene Marsh" w:date="2022-04-30T11:58:00Z">
                    <w:rPr>
                      <w:rFonts w:ascii="Arial Narrow" w:hAnsi="Arial Narrow"/>
                      <w:i/>
                      <w:spacing w:val="8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F63E40">
                <w:rPr>
                  <w:rFonts w:ascii="Arial" w:hAnsi="Arial" w:cs="Arial"/>
                  <w:i/>
                  <w:sz w:val="20"/>
                  <w:szCs w:val="20"/>
                  <w:rPrChange w:id="7378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address</w:delText>
              </w:r>
              <w:r w:rsidRPr="00906645" w:rsidDel="00F63E40">
                <w:rPr>
                  <w:rFonts w:ascii="Arial" w:hAnsi="Arial" w:cs="Arial"/>
                  <w:i/>
                  <w:spacing w:val="9"/>
                  <w:sz w:val="20"/>
                  <w:szCs w:val="20"/>
                  <w:rPrChange w:id="7379" w:author="Helene Marsh" w:date="2022-04-30T11:58:00Z">
                    <w:rPr>
                      <w:rFonts w:ascii="Arial Narrow" w:hAnsi="Arial Narrow"/>
                      <w:i/>
                      <w:spacing w:val="9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F63E40">
                <w:rPr>
                  <w:rFonts w:ascii="Arial" w:hAnsi="Arial" w:cs="Arial"/>
                  <w:i/>
                  <w:sz w:val="20"/>
                  <w:szCs w:val="20"/>
                  <w:rPrChange w:id="7380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gaps</w:delText>
              </w:r>
              <w:r w:rsidRPr="00906645" w:rsidDel="00F63E40">
                <w:rPr>
                  <w:rFonts w:ascii="Arial" w:hAnsi="Arial" w:cs="Arial"/>
                  <w:i/>
                  <w:spacing w:val="9"/>
                  <w:sz w:val="20"/>
                  <w:szCs w:val="20"/>
                  <w:rPrChange w:id="7381" w:author="Helene Marsh" w:date="2022-04-30T11:58:00Z">
                    <w:rPr>
                      <w:rFonts w:ascii="Arial Narrow" w:hAnsi="Arial Narrow"/>
                      <w:i/>
                      <w:spacing w:val="9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F63E40">
                <w:rPr>
                  <w:rFonts w:ascii="Arial" w:hAnsi="Arial" w:cs="Arial"/>
                  <w:i/>
                  <w:sz w:val="20"/>
                  <w:szCs w:val="20"/>
                  <w:rPrChange w:id="7382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or</w:delText>
              </w:r>
              <w:r w:rsidRPr="00906645" w:rsidDel="00F63E40">
                <w:rPr>
                  <w:rFonts w:ascii="Arial" w:hAnsi="Arial" w:cs="Arial"/>
                  <w:i/>
                  <w:spacing w:val="7"/>
                  <w:sz w:val="20"/>
                  <w:szCs w:val="20"/>
                  <w:rPrChange w:id="7383" w:author="Helene Marsh" w:date="2022-04-30T11:58:00Z">
                    <w:rPr>
                      <w:rFonts w:ascii="Arial Narrow" w:hAnsi="Arial Narrow"/>
                      <w:i/>
                      <w:spacing w:val="7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F63E40">
                <w:rPr>
                  <w:rFonts w:ascii="Arial" w:hAnsi="Arial" w:cs="Arial"/>
                  <w:i/>
                  <w:sz w:val="20"/>
                  <w:szCs w:val="20"/>
                  <w:rPrChange w:id="7384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impediments</w:delText>
              </w:r>
              <w:r w:rsidRPr="00906645" w:rsidDel="00F63E40">
                <w:rPr>
                  <w:rFonts w:ascii="Arial" w:hAnsi="Arial" w:cs="Arial"/>
                  <w:i/>
                  <w:spacing w:val="7"/>
                  <w:sz w:val="20"/>
                  <w:szCs w:val="20"/>
                  <w:rPrChange w:id="7385" w:author="Helene Marsh" w:date="2022-04-30T11:58:00Z">
                    <w:rPr>
                      <w:rFonts w:ascii="Arial Narrow" w:hAnsi="Arial Narrow"/>
                      <w:i/>
                      <w:spacing w:val="7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F63E40">
                <w:rPr>
                  <w:rFonts w:ascii="Arial" w:hAnsi="Arial" w:cs="Arial"/>
                  <w:i/>
                  <w:sz w:val="20"/>
                  <w:szCs w:val="20"/>
                  <w:rPrChange w:id="7386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to</w:delText>
              </w:r>
              <w:r w:rsidRPr="00906645" w:rsidDel="00F63E40">
                <w:rPr>
                  <w:rFonts w:ascii="Arial" w:hAnsi="Arial" w:cs="Arial"/>
                  <w:i/>
                  <w:spacing w:val="9"/>
                  <w:sz w:val="20"/>
                  <w:szCs w:val="20"/>
                  <w:rPrChange w:id="7387" w:author="Helene Marsh" w:date="2022-04-30T11:58:00Z">
                    <w:rPr>
                      <w:rFonts w:ascii="Arial Narrow" w:hAnsi="Arial Narrow"/>
                      <w:i/>
                      <w:spacing w:val="9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F63E40">
                <w:rPr>
                  <w:rFonts w:ascii="Arial" w:hAnsi="Arial" w:cs="Arial"/>
                  <w:i/>
                  <w:sz w:val="20"/>
                  <w:szCs w:val="20"/>
                  <w:rPrChange w:id="7388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dugong</w:delText>
              </w:r>
              <w:r w:rsidRPr="00906645" w:rsidDel="00F63E40">
                <w:rPr>
                  <w:rFonts w:ascii="Arial" w:hAnsi="Arial" w:cs="Arial"/>
                  <w:i/>
                  <w:spacing w:val="4"/>
                  <w:sz w:val="20"/>
                  <w:szCs w:val="20"/>
                  <w:rPrChange w:id="7389" w:author="Helene Marsh" w:date="2022-04-30T11:58:00Z">
                    <w:rPr>
                      <w:rFonts w:ascii="Arial Narrow" w:hAnsi="Arial Narrow"/>
                      <w:i/>
                      <w:spacing w:val="4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F63E40">
                <w:rPr>
                  <w:rFonts w:ascii="Arial" w:hAnsi="Arial" w:cs="Arial"/>
                  <w:i/>
                  <w:spacing w:val="-2"/>
                  <w:sz w:val="20"/>
                  <w:szCs w:val="20"/>
                  <w:rPrChange w:id="7390" w:author="Helene Marsh" w:date="2022-04-30T11:58:00Z">
                    <w:rPr>
                      <w:rFonts w:ascii="Arial Narrow" w:hAnsi="Arial Narrow"/>
                      <w:i/>
                      <w:spacing w:val="-2"/>
                      <w:sz w:val="20"/>
                      <w:szCs w:val="20"/>
                    </w:rPr>
                  </w:rPrChange>
                </w:rPr>
                <w:delText>conservation</w:delText>
              </w:r>
            </w:del>
          </w:p>
          <w:p w14:paraId="35859328" w14:textId="6B784643" w:rsidR="006E4665" w:rsidRPr="00906645" w:rsidDel="00DA570B" w:rsidRDefault="006E4665">
            <w:pPr>
              <w:pStyle w:val="ListParagraph"/>
              <w:tabs>
                <w:tab w:val="left" w:pos="465"/>
              </w:tabs>
              <w:ind w:left="380" w:firstLine="0"/>
              <w:rPr>
                <w:del w:id="7391" w:author="Helene Marsh" w:date="2022-05-01T10:12:00Z"/>
                <w:rFonts w:ascii="Arial" w:hAnsi="Arial" w:cs="Arial"/>
                <w:i/>
                <w:sz w:val="20"/>
                <w:szCs w:val="20"/>
                <w:rPrChange w:id="7392" w:author="Helene Marsh" w:date="2022-04-30T11:58:00Z">
                  <w:rPr>
                    <w:del w:id="7393" w:author="Helene Marsh" w:date="2022-05-01T10:12:00Z"/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pPrChange w:id="7394" w:author="Helene Marsh" w:date="2022-05-01T10:36:00Z">
                <w:pPr>
                  <w:pStyle w:val="ListParagraph"/>
                  <w:numPr>
                    <w:numId w:val="41"/>
                  </w:numPr>
                  <w:tabs>
                    <w:tab w:val="left" w:pos="465"/>
                  </w:tabs>
                  <w:ind w:left="380" w:hanging="360"/>
                </w:pPr>
              </w:pPrChange>
            </w:pPr>
            <w:del w:id="7395" w:author="Helene Marsh" w:date="2022-05-01T10:36:00Z">
              <w:r w:rsidRPr="00906645" w:rsidDel="00F63E40">
                <w:rPr>
                  <w:rFonts w:ascii="Arial" w:hAnsi="Arial" w:cs="Arial"/>
                  <w:i/>
                  <w:sz w:val="20"/>
                  <w:szCs w:val="20"/>
                  <w:rPrChange w:id="7396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Ensur</w:delText>
              </w:r>
            </w:del>
            <w:del w:id="7397" w:author="Helene Marsh" w:date="2022-04-30T11:53:00Z">
              <w:r w:rsidRPr="00906645" w:rsidDel="007910AA">
                <w:rPr>
                  <w:rFonts w:ascii="Arial" w:hAnsi="Arial" w:cs="Arial"/>
                  <w:i/>
                  <w:sz w:val="20"/>
                  <w:szCs w:val="20"/>
                  <w:rPrChange w:id="7398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ing</w:delText>
              </w:r>
            </w:del>
            <w:del w:id="7399" w:author="Helene Marsh" w:date="2022-05-01T10:36:00Z">
              <w:r w:rsidRPr="00906645" w:rsidDel="00F63E40">
                <w:rPr>
                  <w:rFonts w:ascii="Arial" w:hAnsi="Arial" w:cs="Arial"/>
                  <w:i/>
                  <w:spacing w:val="40"/>
                  <w:sz w:val="20"/>
                  <w:szCs w:val="20"/>
                  <w:rPrChange w:id="7400" w:author="Helene Marsh" w:date="2022-04-30T11:58:00Z">
                    <w:rPr>
                      <w:rFonts w:ascii="Arial Narrow" w:hAnsi="Arial Narrow"/>
                      <w:i/>
                      <w:spacing w:val="40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F63E40">
                <w:rPr>
                  <w:rFonts w:ascii="Arial" w:hAnsi="Arial" w:cs="Arial"/>
                  <w:i/>
                  <w:sz w:val="20"/>
                  <w:szCs w:val="20"/>
                  <w:rPrChange w:id="7401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appropriate</w:delText>
              </w:r>
              <w:r w:rsidRPr="00906645" w:rsidDel="00F63E40">
                <w:rPr>
                  <w:rFonts w:ascii="Arial" w:hAnsi="Arial" w:cs="Arial"/>
                  <w:i/>
                  <w:spacing w:val="40"/>
                  <w:sz w:val="20"/>
                  <w:szCs w:val="20"/>
                  <w:rPrChange w:id="7402" w:author="Helene Marsh" w:date="2022-04-30T11:58:00Z">
                    <w:rPr>
                      <w:rFonts w:ascii="Arial Narrow" w:hAnsi="Arial Narrow"/>
                      <w:i/>
                      <w:spacing w:val="40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F63E40">
                <w:rPr>
                  <w:rFonts w:ascii="Arial" w:hAnsi="Arial" w:cs="Arial"/>
                  <w:i/>
                  <w:sz w:val="20"/>
                  <w:szCs w:val="20"/>
                  <w:rPrChange w:id="7403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sanctions</w:delText>
              </w:r>
              <w:r w:rsidRPr="00906645" w:rsidDel="00F63E40">
                <w:rPr>
                  <w:rFonts w:ascii="Arial" w:hAnsi="Arial" w:cs="Arial"/>
                  <w:i/>
                  <w:spacing w:val="40"/>
                  <w:sz w:val="20"/>
                  <w:szCs w:val="20"/>
                  <w:rPrChange w:id="7404" w:author="Helene Marsh" w:date="2022-04-30T11:58:00Z">
                    <w:rPr>
                      <w:rFonts w:ascii="Arial Narrow" w:hAnsi="Arial Narrow"/>
                      <w:i/>
                      <w:spacing w:val="40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F63E40">
                <w:rPr>
                  <w:rFonts w:ascii="Arial" w:hAnsi="Arial" w:cs="Arial"/>
                  <w:i/>
                  <w:sz w:val="20"/>
                  <w:szCs w:val="20"/>
                  <w:rPrChange w:id="7405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for</w:delText>
              </w:r>
              <w:r w:rsidRPr="00906645" w:rsidDel="00F63E40">
                <w:rPr>
                  <w:rFonts w:ascii="Arial" w:hAnsi="Arial" w:cs="Arial"/>
                  <w:i/>
                  <w:spacing w:val="40"/>
                  <w:sz w:val="20"/>
                  <w:szCs w:val="20"/>
                  <w:rPrChange w:id="7406" w:author="Helene Marsh" w:date="2022-04-30T11:58:00Z">
                    <w:rPr>
                      <w:rFonts w:ascii="Arial Narrow" w:hAnsi="Arial Narrow"/>
                      <w:i/>
                      <w:spacing w:val="40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F63E40">
                <w:rPr>
                  <w:rFonts w:ascii="Arial" w:hAnsi="Arial" w:cs="Arial"/>
                  <w:i/>
                  <w:sz w:val="20"/>
                  <w:szCs w:val="20"/>
                  <w:rPrChange w:id="7407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harming</w:delText>
              </w:r>
              <w:r w:rsidRPr="00906645" w:rsidDel="00F63E40">
                <w:rPr>
                  <w:rFonts w:ascii="Arial" w:hAnsi="Arial" w:cs="Arial"/>
                  <w:i/>
                  <w:spacing w:val="40"/>
                  <w:sz w:val="20"/>
                  <w:szCs w:val="20"/>
                  <w:rPrChange w:id="7408" w:author="Helene Marsh" w:date="2022-04-30T11:58:00Z">
                    <w:rPr>
                      <w:rFonts w:ascii="Arial Narrow" w:hAnsi="Arial Narrow"/>
                      <w:i/>
                      <w:spacing w:val="40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F63E40">
                <w:rPr>
                  <w:rFonts w:ascii="Arial" w:hAnsi="Arial" w:cs="Arial"/>
                  <w:i/>
                  <w:sz w:val="20"/>
                  <w:szCs w:val="20"/>
                  <w:rPrChange w:id="7409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dugongs</w:delText>
              </w:r>
              <w:r w:rsidRPr="00906645" w:rsidDel="00F63E40">
                <w:rPr>
                  <w:rFonts w:ascii="Arial" w:hAnsi="Arial" w:cs="Arial"/>
                  <w:i/>
                  <w:spacing w:val="40"/>
                  <w:sz w:val="20"/>
                  <w:szCs w:val="20"/>
                  <w:rPrChange w:id="7410" w:author="Helene Marsh" w:date="2022-04-30T11:58:00Z">
                    <w:rPr>
                      <w:rFonts w:ascii="Arial Narrow" w:hAnsi="Arial Narrow"/>
                      <w:i/>
                      <w:spacing w:val="40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F63E40">
                <w:rPr>
                  <w:rFonts w:ascii="Arial" w:hAnsi="Arial" w:cs="Arial"/>
                  <w:i/>
                  <w:sz w:val="20"/>
                  <w:szCs w:val="20"/>
                  <w:rPrChange w:id="7411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or</w:delText>
              </w:r>
              <w:r w:rsidRPr="00906645" w:rsidDel="00F63E40">
                <w:rPr>
                  <w:rFonts w:ascii="Arial" w:hAnsi="Arial" w:cs="Arial"/>
                  <w:i/>
                  <w:spacing w:val="40"/>
                  <w:sz w:val="20"/>
                  <w:szCs w:val="20"/>
                  <w:rPrChange w:id="7412" w:author="Helene Marsh" w:date="2022-04-30T11:58:00Z">
                    <w:rPr>
                      <w:rFonts w:ascii="Arial Narrow" w:hAnsi="Arial Narrow"/>
                      <w:i/>
                      <w:spacing w:val="40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F63E40">
                <w:rPr>
                  <w:rFonts w:ascii="Arial" w:hAnsi="Arial" w:cs="Arial"/>
                  <w:i/>
                  <w:sz w:val="20"/>
                  <w:szCs w:val="20"/>
                  <w:rPrChange w:id="7413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destroying</w:delText>
              </w:r>
              <w:r w:rsidRPr="00906645" w:rsidDel="00F63E40">
                <w:rPr>
                  <w:rFonts w:ascii="Arial" w:hAnsi="Arial" w:cs="Arial"/>
                  <w:i/>
                  <w:spacing w:val="40"/>
                  <w:sz w:val="20"/>
                  <w:szCs w:val="20"/>
                  <w:rPrChange w:id="7414" w:author="Helene Marsh" w:date="2022-04-30T11:58:00Z">
                    <w:rPr>
                      <w:rFonts w:ascii="Arial Narrow" w:hAnsi="Arial Narrow"/>
                      <w:i/>
                      <w:spacing w:val="40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F63E40">
                <w:rPr>
                  <w:rFonts w:ascii="Arial" w:hAnsi="Arial" w:cs="Arial"/>
                  <w:i/>
                  <w:sz w:val="20"/>
                  <w:szCs w:val="20"/>
                  <w:rPrChange w:id="7415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habitat</w:delText>
              </w:r>
            </w:del>
            <w:del w:id="7416" w:author="Helene Marsh" w:date="2022-05-01T10:12:00Z">
              <w:r w:rsidRPr="00906645" w:rsidDel="00DA570B">
                <w:rPr>
                  <w:rFonts w:ascii="Arial" w:hAnsi="Arial" w:cs="Arial"/>
                  <w:i/>
                  <w:sz w:val="20"/>
                  <w:szCs w:val="20"/>
                  <w:rPrChange w:id="7417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,</w:delText>
              </w:r>
              <w:r w:rsidRPr="00906645" w:rsidDel="00DA570B">
                <w:rPr>
                  <w:rFonts w:ascii="Arial" w:hAnsi="Arial" w:cs="Arial"/>
                  <w:i/>
                  <w:spacing w:val="40"/>
                  <w:sz w:val="20"/>
                  <w:szCs w:val="20"/>
                  <w:rPrChange w:id="7418" w:author="Helene Marsh" w:date="2022-04-30T11:58:00Z">
                    <w:rPr>
                      <w:rFonts w:ascii="Arial Narrow" w:hAnsi="Arial Narrow"/>
                      <w:i/>
                      <w:spacing w:val="40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DA570B">
                <w:rPr>
                  <w:rFonts w:ascii="Arial" w:hAnsi="Arial" w:cs="Arial"/>
                  <w:i/>
                  <w:sz w:val="20"/>
                  <w:szCs w:val="20"/>
                  <w:rPrChange w:id="7419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training</w:delText>
              </w:r>
              <w:r w:rsidRPr="00906645" w:rsidDel="00DA570B">
                <w:rPr>
                  <w:rFonts w:ascii="Arial" w:hAnsi="Arial" w:cs="Arial"/>
                  <w:i/>
                  <w:spacing w:val="40"/>
                  <w:sz w:val="20"/>
                  <w:szCs w:val="20"/>
                  <w:rPrChange w:id="7420" w:author="Helene Marsh" w:date="2022-04-30T11:58:00Z">
                    <w:rPr>
                      <w:rFonts w:ascii="Arial Narrow" w:hAnsi="Arial Narrow"/>
                      <w:i/>
                      <w:spacing w:val="40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DA570B">
                <w:rPr>
                  <w:rFonts w:ascii="Arial" w:hAnsi="Arial" w:cs="Arial"/>
                  <w:i/>
                  <w:sz w:val="20"/>
                  <w:szCs w:val="20"/>
                  <w:rPrChange w:id="7421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law</w:delText>
              </w:r>
              <w:r w:rsidRPr="00906645" w:rsidDel="00DA570B">
                <w:rPr>
                  <w:rFonts w:ascii="Arial" w:hAnsi="Arial" w:cs="Arial"/>
                  <w:i/>
                  <w:spacing w:val="40"/>
                  <w:sz w:val="20"/>
                  <w:szCs w:val="20"/>
                  <w:rPrChange w:id="7422" w:author="Helene Marsh" w:date="2022-04-30T11:58:00Z">
                    <w:rPr>
                      <w:rFonts w:ascii="Arial Narrow" w:hAnsi="Arial Narrow"/>
                      <w:i/>
                      <w:spacing w:val="40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DA570B">
                <w:rPr>
                  <w:rFonts w:ascii="Arial" w:hAnsi="Arial" w:cs="Arial"/>
                  <w:i/>
                  <w:sz w:val="20"/>
                  <w:szCs w:val="20"/>
                  <w:rPrChange w:id="7423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enforcement</w:delText>
              </w:r>
              <w:r w:rsidRPr="00906645" w:rsidDel="00DA570B">
                <w:rPr>
                  <w:rFonts w:ascii="Arial" w:hAnsi="Arial" w:cs="Arial"/>
                  <w:i/>
                  <w:spacing w:val="40"/>
                  <w:sz w:val="20"/>
                  <w:szCs w:val="20"/>
                  <w:rPrChange w:id="7424" w:author="Helene Marsh" w:date="2022-04-30T11:58:00Z">
                    <w:rPr>
                      <w:rFonts w:ascii="Arial Narrow" w:hAnsi="Arial Narrow"/>
                      <w:i/>
                      <w:spacing w:val="40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DA570B">
                <w:rPr>
                  <w:rFonts w:ascii="Arial" w:hAnsi="Arial" w:cs="Arial"/>
                  <w:i/>
                  <w:sz w:val="20"/>
                  <w:szCs w:val="20"/>
                  <w:rPrChange w:id="7425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authorities,</w:delText>
              </w:r>
              <w:r w:rsidRPr="00906645" w:rsidDel="00DA570B">
                <w:rPr>
                  <w:rFonts w:ascii="Arial" w:hAnsi="Arial" w:cs="Arial"/>
                  <w:i/>
                  <w:spacing w:val="40"/>
                  <w:sz w:val="20"/>
                  <w:szCs w:val="20"/>
                  <w:rPrChange w:id="7426" w:author="Helene Marsh" w:date="2022-04-30T11:58:00Z">
                    <w:rPr>
                      <w:rFonts w:ascii="Arial Narrow" w:hAnsi="Arial Narrow"/>
                      <w:i/>
                      <w:spacing w:val="40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DA570B">
                <w:rPr>
                  <w:rFonts w:ascii="Arial" w:hAnsi="Arial" w:cs="Arial"/>
                  <w:i/>
                  <w:sz w:val="20"/>
                  <w:szCs w:val="20"/>
                  <w:rPrChange w:id="7427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raising</w:delText>
              </w:r>
              <w:r w:rsidRPr="00906645" w:rsidDel="00DA570B">
                <w:rPr>
                  <w:rFonts w:ascii="Arial" w:hAnsi="Arial" w:cs="Arial"/>
                  <w:i/>
                  <w:spacing w:val="40"/>
                  <w:sz w:val="20"/>
                  <w:szCs w:val="20"/>
                  <w:rPrChange w:id="7428" w:author="Helene Marsh" w:date="2022-04-30T11:58:00Z">
                    <w:rPr>
                      <w:rFonts w:ascii="Arial Narrow" w:hAnsi="Arial Narrow"/>
                      <w:i/>
                      <w:spacing w:val="40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DA570B">
                <w:rPr>
                  <w:rFonts w:ascii="Arial" w:hAnsi="Arial" w:cs="Arial"/>
                  <w:i/>
                  <w:sz w:val="20"/>
                  <w:szCs w:val="20"/>
                  <w:rPrChange w:id="7429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public</w:delText>
              </w:r>
              <w:r w:rsidRPr="00906645" w:rsidDel="00DA570B">
                <w:rPr>
                  <w:rFonts w:ascii="Arial" w:hAnsi="Arial" w:cs="Arial"/>
                  <w:i/>
                  <w:spacing w:val="40"/>
                  <w:sz w:val="20"/>
                  <w:szCs w:val="20"/>
                  <w:rPrChange w:id="7430" w:author="Helene Marsh" w:date="2022-04-30T11:58:00Z">
                    <w:rPr>
                      <w:rFonts w:ascii="Arial Narrow" w:hAnsi="Arial Narrow"/>
                      <w:i/>
                      <w:spacing w:val="40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DA570B">
                <w:rPr>
                  <w:rFonts w:ascii="Arial" w:hAnsi="Arial" w:cs="Arial"/>
                  <w:i/>
                  <w:sz w:val="20"/>
                  <w:szCs w:val="20"/>
                  <w:rPrChange w:id="7431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awareness</w:delText>
              </w:r>
              <w:r w:rsidRPr="00906645" w:rsidDel="00DA570B">
                <w:rPr>
                  <w:rFonts w:ascii="Arial" w:hAnsi="Arial" w:cs="Arial"/>
                  <w:i/>
                  <w:spacing w:val="40"/>
                  <w:sz w:val="20"/>
                  <w:szCs w:val="20"/>
                  <w:rPrChange w:id="7432" w:author="Helene Marsh" w:date="2022-04-30T11:58:00Z">
                    <w:rPr>
                      <w:rFonts w:ascii="Arial Narrow" w:hAnsi="Arial Narrow"/>
                      <w:i/>
                      <w:spacing w:val="40"/>
                      <w:sz w:val="20"/>
                      <w:szCs w:val="20"/>
                    </w:rPr>
                  </w:rPrChange>
                </w:rPr>
                <w:delText xml:space="preserve"> </w:delText>
              </w:r>
              <w:r w:rsidRPr="00906645" w:rsidDel="00DA570B">
                <w:rPr>
                  <w:rFonts w:ascii="Arial" w:hAnsi="Arial" w:cs="Arial"/>
                  <w:i/>
                  <w:sz w:val="20"/>
                  <w:szCs w:val="20"/>
                  <w:rPrChange w:id="7433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delText>to boost surveillance for reporting of illegal activities</w:delText>
              </w:r>
            </w:del>
          </w:p>
          <w:p w14:paraId="3113E457" w14:textId="1CF1C9C2" w:rsidR="006E4665" w:rsidRPr="00906645" w:rsidRDefault="006E4665">
            <w:pPr>
              <w:pStyle w:val="ListParagraph"/>
              <w:tabs>
                <w:tab w:val="left" w:pos="465"/>
              </w:tabs>
              <w:ind w:left="380" w:firstLine="0"/>
              <w:rPr>
                <w:rFonts w:ascii="Arial" w:hAnsi="Arial" w:cs="Arial"/>
                <w:w w:val="105"/>
                <w:sz w:val="20"/>
                <w:szCs w:val="20"/>
                <w:rPrChange w:id="743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pPrChange w:id="7435" w:author="Helene Marsh" w:date="2022-05-01T10:36:00Z">
                <w:pPr>
                  <w:pStyle w:val="TableParagraph"/>
                  <w:ind w:left="0"/>
                </w:pPr>
              </w:pPrChange>
            </w:pPr>
          </w:p>
        </w:tc>
      </w:tr>
      <w:tr w:rsidR="006E4665" w:rsidRPr="00906645" w14:paraId="681C260B" w14:textId="2FA179A0" w:rsidTr="00755E23">
        <w:trPr>
          <w:trHeight w:val="862"/>
        </w:trPr>
        <w:tc>
          <w:tcPr>
            <w:tcW w:w="1708" w:type="dxa"/>
          </w:tcPr>
          <w:p w14:paraId="76BBE827" w14:textId="03CCE560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7436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43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8.2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7438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43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Review, and where necessary, strengthen</w:t>
            </w:r>
            <w:r w:rsidRPr="00906645">
              <w:rPr>
                <w:rFonts w:ascii="Arial" w:hAnsi="Arial" w:cs="Arial"/>
                <w:spacing w:val="-45"/>
                <w:w w:val="105"/>
                <w:sz w:val="20"/>
                <w:szCs w:val="20"/>
                <w:rPrChange w:id="7440" w:author="Helene Marsh" w:date="2022-04-30T11:58:00Z">
                  <w:rPr>
                    <w:rFonts w:ascii="Arial Narrow" w:hAnsi="Arial Narrow"/>
                    <w:spacing w:val="-4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44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national</w:t>
            </w:r>
            <w:r w:rsidRPr="00906645">
              <w:rPr>
                <w:rFonts w:ascii="Arial" w:hAnsi="Arial" w:cs="Arial"/>
                <w:spacing w:val="-8"/>
                <w:w w:val="105"/>
                <w:sz w:val="20"/>
                <w:szCs w:val="20"/>
                <w:rPrChange w:id="7442" w:author="Helene Marsh" w:date="2022-04-30T11:58:00Z">
                  <w:rPr>
                    <w:rFonts w:ascii="Arial Narrow" w:hAnsi="Arial Narrow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44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legal</w:t>
            </w:r>
            <w:r w:rsidRPr="00906645">
              <w:rPr>
                <w:rFonts w:ascii="Arial" w:hAnsi="Arial" w:cs="Arial"/>
                <w:spacing w:val="-5"/>
                <w:w w:val="105"/>
                <w:sz w:val="20"/>
                <w:szCs w:val="20"/>
                <w:rPrChange w:id="7444" w:author="Helene Marsh" w:date="2022-04-30T11:58:00Z">
                  <w:rPr>
                    <w:rFonts w:ascii="Arial Narrow" w:hAnsi="Arial Narrow"/>
                    <w:spacing w:val="-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44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protection</w:t>
            </w:r>
            <w:r w:rsidRPr="00906645">
              <w:rPr>
                <w:rFonts w:ascii="Arial" w:hAnsi="Arial" w:cs="Arial"/>
                <w:spacing w:val="-9"/>
                <w:w w:val="105"/>
                <w:sz w:val="20"/>
                <w:szCs w:val="20"/>
                <w:rPrChange w:id="7446" w:author="Helene Marsh" w:date="2022-04-30T11:58:00Z">
                  <w:rPr>
                    <w:rFonts w:ascii="Arial Narrow" w:hAnsi="Arial Narrow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44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for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7448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44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dugongs</w:t>
            </w:r>
            <w:r w:rsidRPr="00906645">
              <w:rPr>
                <w:rFonts w:ascii="Arial" w:hAnsi="Arial" w:cs="Arial"/>
                <w:spacing w:val="-5"/>
                <w:w w:val="105"/>
                <w:sz w:val="20"/>
                <w:szCs w:val="20"/>
                <w:rPrChange w:id="7450" w:author="Helene Marsh" w:date="2022-04-30T11:58:00Z">
                  <w:rPr>
                    <w:rFonts w:ascii="Arial Narrow" w:hAnsi="Arial Narrow"/>
                    <w:spacing w:val="-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45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ins w:id="7452" w:author="Helene Marsh" w:date="2022-04-30T11:53:00Z">
              <w:r w:rsidR="007910AA" w:rsidRPr="00906645">
                <w:rPr>
                  <w:rFonts w:ascii="Arial" w:hAnsi="Arial" w:cs="Arial"/>
                  <w:w w:val="105"/>
                  <w:sz w:val="20"/>
                  <w:szCs w:val="20"/>
                </w:rPr>
                <w:t xml:space="preserve"> </w:t>
              </w:r>
            </w:ins>
            <w:r w:rsidRPr="00906645">
              <w:rPr>
                <w:rFonts w:ascii="Arial" w:hAnsi="Arial" w:cs="Arial"/>
                <w:spacing w:val="-45"/>
                <w:w w:val="105"/>
                <w:sz w:val="20"/>
                <w:szCs w:val="20"/>
                <w:rPrChange w:id="7453" w:author="Helene Marsh" w:date="2022-04-30T11:58:00Z">
                  <w:rPr>
                    <w:rFonts w:ascii="Arial Narrow" w:hAnsi="Arial Narrow"/>
                    <w:spacing w:val="-4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45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their</w:t>
            </w:r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7455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45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habitats</w:t>
            </w:r>
          </w:p>
        </w:tc>
        <w:tc>
          <w:tcPr>
            <w:tcW w:w="1418" w:type="dxa"/>
          </w:tcPr>
          <w:p w14:paraId="21C6082C" w14:textId="77777777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7457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45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Medium</w:t>
            </w:r>
          </w:p>
        </w:tc>
        <w:tc>
          <w:tcPr>
            <w:tcW w:w="992" w:type="dxa"/>
          </w:tcPr>
          <w:p w14:paraId="453437F5" w14:textId="77777777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7459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46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Ongoing</w:t>
            </w:r>
          </w:p>
        </w:tc>
        <w:tc>
          <w:tcPr>
            <w:tcW w:w="1417" w:type="dxa"/>
          </w:tcPr>
          <w:p w14:paraId="7F537FC7" w14:textId="77777777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7461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46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Relevant government agencies and other</w:t>
            </w:r>
            <w:r w:rsidRPr="00906645">
              <w:rPr>
                <w:rFonts w:ascii="Arial" w:hAnsi="Arial" w:cs="Arial"/>
                <w:spacing w:val="-45"/>
                <w:w w:val="105"/>
                <w:sz w:val="20"/>
                <w:szCs w:val="20"/>
                <w:rPrChange w:id="7463" w:author="Helene Marsh" w:date="2022-04-30T11:58:00Z">
                  <w:rPr>
                    <w:rFonts w:ascii="Arial Narrow" w:hAnsi="Arial Narrow"/>
                    <w:spacing w:val="-4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46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stakeholders</w:t>
            </w:r>
            <w:r w:rsidRPr="00906645">
              <w:rPr>
                <w:rFonts w:ascii="Arial" w:hAnsi="Arial" w:cs="Arial"/>
                <w:spacing w:val="-9"/>
                <w:w w:val="105"/>
                <w:sz w:val="20"/>
                <w:szCs w:val="20"/>
                <w:rPrChange w:id="7465" w:author="Helene Marsh" w:date="2022-04-30T11:58:00Z">
                  <w:rPr>
                    <w:rFonts w:ascii="Arial Narrow" w:hAnsi="Arial Narrow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46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(e.g.,</w:t>
            </w:r>
            <w:r w:rsidRPr="00906645">
              <w:rPr>
                <w:rFonts w:ascii="Arial" w:hAnsi="Arial" w:cs="Arial"/>
                <w:spacing w:val="-10"/>
                <w:w w:val="105"/>
                <w:sz w:val="20"/>
                <w:szCs w:val="20"/>
                <w:rPrChange w:id="7467" w:author="Helene Marsh" w:date="2022-04-30T11:58:00Z">
                  <w:rPr>
                    <w:rFonts w:ascii="Arial Narrow" w:hAnsi="Arial Narrow"/>
                    <w:spacing w:val="-10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46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consultation</w:t>
            </w:r>
            <w:r w:rsidRPr="00906645">
              <w:rPr>
                <w:rFonts w:ascii="Arial" w:hAnsi="Arial" w:cs="Arial"/>
                <w:spacing w:val="-8"/>
                <w:w w:val="105"/>
                <w:sz w:val="20"/>
                <w:szCs w:val="20"/>
                <w:rPrChange w:id="7469" w:author="Helene Marsh" w:date="2022-04-30T11:58:00Z">
                  <w:rPr>
                    <w:rFonts w:ascii="Arial Narrow" w:hAnsi="Arial Narrow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47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with</w:t>
            </w:r>
            <w:r w:rsidRPr="00906645">
              <w:rPr>
                <w:rFonts w:ascii="Arial" w:hAnsi="Arial" w:cs="Arial"/>
                <w:spacing w:val="-9"/>
                <w:w w:val="105"/>
                <w:sz w:val="20"/>
                <w:szCs w:val="20"/>
                <w:rPrChange w:id="7471" w:author="Helene Marsh" w:date="2022-04-30T11:58:00Z">
                  <w:rPr>
                    <w:rFonts w:ascii="Arial Narrow" w:hAnsi="Arial Narrow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47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non-</w:t>
            </w:r>
            <w:r w:rsidRPr="00906645">
              <w:rPr>
                <w:rFonts w:ascii="Arial" w:hAnsi="Arial" w:cs="Arial"/>
                <w:spacing w:val="-45"/>
                <w:w w:val="105"/>
                <w:sz w:val="20"/>
                <w:szCs w:val="20"/>
                <w:rPrChange w:id="7473" w:author="Helene Marsh" w:date="2022-04-30T11:58:00Z">
                  <w:rPr>
                    <w:rFonts w:ascii="Arial Narrow" w:hAnsi="Arial Narrow"/>
                    <w:spacing w:val="-4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47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governmental</w:t>
            </w:r>
            <w:r w:rsidRPr="00906645">
              <w:rPr>
                <w:rFonts w:ascii="Arial" w:hAnsi="Arial" w:cs="Arial"/>
                <w:spacing w:val="-2"/>
                <w:w w:val="105"/>
                <w:sz w:val="20"/>
                <w:szCs w:val="20"/>
                <w:rPrChange w:id="7475" w:author="Helene Marsh" w:date="2022-04-30T11:58:00Z">
                  <w:rPr>
                    <w:rFonts w:ascii="Arial Narrow" w:hAnsi="Arial Narrow"/>
                    <w:spacing w:val="-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47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organizations,</w:t>
            </w:r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7477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47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local</w:t>
            </w:r>
          </w:p>
          <w:p w14:paraId="4159E3F6" w14:textId="77777777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7479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48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communities</w:t>
            </w:r>
            <w:r w:rsidRPr="00906645">
              <w:rPr>
                <w:rFonts w:ascii="Arial" w:hAnsi="Arial" w:cs="Arial"/>
                <w:spacing w:val="-8"/>
                <w:w w:val="105"/>
                <w:sz w:val="20"/>
                <w:szCs w:val="20"/>
                <w:rPrChange w:id="7481" w:author="Helene Marsh" w:date="2022-04-30T11:58:00Z">
                  <w:rPr>
                    <w:rFonts w:ascii="Arial Narrow" w:hAnsi="Arial Narrow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48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7483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48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academic</w:t>
            </w:r>
            <w:r w:rsidRPr="00906645">
              <w:rPr>
                <w:rFonts w:ascii="Arial" w:hAnsi="Arial" w:cs="Arial"/>
                <w:spacing w:val="-9"/>
                <w:w w:val="105"/>
                <w:sz w:val="20"/>
                <w:szCs w:val="20"/>
                <w:rPrChange w:id="7485" w:author="Helene Marsh" w:date="2022-04-30T11:58:00Z">
                  <w:rPr>
                    <w:rFonts w:ascii="Arial Narrow" w:hAnsi="Arial Narrow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48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institutions)</w:t>
            </w:r>
          </w:p>
        </w:tc>
        <w:tc>
          <w:tcPr>
            <w:tcW w:w="1276" w:type="dxa"/>
          </w:tcPr>
          <w:p w14:paraId="308B3926" w14:textId="304E8502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7487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48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Laws protecting dugong</w:t>
            </w:r>
            <w:ins w:id="7489" w:author="Helene Marsh" w:date="2022-04-30T20:13:00Z">
              <w:r w:rsidR="000D7A94">
                <w:rPr>
                  <w:rFonts w:ascii="Arial" w:hAnsi="Arial" w:cs="Arial"/>
                  <w:w w:val="105"/>
                  <w:sz w:val="20"/>
                  <w:szCs w:val="20"/>
                </w:rPr>
                <w:t>s</w:t>
              </w:r>
            </w:ins>
            <w:r w:rsidRPr="00906645">
              <w:rPr>
                <w:rFonts w:ascii="Arial" w:hAnsi="Arial" w:cs="Arial"/>
                <w:w w:val="105"/>
                <w:sz w:val="20"/>
                <w:szCs w:val="20"/>
                <w:rPrChange w:id="749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 xml:space="preserve"> are reviewed,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7491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492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strengthened</w:t>
            </w:r>
            <w:r w:rsidRPr="00906645">
              <w:rPr>
                <w:rFonts w:ascii="Arial" w:hAnsi="Arial" w:cs="Arial"/>
                <w:spacing w:val="-9"/>
                <w:w w:val="105"/>
                <w:sz w:val="20"/>
                <w:szCs w:val="20"/>
                <w:rPrChange w:id="7493" w:author="Helene Marsh" w:date="2022-04-30T11:58:00Z">
                  <w:rPr>
                    <w:rFonts w:ascii="Arial Narrow" w:hAnsi="Arial Narrow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494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9"/>
                <w:w w:val="105"/>
                <w:sz w:val="20"/>
                <w:szCs w:val="20"/>
                <w:rPrChange w:id="7495" w:author="Helene Marsh" w:date="2022-04-30T11:58:00Z">
                  <w:rPr>
                    <w:rFonts w:ascii="Arial Narrow" w:hAnsi="Arial Narrow"/>
                    <w:spacing w:val="-9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49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where</w:t>
            </w:r>
            <w:r w:rsidRPr="00906645">
              <w:rPr>
                <w:rFonts w:ascii="Arial" w:hAnsi="Arial" w:cs="Arial"/>
                <w:spacing w:val="-8"/>
                <w:w w:val="105"/>
                <w:sz w:val="20"/>
                <w:szCs w:val="20"/>
                <w:rPrChange w:id="7497" w:author="Helene Marsh" w:date="2022-04-30T11:58:00Z">
                  <w:rPr>
                    <w:rFonts w:ascii="Arial Narrow" w:hAnsi="Arial Narrow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49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appropriate,</w:t>
            </w:r>
            <w:r w:rsidRPr="00906645">
              <w:rPr>
                <w:rFonts w:ascii="Arial" w:hAnsi="Arial" w:cs="Arial"/>
                <w:spacing w:val="-8"/>
                <w:w w:val="105"/>
                <w:sz w:val="20"/>
                <w:szCs w:val="20"/>
                <w:rPrChange w:id="7499" w:author="Helene Marsh" w:date="2022-04-30T11:58:00Z">
                  <w:rPr>
                    <w:rFonts w:ascii="Arial Narrow" w:hAnsi="Arial Narrow"/>
                    <w:spacing w:val="-8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500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enforced</w:t>
            </w:r>
          </w:p>
        </w:tc>
        <w:tc>
          <w:tcPr>
            <w:tcW w:w="6811" w:type="dxa"/>
          </w:tcPr>
          <w:p w14:paraId="2E3EA158" w14:textId="77777777" w:rsidR="00F63E40" w:rsidRPr="00EF4370" w:rsidRDefault="00F63E40">
            <w:pPr>
              <w:pStyle w:val="ListParagraph"/>
              <w:numPr>
                <w:ilvl w:val="0"/>
                <w:numId w:val="74"/>
              </w:numPr>
              <w:tabs>
                <w:tab w:val="left" w:pos="464"/>
              </w:tabs>
              <w:ind w:left="340" w:hanging="340"/>
              <w:rPr>
                <w:ins w:id="7501" w:author="Helene Marsh" w:date="2022-05-01T10:36:00Z"/>
                <w:rFonts w:ascii="Arial" w:hAnsi="Arial" w:cs="Arial"/>
                <w:i/>
                <w:sz w:val="20"/>
                <w:szCs w:val="20"/>
              </w:rPr>
              <w:pPrChange w:id="7502" w:author="Helene Marsh" w:date="2022-05-01T10:37:00Z">
                <w:pPr>
                  <w:pStyle w:val="ListParagraph"/>
                  <w:numPr>
                    <w:numId w:val="74"/>
                  </w:numPr>
                  <w:tabs>
                    <w:tab w:val="left" w:pos="464"/>
                  </w:tabs>
                  <w:ind w:left="720" w:hanging="360"/>
                </w:pPr>
              </w:pPrChange>
            </w:pPr>
            <w:ins w:id="7503" w:author="Helene Marsh" w:date="2022-05-01T10:36:00Z">
              <w:r w:rsidRPr="00EF4370">
                <w:rPr>
                  <w:rFonts w:ascii="Arial" w:hAnsi="Arial" w:cs="Arial"/>
                  <w:i/>
                  <w:sz w:val="20"/>
                  <w:szCs w:val="20"/>
                </w:rPr>
                <w:t>Review</w:t>
              </w:r>
              <w:r w:rsidRPr="00EF4370">
                <w:rPr>
                  <w:rFonts w:ascii="Arial" w:hAnsi="Arial" w:cs="Arial"/>
                  <w:i/>
                  <w:spacing w:val="9"/>
                  <w:sz w:val="20"/>
                  <w:szCs w:val="20"/>
                </w:rPr>
                <w:t xml:space="preserve"> </w:t>
              </w:r>
              <w:r w:rsidRPr="00EF4370">
                <w:rPr>
                  <w:rFonts w:ascii="Arial" w:hAnsi="Arial" w:cs="Arial"/>
                  <w:i/>
                  <w:sz w:val="20"/>
                  <w:szCs w:val="20"/>
                </w:rPr>
                <w:t>domestic</w:t>
              </w:r>
              <w:r w:rsidRPr="00EF4370">
                <w:rPr>
                  <w:rFonts w:ascii="Arial" w:hAnsi="Arial" w:cs="Arial"/>
                  <w:i/>
                  <w:spacing w:val="9"/>
                  <w:sz w:val="20"/>
                  <w:szCs w:val="20"/>
                </w:rPr>
                <w:t xml:space="preserve"> </w:t>
              </w:r>
              <w:r w:rsidRPr="00EF4370">
                <w:rPr>
                  <w:rFonts w:ascii="Arial" w:hAnsi="Arial" w:cs="Arial"/>
                  <w:i/>
                  <w:sz w:val="20"/>
                  <w:szCs w:val="20"/>
                </w:rPr>
                <w:t>policies</w:t>
              </w:r>
              <w:r w:rsidRPr="00EF4370">
                <w:rPr>
                  <w:rFonts w:ascii="Arial" w:hAnsi="Arial" w:cs="Arial"/>
                  <w:i/>
                  <w:spacing w:val="7"/>
                  <w:sz w:val="20"/>
                  <w:szCs w:val="20"/>
                </w:rPr>
                <w:t xml:space="preserve"> </w:t>
              </w:r>
              <w:r w:rsidRPr="00EF4370">
                <w:rPr>
                  <w:rFonts w:ascii="Arial" w:hAnsi="Arial" w:cs="Arial"/>
                  <w:i/>
                  <w:sz w:val="20"/>
                  <w:szCs w:val="20"/>
                </w:rPr>
                <w:t>and</w:t>
              </w:r>
              <w:r w:rsidRPr="00EF4370">
                <w:rPr>
                  <w:rFonts w:ascii="Arial" w:hAnsi="Arial" w:cs="Arial"/>
                  <w:i/>
                  <w:spacing w:val="5"/>
                  <w:sz w:val="20"/>
                  <w:szCs w:val="20"/>
                </w:rPr>
                <w:t xml:space="preserve"> </w:t>
              </w:r>
              <w:r w:rsidRPr="00EF4370">
                <w:rPr>
                  <w:rFonts w:ascii="Arial" w:hAnsi="Arial" w:cs="Arial"/>
                  <w:i/>
                  <w:sz w:val="20"/>
                  <w:szCs w:val="20"/>
                </w:rPr>
                <w:t>laws</w:t>
              </w:r>
              <w:r w:rsidRPr="00EF4370">
                <w:rPr>
                  <w:rFonts w:ascii="Arial" w:hAnsi="Arial" w:cs="Arial"/>
                  <w:i/>
                  <w:spacing w:val="7"/>
                  <w:sz w:val="20"/>
                  <w:szCs w:val="20"/>
                </w:rPr>
                <w:t xml:space="preserve"> </w:t>
              </w:r>
              <w:r w:rsidRPr="00EF4370">
                <w:rPr>
                  <w:rFonts w:ascii="Arial" w:hAnsi="Arial" w:cs="Arial"/>
                  <w:i/>
                  <w:sz w:val="20"/>
                  <w:szCs w:val="20"/>
                </w:rPr>
                <w:t>to</w:t>
              </w:r>
              <w:r w:rsidRPr="00EF4370">
                <w:rPr>
                  <w:rFonts w:ascii="Arial" w:hAnsi="Arial" w:cs="Arial"/>
                  <w:i/>
                  <w:spacing w:val="8"/>
                  <w:sz w:val="20"/>
                  <w:szCs w:val="20"/>
                </w:rPr>
                <w:t xml:space="preserve"> </w:t>
              </w:r>
              <w:r w:rsidRPr="00EF4370">
                <w:rPr>
                  <w:rFonts w:ascii="Arial" w:hAnsi="Arial" w:cs="Arial"/>
                  <w:i/>
                  <w:sz w:val="20"/>
                  <w:szCs w:val="20"/>
                </w:rPr>
                <w:t>address</w:t>
              </w:r>
              <w:r w:rsidRPr="00EF4370">
                <w:rPr>
                  <w:rFonts w:ascii="Arial" w:hAnsi="Arial" w:cs="Arial"/>
                  <w:i/>
                  <w:spacing w:val="9"/>
                  <w:sz w:val="20"/>
                  <w:szCs w:val="20"/>
                </w:rPr>
                <w:t xml:space="preserve"> </w:t>
              </w:r>
              <w:r w:rsidRPr="00EF4370">
                <w:rPr>
                  <w:rFonts w:ascii="Arial" w:hAnsi="Arial" w:cs="Arial"/>
                  <w:i/>
                  <w:sz w:val="20"/>
                  <w:szCs w:val="20"/>
                </w:rPr>
                <w:t>gaps</w:t>
              </w:r>
              <w:r w:rsidRPr="00EF4370">
                <w:rPr>
                  <w:rFonts w:ascii="Arial" w:hAnsi="Arial" w:cs="Arial"/>
                  <w:i/>
                  <w:spacing w:val="9"/>
                  <w:sz w:val="20"/>
                  <w:szCs w:val="20"/>
                </w:rPr>
                <w:t xml:space="preserve"> </w:t>
              </w:r>
              <w:r w:rsidRPr="00EF4370">
                <w:rPr>
                  <w:rFonts w:ascii="Arial" w:hAnsi="Arial" w:cs="Arial"/>
                  <w:i/>
                  <w:sz w:val="20"/>
                  <w:szCs w:val="20"/>
                </w:rPr>
                <w:t>or</w:t>
              </w:r>
              <w:r w:rsidRPr="00EF4370">
                <w:rPr>
                  <w:rFonts w:ascii="Arial" w:hAnsi="Arial" w:cs="Arial"/>
                  <w:i/>
                  <w:spacing w:val="7"/>
                  <w:sz w:val="20"/>
                  <w:szCs w:val="20"/>
                </w:rPr>
                <w:t xml:space="preserve"> </w:t>
              </w:r>
              <w:r w:rsidRPr="00EF4370">
                <w:rPr>
                  <w:rFonts w:ascii="Arial" w:hAnsi="Arial" w:cs="Arial"/>
                  <w:i/>
                  <w:sz w:val="20"/>
                  <w:szCs w:val="20"/>
                </w:rPr>
                <w:t>impediments</w:t>
              </w:r>
              <w:r w:rsidRPr="00EF4370">
                <w:rPr>
                  <w:rFonts w:ascii="Arial" w:hAnsi="Arial" w:cs="Arial"/>
                  <w:i/>
                  <w:spacing w:val="7"/>
                  <w:sz w:val="20"/>
                  <w:szCs w:val="20"/>
                </w:rPr>
                <w:t xml:space="preserve"> </w:t>
              </w:r>
              <w:r w:rsidRPr="00EF4370">
                <w:rPr>
                  <w:rFonts w:ascii="Arial" w:hAnsi="Arial" w:cs="Arial"/>
                  <w:i/>
                  <w:sz w:val="20"/>
                  <w:szCs w:val="20"/>
                </w:rPr>
                <w:t>to</w:t>
              </w:r>
              <w:r w:rsidRPr="00EF4370">
                <w:rPr>
                  <w:rFonts w:ascii="Arial" w:hAnsi="Arial" w:cs="Arial"/>
                  <w:i/>
                  <w:spacing w:val="9"/>
                  <w:sz w:val="20"/>
                  <w:szCs w:val="20"/>
                </w:rPr>
                <w:t xml:space="preserve"> </w:t>
              </w:r>
              <w:r w:rsidRPr="00EF4370">
                <w:rPr>
                  <w:rFonts w:ascii="Arial" w:hAnsi="Arial" w:cs="Arial"/>
                  <w:i/>
                  <w:sz w:val="20"/>
                  <w:szCs w:val="20"/>
                </w:rPr>
                <w:t>dugong</w:t>
              </w:r>
              <w:r w:rsidRPr="00EF4370">
                <w:rPr>
                  <w:rFonts w:ascii="Arial" w:hAnsi="Arial" w:cs="Arial"/>
                  <w:i/>
                  <w:spacing w:val="4"/>
                  <w:sz w:val="20"/>
                  <w:szCs w:val="20"/>
                </w:rPr>
                <w:t xml:space="preserve"> </w:t>
              </w:r>
              <w:r w:rsidRPr="00EF4370">
                <w:rPr>
                  <w:rFonts w:ascii="Arial" w:hAnsi="Arial" w:cs="Arial"/>
                  <w:i/>
                  <w:spacing w:val="-2"/>
                  <w:sz w:val="20"/>
                  <w:szCs w:val="20"/>
                </w:rPr>
                <w:t>conservation</w:t>
              </w:r>
            </w:ins>
          </w:p>
          <w:p w14:paraId="0D7129F4" w14:textId="77777777" w:rsidR="00F63E40" w:rsidRPr="00F63E40" w:rsidRDefault="00F63E40">
            <w:pPr>
              <w:pStyle w:val="Default"/>
              <w:numPr>
                <w:ilvl w:val="0"/>
                <w:numId w:val="74"/>
              </w:numPr>
              <w:ind w:left="340" w:hanging="340"/>
              <w:rPr>
                <w:ins w:id="7504" w:author="Helene Marsh" w:date="2022-05-01T10:39:00Z"/>
                <w:rFonts w:ascii="Arial Narrow" w:hAnsi="Arial Narrow" w:cs="Arial"/>
                <w:i/>
                <w:sz w:val="20"/>
                <w:szCs w:val="20"/>
                <w:rPrChange w:id="7505" w:author="Helene Marsh" w:date="2022-05-01T10:39:00Z">
                  <w:rPr>
                    <w:ins w:id="7506" w:author="Helene Marsh" w:date="2022-05-01T10:39:00Z"/>
                    <w:rFonts w:ascii="Arial" w:hAnsi="Arial" w:cs="Arial"/>
                    <w:i/>
                    <w:sz w:val="20"/>
                    <w:szCs w:val="20"/>
                  </w:rPr>
                </w:rPrChange>
              </w:rPr>
              <w:pPrChange w:id="7507" w:author="Helene Marsh" w:date="2022-05-01T10:37:00Z">
                <w:pPr>
                  <w:pStyle w:val="Default"/>
                </w:pPr>
              </w:pPrChange>
            </w:pPr>
            <w:ins w:id="7508" w:author="Helene Marsh" w:date="2022-05-01T10:36:00Z">
              <w:r w:rsidRPr="00EF4370">
                <w:rPr>
                  <w:rFonts w:ascii="Arial" w:hAnsi="Arial" w:cs="Arial"/>
                  <w:i/>
                  <w:sz w:val="20"/>
                  <w:szCs w:val="20"/>
                </w:rPr>
                <w:t>Ensure</w:t>
              </w:r>
              <w:r w:rsidRPr="00EF4370">
                <w:rPr>
                  <w:rFonts w:ascii="Arial" w:hAnsi="Arial" w:cs="Arial"/>
                  <w:i/>
                  <w:spacing w:val="40"/>
                  <w:sz w:val="20"/>
                  <w:szCs w:val="20"/>
                </w:rPr>
                <w:t xml:space="preserve"> </w:t>
              </w:r>
              <w:r w:rsidRPr="00EF4370">
                <w:rPr>
                  <w:rFonts w:ascii="Arial" w:hAnsi="Arial" w:cs="Arial"/>
                  <w:i/>
                  <w:sz w:val="20"/>
                  <w:szCs w:val="20"/>
                </w:rPr>
                <w:t>appropriate</w:t>
              </w:r>
              <w:r w:rsidRPr="00EF4370">
                <w:rPr>
                  <w:rFonts w:ascii="Arial" w:hAnsi="Arial" w:cs="Arial"/>
                  <w:i/>
                  <w:spacing w:val="40"/>
                  <w:sz w:val="20"/>
                  <w:szCs w:val="20"/>
                </w:rPr>
                <w:t xml:space="preserve"> </w:t>
              </w:r>
              <w:r w:rsidRPr="00EF4370">
                <w:rPr>
                  <w:rFonts w:ascii="Arial" w:hAnsi="Arial" w:cs="Arial"/>
                  <w:i/>
                  <w:sz w:val="20"/>
                  <w:szCs w:val="20"/>
                </w:rPr>
                <w:t>sanctions</w:t>
              </w:r>
              <w:r w:rsidRPr="00EF4370">
                <w:rPr>
                  <w:rFonts w:ascii="Arial" w:hAnsi="Arial" w:cs="Arial"/>
                  <w:i/>
                  <w:spacing w:val="40"/>
                  <w:sz w:val="20"/>
                  <w:szCs w:val="20"/>
                </w:rPr>
                <w:t xml:space="preserve"> </w:t>
              </w:r>
              <w:r w:rsidRPr="00EF4370">
                <w:rPr>
                  <w:rFonts w:ascii="Arial" w:hAnsi="Arial" w:cs="Arial"/>
                  <w:i/>
                  <w:sz w:val="20"/>
                  <w:szCs w:val="20"/>
                </w:rPr>
                <w:t>for</w:t>
              </w:r>
              <w:r w:rsidRPr="00EF4370">
                <w:rPr>
                  <w:rFonts w:ascii="Arial" w:hAnsi="Arial" w:cs="Arial"/>
                  <w:i/>
                  <w:spacing w:val="40"/>
                  <w:sz w:val="20"/>
                  <w:szCs w:val="20"/>
                </w:rPr>
                <w:t xml:space="preserve"> </w:t>
              </w:r>
              <w:r w:rsidRPr="00EF4370">
                <w:rPr>
                  <w:rFonts w:ascii="Arial" w:hAnsi="Arial" w:cs="Arial"/>
                  <w:i/>
                  <w:sz w:val="20"/>
                  <w:szCs w:val="20"/>
                </w:rPr>
                <w:t>harming</w:t>
              </w:r>
              <w:r w:rsidRPr="00EF4370">
                <w:rPr>
                  <w:rFonts w:ascii="Arial" w:hAnsi="Arial" w:cs="Arial"/>
                  <w:i/>
                  <w:spacing w:val="40"/>
                  <w:sz w:val="20"/>
                  <w:szCs w:val="20"/>
                </w:rPr>
                <w:t xml:space="preserve"> </w:t>
              </w:r>
              <w:r w:rsidRPr="00EF4370">
                <w:rPr>
                  <w:rFonts w:ascii="Arial" w:hAnsi="Arial" w:cs="Arial"/>
                  <w:i/>
                  <w:sz w:val="20"/>
                  <w:szCs w:val="20"/>
                </w:rPr>
                <w:t>dugongs</w:t>
              </w:r>
              <w:r w:rsidRPr="00EF4370">
                <w:rPr>
                  <w:rFonts w:ascii="Arial" w:hAnsi="Arial" w:cs="Arial"/>
                  <w:i/>
                  <w:spacing w:val="40"/>
                  <w:sz w:val="20"/>
                  <w:szCs w:val="20"/>
                </w:rPr>
                <w:t xml:space="preserve"> </w:t>
              </w:r>
              <w:r w:rsidRPr="00EF4370">
                <w:rPr>
                  <w:rFonts w:ascii="Arial" w:hAnsi="Arial" w:cs="Arial"/>
                  <w:i/>
                  <w:sz w:val="20"/>
                  <w:szCs w:val="20"/>
                </w:rPr>
                <w:t>or</w:t>
              </w:r>
              <w:r w:rsidRPr="00EF4370">
                <w:rPr>
                  <w:rFonts w:ascii="Arial" w:hAnsi="Arial" w:cs="Arial"/>
                  <w:i/>
                  <w:spacing w:val="40"/>
                  <w:sz w:val="20"/>
                  <w:szCs w:val="20"/>
                </w:rPr>
                <w:t xml:space="preserve"> </w:t>
              </w:r>
              <w:r w:rsidRPr="00EF4370">
                <w:rPr>
                  <w:rFonts w:ascii="Arial" w:hAnsi="Arial" w:cs="Arial"/>
                  <w:i/>
                  <w:sz w:val="20"/>
                  <w:szCs w:val="20"/>
                </w:rPr>
                <w:t>destroying</w:t>
              </w:r>
              <w:r w:rsidRPr="00EF4370">
                <w:rPr>
                  <w:rFonts w:ascii="Arial" w:hAnsi="Arial" w:cs="Arial"/>
                  <w:i/>
                  <w:spacing w:val="40"/>
                  <w:sz w:val="20"/>
                  <w:szCs w:val="20"/>
                </w:rPr>
                <w:t xml:space="preserve"> </w:t>
              </w:r>
              <w:r w:rsidRPr="00EF4370">
                <w:rPr>
                  <w:rFonts w:ascii="Arial" w:hAnsi="Arial" w:cs="Arial"/>
                  <w:i/>
                  <w:sz w:val="20"/>
                  <w:szCs w:val="20"/>
                </w:rPr>
                <w:t>habitat</w:t>
              </w:r>
              <w:r w:rsidRPr="00DA570B">
                <w:rPr>
                  <w:rFonts w:ascii="Arial" w:hAnsi="Arial" w:cs="Arial"/>
                  <w:i/>
                  <w:sz w:val="20"/>
                  <w:szCs w:val="20"/>
                </w:rPr>
                <w:t xml:space="preserve"> </w:t>
              </w:r>
            </w:ins>
          </w:p>
          <w:p w14:paraId="2E6B1E93" w14:textId="0716B6D8" w:rsidR="00F63E40" w:rsidRPr="00F63E40" w:rsidRDefault="00DA570B">
            <w:pPr>
              <w:pStyle w:val="Default"/>
              <w:numPr>
                <w:ilvl w:val="0"/>
                <w:numId w:val="74"/>
              </w:numPr>
              <w:ind w:left="340" w:hanging="340"/>
              <w:rPr>
                <w:ins w:id="7509" w:author="Helene Marsh" w:date="2022-05-01T10:36:00Z"/>
                <w:rFonts w:ascii="Arial Narrow" w:hAnsi="Arial Narrow" w:cs="Arial"/>
                <w:i/>
                <w:sz w:val="20"/>
                <w:szCs w:val="20"/>
                <w:rPrChange w:id="7510" w:author="Helene Marsh" w:date="2022-05-01T10:36:00Z">
                  <w:rPr>
                    <w:ins w:id="7511" w:author="Helene Marsh" w:date="2022-05-01T10:36:00Z"/>
                    <w:rFonts w:ascii="Arial" w:hAnsi="Arial" w:cs="Arial"/>
                    <w:i/>
                    <w:sz w:val="20"/>
                    <w:szCs w:val="20"/>
                  </w:rPr>
                </w:rPrChange>
              </w:rPr>
              <w:pPrChange w:id="7512" w:author="Helene Marsh" w:date="2022-05-01T10:37:00Z">
                <w:pPr>
                  <w:pStyle w:val="Default"/>
                </w:pPr>
              </w:pPrChange>
            </w:pPr>
            <w:ins w:id="7513" w:author="Helene Marsh" w:date="2022-05-01T10:13:00Z">
              <w:r w:rsidRPr="00DA570B">
                <w:rPr>
                  <w:rFonts w:ascii="Arial" w:hAnsi="Arial" w:cs="Arial"/>
                  <w:i/>
                  <w:sz w:val="20"/>
                  <w:szCs w:val="20"/>
                  <w:rPrChange w:id="7514" w:author="Helene Marsh" w:date="2022-05-01T10:13:00Z">
                    <w:rPr>
                      <w:rFonts w:ascii="Arial" w:hAnsi="Arial" w:cs="Arial"/>
                      <w:sz w:val="20"/>
                      <w:szCs w:val="20"/>
                    </w:rPr>
                  </w:rPrChange>
                </w:rPr>
                <w:t>Train law enforcement officers to implement penalties for harming dugongs or destroying habitat</w:t>
              </w:r>
            </w:ins>
          </w:p>
          <w:p w14:paraId="579A0201" w14:textId="4786F57D" w:rsidR="00DA570B" w:rsidRPr="00DA570B" w:rsidRDefault="00F63E40">
            <w:pPr>
              <w:pStyle w:val="Default"/>
              <w:numPr>
                <w:ilvl w:val="0"/>
                <w:numId w:val="74"/>
              </w:numPr>
              <w:ind w:left="340" w:hanging="340"/>
              <w:rPr>
                <w:ins w:id="7515" w:author="Helene Marsh" w:date="2022-05-01T10:13:00Z"/>
                <w:rFonts w:ascii="Arial Narrow" w:hAnsi="Arial Narrow" w:cs="Arial"/>
                <w:i/>
                <w:sz w:val="20"/>
                <w:szCs w:val="20"/>
              </w:rPr>
              <w:pPrChange w:id="7516" w:author="Helene Marsh" w:date="2022-05-01T10:37:00Z">
                <w:pPr>
                  <w:pStyle w:val="Default"/>
                </w:pPr>
              </w:pPrChange>
            </w:pPr>
            <w:ins w:id="7517" w:author="Helene Marsh" w:date="2022-05-01T10:13:00Z">
              <w:r>
                <w:rPr>
                  <w:rFonts w:ascii="Arial" w:hAnsi="Arial" w:cs="Arial"/>
                  <w:i/>
                  <w:sz w:val="20"/>
                  <w:szCs w:val="20"/>
                </w:rPr>
                <w:t xml:space="preserve"> U</w:t>
              </w:r>
              <w:r w:rsidR="00DA570B" w:rsidRPr="00DA570B">
                <w:rPr>
                  <w:rFonts w:ascii="Arial" w:hAnsi="Arial" w:cs="Arial"/>
                  <w:i/>
                  <w:sz w:val="20"/>
                  <w:szCs w:val="20"/>
                  <w:rPrChange w:id="7518" w:author="Helene Marsh" w:date="2022-05-01T10:13:00Z">
                    <w:rPr>
                      <w:rFonts w:ascii="Arial" w:hAnsi="Arial" w:cs="Arial"/>
                      <w:sz w:val="20"/>
                      <w:szCs w:val="20"/>
                    </w:rPr>
                  </w:rPrChange>
                </w:rPr>
                <w:t xml:space="preserve">se these penalties to raise public awareness and </w:t>
              </w:r>
            </w:ins>
            <w:ins w:id="7519" w:author="Helene Marsh" w:date="2022-05-01T10:41:00Z">
              <w:r>
                <w:rPr>
                  <w:rFonts w:ascii="Arial" w:hAnsi="Arial" w:cs="Arial"/>
                  <w:i/>
                  <w:sz w:val="20"/>
                  <w:szCs w:val="20"/>
                </w:rPr>
                <w:t xml:space="preserve">encourage the public to </w:t>
              </w:r>
            </w:ins>
            <w:ins w:id="7520" w:author="Helene Marsh" w:date="2022-05-01T10:13:00Z">
              <w:r w:rsidR="00DA570B" w:rsidRPr="00DA570B">
                <w:rPr>
                  <w:rFonts w:ascii="Arial" w:hAnsi="Arial" w:cs="Arial"/>
                  <w:i/>
                  <w:sz w:val="20"/>
                  <w:szCs w:val="20"/>
                  <w:rPrChange w:id="7521" w:author="Helene Marsh" w:date="2022-05-01T10:13:00Z">
                    <w:rPr>
                      <w:rFonts w:ascii="Arial" w:hAnsi="Arial" w:cs="Arial"/>
                      <w:sz w:val="20"/>
                      <w:szCs w:val="20"/>
                    </w:rPr>
                  </w:rPrChange>
                </w:rPr>
                <w:t>report illegal activities</w:t>
              </w:r>
            </w:ins>
          </w:p>
          <w:p w14:paraId="1A120417" w14:textId="61FD9069" w:rsidR="006E4665" w:rsidRPr="0022220F" w:rsidDel="000D7A94" w:rsidRDefault="006E4665">
            <w:pPr>
              <w:pStyle w:val="BodyText"/>
              <w:ind w:left="720" w:firstLine="0"/>
              <w:rPr>
                <w:del w:id="7522" w:author="Helene Marsh" w:date="2022-04-30T20:14:00Z"/>
                <w:rFonts w:ascii="Arial Narrow" w:hAnsi="Arial Narrow" w:cs="Arial"/>
                <w:sz w:val="20"/>
                <w:szCs w:val="20"/>
              </w:rPr>
              <w:pPrChange w:id="7523" w:author="Helene Marsh" w:date="2022-05-01T10:36:00Z">
                <w:pPr>
                  <w:pStyle w:val="BodyText"/>
                  <w:ind w:firstLine="0"/>
                </w:pPr>
              </w:pPrChange>
            </w:pPr>
            <w:del w:id="7524" w:author="Helene Marsh" w:date="2022-04-30T20:14:00Z">
              <w:r w:rsidRPr="00893693" w:rsidDel="000D7A94">
                <w:rPr>
                  <w:rFonts w:ascii="Arial Narrow" w:hAnsi="Arial Narrow" w:cs="Arial"/>
                  <w:i w:val="0"/>
                  <w:iCs w:val="0"/>
                  <w:sz w:val="20"/>
                  <w:szCs w:val="20"/>
                </w:rPr>
                <w:delText>Co</w:delText>
              </w:r>
            </w:del>
            <w:ins w:id="7525" w:author="Helene Marsh [2]" w:date="2022-04-27T15:23:00Z">
              <w:del w:id="7526" w:author="Helene Marsh" w:date="2022-04-30T20:14:00Z">
                <w:r w:rsidR="001370CB" w:rsidRPr="00893693" w:rsidDel="000D7A94">
                  <w:rPr>
                    <w:rFonts w:ascii="Arial Narrow" w:hAnsi="Arial Narrow" w:cs="Arial"/>
                    <w:i w:val="0"/>
                    <w:iCs w:val="0"/>
                    <w:sz w:val="20"/>
                    <w:szCs w:val="20"/>
                  </w:rPr>
                  <w:delText>-</w:delText>
                </w:r>
              </w:del>
            </w:ins>
            <w:del w:id="7527" w:author="Helene Marsh" w:date="2022-04-30T20:14:00Z">
              <w:r w:rsidRPr="00890177" w:rsidDel="000D7A94">
                <w:rPr>
                  <w:rFonts w:ascii="Arial Narrow" w:hAnsi="Arial Narrow" w:cs="Arial"/>
                  <w:sz w:val="20"/>
                  <w:szCs w:val="20"/>
                </w:rPr>
                <w:delText>operate</w:delText>
              </w:r>
              <w:r w:rsidRPr="00890177" w:rsidDel="000D7A94">
                <w:rPr>
                  <w:rFonts w:ascii="Arial Narrow" w:hAnsi="Arial Narrow" w:cs="Arial"/>
                  <w:spacing w:val="40"/>
                  <w:sz w:val="20"/>
                  <w:szCs w:val="20"/>
                </w:rPr>
                <w:delText xml:space="preserve"> </w:delText>
              </w:r>
              <w:r w:rsidRPr="0022220F" w:rsidDel="000D7A94">
                <w:rPr>
                  <w:rFonts w:ascii="Arial Narrow" w:hAnsi="Arial Narrow" w:cs="Arial"/>
                  <w:i w:val="0"/>
                  <w:iCs w:val="0"/>
                  <w:sz w:val="20"/>
                  <w:szCs w:val="20"/>
                </w:rPr>
                <w:delText>in</w:delText>
              </w:r>
              <w:r w:rsidRPr="0022220F" w:rsidDel="000D7A94">
                <w:rPr>
                  <w:rFonts w:ascii="Arial Narrow" w:hAnsi="Arial Narrow" w:cs="Arial"/>
                  <w:i w:val="0"/>
                  <w:iCs w:val="0"/>
                  <w:spacing w:val="40"/>
                  <w:sz w:val="20"/>
                  <w:szCs w:val="20"/>
                </w:rPr>
                <w:delText xml:space="preserve"> </w:delText>
              </w:r>
              <w:r w:rsidRPr="0022220F" w:rsidDel="000D7A94">
                <w:rPr>
                  <w:rFonts w:ascii="Arial Narrow" w:hAnsi="Arial Narrow" w:cs="Arial"/>
                  <w:i w:val="0"/>
                  <w:iCs w:val="0"/>
                  <w:sz w:val="20"/>
                  <w:szCs w:val="20"/>
                </w:rPr>
                <w:delText>law</w:delText>
              </w:r>
              <w:r w:rsidRPr="0022220F" w:rsidDel="000D7A94">
                <w:rPr>
                  <w:rFonts w:ascii="Arial Narrow" w:hAnsi="Arial Narrow" w:cs="Arial"/>
                  <w:i w:val="0"/>
                  <w:iCs w:val="0"/>
                  <w:spacing w:val="40"/>
                  <w:sz w:val="20"/>
                  <w:szCs w:val="20"/>
                </w:rPr>
                <w:delText xml:space="preserve"> </w:delText>
              </w:r>
              <w:r w:rsidRPr="0022220F" w:rsidDel="000D7A94">
                <w:rPr>
                  <w:rFonts w:ascii="Arial Narrow" w:hAnsi="Arial Narrow" w:cs="Arial"/>
                  <w:i w:val="0"/>
                  <w:iCs w:val="0"/>
                  <w:sz w:val="20"/>
                  <w:szCs w:val="20"/>
                </w:rPr>
                <w:delText>enforcement</w:delText>
              </w:r>
              <w:r w:rsidRPr="0022220F" w:rsidDel="000D7A94">
                <w:rPr>
                  <w:rFonts w:ascii="Arial Narrow" w:hAnsi="Arial Narrow" w:cs="Arial"/>
                  <w:i w:val="0"/>
                  <w:iCs w:val="0"/>
                  <w:spacing w:val="40"/>
                  <w:sz w:val="20"/>
                  <w:szCs w:val="20"/>
                </w:rPr>
                <w:delText xml:space="preserve"> </w:delText>
              </w:r>
              <w:r w:rsidRPr="0022220F" w:rsidDel="000D7A94">
                <w:rPr>
                  <w:rFonts w:ascii="Arial Narrow" w:hAnsi="Arial Narrow" w:cs="Arial"/>
                  <w:i w:val="0"/>
                  <w:iCs w:val="0"/>
                  <w:sz w:val="20"/>
                  <w:szCs w:val="20"/>
                </w:rPr>
                <w:delText>to</w:delText>
              </w:r>
              <w:r w:rsidRPr="0022220F" w:rsidDel="000D7A94">
                <w:rPr>
                  <w:rFonts w:ascii="Arial Narrow" w:hAnsi="Arial Narrow" w:cs="Arial"/>
                  <w:i w:val="0"/>
                  <w:iCs w:val="0"/>
                  <w:spacing w:val="40"/>
                  <w:sz w:val="20"/>
                  <w:szCs w:val="20"/>
                </w:rPr>
                <w:delText xml:space="preserve"> </w:delText>
              </w:r>
              <w:r w:rsidRPr="0022220F" w:rsidDel="000D7A94">
                <w:rPr>
                  <w:rFonts w:ascii="Arial Narrow" w:hAnsi="Arial Narrow" w:cs="Arial"/>
                  <w:i w:val="0"/>
                  <w:iCs w:val="0"/>
                  <w:sz w:val="20"/>
                  <w:szCs w:val="20"/>
                </w:rPr>
                <w:delText>ensure</w:delText>
              </w:r>
              <w:r w:rsidRPr="0022220F" w:rsidDel="000D7A94">
                <w:rPr>
                  <w:rFonts w:ascii="Arial Narrow" w:hAnsi="Arial Narrow" w:cs="Arial"/>
                  <w:i w:val="0"/>
                  <w:iCs w:val="0"/>
                  <w:spacing w:val="40"/>
                  <w:sz w:val="20"/>
                  <w:szCs w:val="20"/>
                </w:rPr>
                <w:delText xml:space="preserve"> </w:delText>
              </w:r>
            </w:del>
            <w:del w:id="7528" w:author="Helene Marsh" w:date="2022-04-30T20:13:00Z">
              <w:r w:rsidRPr="0022220F" w:rsidDel="000D7A94">
                <w:rPr>
                  <w:rFonts w:ascii="Arial Narrow" w:hAnsi="Arial Narrow" w:cs="Arial"/>
                  <w:i w:val="0"/>
                  <w:iCs w:val="0"/>
                  <w:sz w:val="20"/>
                  <w:szCs w:val="20"/>
                </w:rPr>
                <w:delText>compatible</w:delText>
              </w:r>
              <w:r w:rsidRPr="0022220F" w:rsidDel="000D7A94">
                <w:rPr>
                  <w:rFonts w:ascii="Arial Narrow" w:hAnsi="Arial Narrow" w:cs="Arial"/>
                  <w:i w:val="0"/>
                  <w:iCs w:val="0"/>
                  <w:spacing w:val="40"/>
                  <w:sz w:val="20"/>
                  <w:szCs w:val="20"/>
                </w:rPr>
                <w:delText xml:space="preserve"> </w:delText>
              </w:r>
            </w:del>
            <w:del w:id="7529" w:author="Helene Marsh" w:date="2022-04-30T20:14:00Z">
              <w:r w:rsidRPr="0022220F" w:rsidDel="000D7A94">
                <w:rPr>
                  <w:rFonts w:ascii="Arial Narrow" w:hAnsi="Arial Narrow" w:cs="Arial"/>
                  <w:i w:val="0"/>
                  <w:iCs w:val="0"/>
                  <w:sz w:val="20"/>
                  <w:szCs w:val="20"/>
                </w:rPr>
                <w:delText>application</w:delText>
              </w:r>
              <w:r w:rsidRPr="0022220F" w:rsidDel="000D7A94">
                <w:rPr>
                  <w:rFonts w:ascii="Arial Narrow" w:hAnsi="Arial Narrow" w:cs="Arial"/>
                  <w:i w:val="0"/>
                  <w:iCs w:val="0"/>
                  <w:spacing w:val="40"/>
                  <w:sz w:val="20"/>
                  <w:szCs w:val="20"/>
                </w:rPr>
                <w:delText xml:space="preserve"> </w:delText>
              </w:r>
              <w:r w:rsidRPr="0022220F" w:rsidDel="000D7A94">
                <w:rPr>
                  <w:rFonts w:ascii="Arial Narrow" w:hAnsi="Arial Narrow" w:cs="Arial"/>
                  <w:i w:val="0"/>
                  <w:iCs w:val="0"/>
                  <w:sz w:val="20"/>
                  <w:szCs w:val="20"/>
                </w:rPr>
                <w:delText>of</w:delText>
              </w:r>
              <w:r w:rsidRPr="0022220F" w:rsidDel="000D7A94">
                <w:rPr>
                  <w:rFonts w:ascii="Arial Narrow" w:hAnsi="Arial Narrow" w:cs="Arial"/>
                  <w:i w:val="0"/>
                  <w:iCs w:val="0"/>
                  <w:spacing w:val="40"/>
                  <w:sz w:val="20"/>
                  <w:szCs w:val="20"/>
                </w:rPr>
                <w:delText xml:space="preserve"> </w:delText>
              </w:r>
              <w:r w:rsidRPr="0022220F" w:rsidDel="000D7A94">
                <w:rPr>
                  <w:rFonts w:ascii="Arial Narrow" w:hAnsi="Arial Narrow" w:cs="Arial"/>
                  <w:i w:val="0"/>
                  <w:iCs w:val="0"/>
                  <w:sz w:val="20"/>
                  <w:szCs w:val="20"/>
                </w:rPr>
                <w:delText>laws</w:delText>
              </w:r>
              <w:r w:rsidRPr="0022220F" w:rsidDel="000D7A94">
                <w:rPr>
                  <w:rFonts w:ascii="Arial Narrow" w:hAnsi="Arial Narrow" w:cs="Arial"/>
                  <w:i w:val="0"/>
                  <w:iCs w:val="0"/>
                  <w:spacing w:val="40"/>
                  <w:sz w:val="20"/>
                  <w:szCs w:val="20"/>
                </w:rPr>
                <w:delText xml:space="preserve"> </w:delText>
              </w:r>
              <w:r w:rsidRPr="0022220F" w:rsidDel="000D7A94">
                <w:rPr>
                  <w:rFonts w:ascii="Arial Narrow" w:hAnsi="Arial Narrow" w:cs="Arial"/>
                  <w:i w:val="0"/>
                  <w:iCs w:val="0"/>
                  <w:sz w:val="20"/>
                  <w:szCs w:val="20"/>
                </w:rPr>
                <w:delText>across</w:delText>
              </w:r>
              <w:r w:rsidRPr="0022220F" w:rsidDel="000D7A94">
                <w:rPr>
                  <w:rFonts w:ascii="Arial Narrow" w:hAnsi="Arial Narrow" w:cs="Arial"/>
                  <w:i w:val="0"/>
                  <w:iCs w:val="0"/>
                  <w:spacing w:val="40"/>
                  <w:sz w:val="20"/>
                  <w:szCs w:val="20"/>
                </w:rPr>
                <w:delText xml:space="preserve"> </w:delText>
              </w:r>
              <w:r w:rsidRPr="0022220F" w:rsidDel="000D7A94">
                <w:rPr>
                  <w:rFonts w:ascii="Arial Narrow" w:hAnsi="Arial Narrow" w:cs="Arial"/>
                  <w:i w:val="0"/>
                  <w:iCs w:val="0"/>
                  <w:sz w:val="20"/>
                  <w:szCs w:val="20"/>
                </w:rPr>
                <w:delText>and</w:delText>
              </w:r>
              <w:r w:rsidRPr="0022220F" w:rsidDel="000D7A94">
                <w:rPr>
                  <w:rFonts w:ascii="Arial Narrow" w:hAnsi="Arial Narrow" w:cs="Arial"/>
                  <w:i w:val="0"/>
                  <w:iCs w:val="0"/>
                  <w:spacing w:val="40"/>
                  <w:sz w:val="20"/>
                  <w:szCs w:val="20"/>
                </w:rPr>
                <w:delText xml:space="preserve"> </w:delText>
              </w:r>
              <w:r w:rsidRPr="0022220F" w:rsidDel="000D7A94">
                <w:rPr>
                  <w:rFonts w:ascii="Arial Narrow" w:hAnsi="Arial Narrow" w:cs="Arial"/>
                  <w:i w:val="0"/>
                  <w:iCs w:val="0"/>
                  <w:sz w:val="20"/>
                  <w:szCs w:val="20"/>
                </w:rPr>
                <w:delText>between</w:delText>
              </w:r>
              <w:r w:rsidRPr="0022220F" w:rsidDel="000D7A94">
                <w:rPr>
                  <w:rFonts w:ascii="Arial Narrow" w:hAnsi="Arial Narrow" w:cs="Arial"/>
                  <w:i w:val="0"/>
                  <w:iCs w:val="0"/>
                  <w:spacing w:val="40"/>
                  <w:sz w:val="20"/>
                  <w:szCs w:val="20"/>
                </w:rPr>
                <w:delText xml:space="preserve"> </w:delText>
              </w:r>
              <w:r w:rsidRPr="0022220F" w:rsidDel="000D7A94">
                <w:rPr>
                  <w:rFonts w:ascii="Arial Narrow" w:hAnsi="Arial Narrow" w:cs="Arial"/>
                  <w:i w:val="0"/>
                  <w:iCs w:val="0"/>
                  <w:sz w:val="20"/>
                  <w:szCs w:val="20"/>
                </w:rPr>
                <w:delText>jurisdictions</w:delText>
              </w:r>
              <w:r w:rsidRPr="0022220F" w:rsidDel="000D7A94">
                <w:rPr>
                  <w:rFonts w:ascii="Arial Narrow" w:hAnsi="Arial Narrow" w:cs="Arial"/>
                  <w:i w:val="0"/>
                  <w:iCs w:val="0"/>
                  <w:spacing w:val="40"/>
                  <w:sz w:val="20"/>
                  <w:szCs w:val="20"/>
                </w:rPr>
                <w:delText xml:space="preserve"> </w:delText>
              </w:r>
              <w:r w:rsidRPr="0022220F" w:rsidDel="000D7A94">
                <w:rPr>
                  <w:rFonts w:ascii="Arial Narrow" w:hAnsi="Arial Narrow" w:cs="Arial"/>
                  <w:i w:val="0"/>
                  <w:iCs w:val="0"/>
                  <w:sz w:val="20"/>
                  <w:szCs w:val="20"/>
                </w:rPr>
                <w:delText>(including</w:delText>
              </w:r>
              <w:r w:rsidRPr="0022220F" w:rsidDel="000D7A94">
                <w:rPr>
                  <w:rFonts w:ascii="Arial Narrow" w:hAnsi="Arial Narrow" w:cs="Arial"/>
                  <w:i w:val="0"/>
                  <w:iCs w:val="0"/>
                  <w:spacing w:val="40"/>
                  <w:sz w:val="20"/>
                  <w:szCs w:val="20"/>
                </w:rPr>
                <w:delText xml:space="preserve"> </w:delText>
              </w:r>
              <w:r w:rsidRPr="0022220F" w:rsidDel="000D7A94">
                <w:rPr>
                  <w:rFonts w:ascii="Arial Narrow" w:hAnsi="Arial Narrow" w:cs="Arial"/>
                  <w:i w:val="0"/>
                  <w:iCs w:val="0"/>
                  <w:sz w:val="20"/>
                  <w:szCs w:val="20"/>
                </w:rPr>
                <w:delText>through</w:delText>
              </w:r>
              <w:r w:rsidRPr="0022220F" w:rsidDel="000D7A94">
                <w:rPr>
                  <w:rFonts w:ascii="Arial Narrow" w:hAnsi="Arial Narrow" w:cs="Arial"/>
                  <w:i w:val="0"/>
                  <w:iCs w:val="0"/>
                  <w:spacing w:val="40"/>
                  <w:sz w:val="20"/>
                  <w:szCs w:val="20"/>
                </w:rPr>
                <w:delText xml:space="preserve"> </w:delText>
              </w:r>
              <w:r w:rsidRPr="0022220F" w:rsidDel="000D7A94">
                <w:rPr>
                  <w:rFonts w:ascii="Arial Narrow" w:hAnsi="Arial Narrow" w:cs="Arial"/>
                  <w:i w:val="0"/>
                  <w:iCs w:val="0"/>
                  <w:sz w:val="20"/>
                  <w:szCs w:val="20"/>
                </w:rPr>
                <w:delText>bilateral/multilateral agreements and intelligence sharing)</w:delText>
              </w:r>
            </w:del>
          </w:p>
          <w:p w14:paraId="60C3B029" w14:textId="16CA575E" w:rsidR="006E4665" w:rsidRPr="0022220F" w:rsidRDefault="006E4665">
            <w:pPr>
              <w:pStyle w:val="Default"/>
              <w:ind w:left="720"/>
              <w:rPr>
                <w:rFonts w:ascii="Arial Narrow" w:hAnsi="Arial Narrow" w:cs="Arial"/>
                <w:w w:val="105"/>
                <w:sz w:val="20"/>
                <w:szCs w:val="20"/>
              </w:rPr>
              <w:pPrChange w:id="7530" w:author="Helene Marsh" w:date="2022-05-01T10:36:00Z">
                <w:pPr>
                  <w:pStyle w:val="TableParagraph"/>
                  <w:ind w:left="0"/>
                </w:pPr>
              </w:pPrChange>
            </w:pPr>
          </w:p>
        </w:tc>
      </w:tr>
    </w:tbl>
    <w:p w14:paraId="45651049" w14:textId="77777777" w:rsidR="00755E23" w:rsidRPr="00906645" w:rsidRDefault="00755E23" w:rsidP="00A975D7">
      <w:pPr>
        <w:rPr>
          <w:rFonts w:ascii="Arial" w:hAnsi="Arial" w:cs="Arial"/>
          <w:sz w:val="20"/>
          <w:szCs w:val="20"/>
          <w:rPrChange w:id="7531" w:author="Helene Marsh" w:date="2022-04-30T11:58:00Z">
            <w:rPr>
              <w:rFonts w:ascii="Arial Narrow" w:hAnsi="Arial Narrow"/>
              <w:sz w:val="20"/>
              <w:szCs w:val="20"/>
            </w:rPr>
          </w:rPrChange>
        </w:rPr>
      </w:pPr>
      <w:r w:rsidRPr="00906645">
        <w:rPr>
          <w:rFonts w:ascii="Arial" w:hAnsi="Arial" w:cs="Arial"/>
          <w:sz w:val="20"/>
          <w:szCs w:val="20"/>
          <w:rPrChange w:id="7532" w:author="Helene Marsh" w:date="2022-04-30T11:58:00Z">
            <w:rPr>
              <w:rFonts w:ascii="Arial Narrow" w:hAnsi="Arial Narrow"/>
              <w:sz w:val="20"/>
              <w:szCs w:val="20"/>
            </w:rPr>
          </w:rPrChange>
        </w:rPr>
        <w:br w:type="page"/>
      </w: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8"/>
        <w:gridCol w:w="1418"/>
        <w:gridCol w:w="992"/>
        <w:gridCol w:w="1417"/>
        <w:gridCol w:w="1276"/>
        <w:gridCol w:w="6811"/>
      </w:tblGrid>
      <w:tr w:rsidR="00755E23" w:rsidRPr="00906645" w14:paraId="7833483C" w14:textId="22EA6D50" w:rsidTr="00755E23">
        <w:trPr>
          <w:trHeight w:val="534"/>
        </w:trPr>
        <w:tc>
          <w:tcPr>
            <w:tcW w:w="13622" w:type="dxa"/>
            <w:gridSpan w:val="6"/>
            <w:shd w:val="clear" w:color="auto" w:fill="E6E6E6"/>
          </w:tcPr>
          <w:p w14:paraId="63737A33" w14:textId="77777777" w:rsidR="00755E23" w:rsidRPr="00906645" w:rsidRDefault="00755E23" w:rsidP="00A975D7">
            <w:pPr>
              <w:pStyle w:val="TableParagraph"/>
              <w:ind w:left="0"/>
              <w:rPr>
                <w:rFonts w:ascii="Arial" w:hAnsi="Arial" w:cs="Arial"/>
                <w:b/>
                <w:i/>
                <w:sz w:val="20"/>
                <w:szCs w:val="20"/>
                <w:rPrChange w:id="7533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i/>
                <w:sz w:val="20"/>
                <w:szCs w:val="20"/>
                <w:rPrChange w:id="7534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  <w:t>Objective</w:t>
            </w:r>
            <w:r w:rsidRPr="00906645">
              <w:rPr>
                <w:rFonts w:ascii="Arial" w:hAnsi="Arial" w:cs="Arial"/>
                <w:b/>
                <w:i/>
                <w:spacing w:val="11"/>
                <w:sz w:val="20"/>
                <w:szCs w:val="20"/>
                <w:rPrChange w:id="7535" w:author="Helene Marsh" w:date="2022-04-30T11:58:00Z">
                  <w:rPr>
                    <w:rFonts w:ascii="Arial Narrow" w:hAnsi="Arial Narrow"/>
                    <w:b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z w:val="20"/>
                <w:szCs w:val="20"/>
                <w:rPrChange w:id="7536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  <w:t>9</w:t>
            </w:r>
            <w:r w:rsidRPr="00906645">
              <w:rPr>
                <w:rFonts w:ascii="Arial" w:hAnsi="Arial" w:cs="Arial"/>
                <w:b/>
                <w:i/>
                <w:spacing w:val="14"/>
                <w:sz w:val="20"/>
                <w:szCs w:val="20"/>
                <w:rPrChange w:id="7537" w:author="Helene Marsh" w:date="2022-04-30T11:58:00Z">
                  <w:rPr>
                    <w:rFonts w:ascii="Arial Narrow" w:hAnsi="Arial Narrow"/>
                    <w:b/>
                    <w:i/>
                    <w:spacing w:val="14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z w:val="20"/>
                <w:szCs w:val="20"/>
                <w:rPrChange w:id="7538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  <w:t>–</w:t>
            </w:r>
            <w:r w:rsidRPr="00906645">
              <w:rPr>
                <w:rFonts w:ascii="Arial" w:hAnsi="Arial" w:cs="Arial"/>
                <w:b/>
                <w:i/>
                <w:spacing w:val="11"/>
                <w:sz w:val="20"/>
                <w:szCs w:val="20"/>
                <w:rPrChange w:id="7539" w:author="Helene Marsh" w:date="2022-04-30T11:58:00Z">
                  <w:rPr>
                    <w:rFonts w:ascii="Arial Narrow" w:hAnsi="Arial Narrow"/>
                    <w:b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z w:val="20"/>
                <w:szCs w:val="20"/>
                <w:rPrChange w:id="7540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  <w:t>Enhance</w:t>
            </w:r>
            <w:r w:rsidRPr="00906645">
              <w:rPr>
                <w:rFonts w:ascii="Arial" w:hAnsi="Arial" w:cs="Arial"/>
                <w:b/>
                <w:i/>
                <w:spacing w:val="15"/>
                <w:sz w:val="20"/>
                <w:szCs w:val="20"/>
                <w:rPrChange w:id="7541" w:author="Helene Marsh" w:date="2022-04-30T11:58:00Z">
                  <w:rPr>
                    <w:rFonts w:ascii="Arial Narrow" w:hAnsi="Arial Narrow"/>
                    <w:b/>
                    <w:i/>
                    <w:spacing w:val="1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z w:val="20"/>
                <w:szCs w:val="20"/>
                <w:rPrChange w:id="7542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  <w:t>national,</w:t>
            </w:r>
            <w:r w:rsidRPr="00906645">
              <w:rPr>
                <w:rFonts w:ascii="Arial" w:hAnsi="Arial" w:cs="Arial"/>
                <w:b/>
                <w:i/>
                <w:spacing w:val="16"/>
                <w:sz w:val="20"/>
                <w:szCs w:val="20"/>
                <w:rPrChange w:id="7543" w:author="Helene Marsh" w:date="2022-04-30T11:58:00Z">
                  <w:rPr>
                    <w:rFonts w:ascii="Arial Narrow" w:hAnsi="Arial Narrow"/>
                    <w:b/>
                    <w:i/>
                    <w:spacing w:val="1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z w:val="20"/>
                <w:szCs w:val="20"/>
                <w:rPrChange w:id="7544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  <w:t>regional</w:t>
            </w:r>
            <w:r w:rsidRPr="00906645">
              <w:rPr>
                <w:rFonts w:ascii="Arial" w:hAnsi="Arial" w:cs="Arial"/>
                <w:b/>
                <w:i/>
                <w:spacing w:val="16"/>
                <w:sz w:val="20"/>
                <w:szCs w:val="20"/>
                <w:rPrChange w:id="7545" w:author="Helene Marsh" w:date="2022-04-30T11:58:00Z">
                  <w:rPr>
                    <w:rFonts w:ascii="Arial Narrow" w:hAnsi="Arial Narrow"/>
                    <w:b/>
                    <w:i/>
                    <w:spacing w:val="1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z w:val="20"/>
                <w:szCs w:val="20"/>
                <w:rPrChange w:id="7546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b/>
                <w:i/>
                <w:spacing w:val="14"/>
                <w:sz w:val="20"/>
                <w:szCs w:val="20"/>
                <w:rPrChange w:id="7547" w:author="Helene Marsh" w:date="2022-04-30T11:58:00Z">
                  <w:rPr>
                    <w:rFonts w:ascii="Arial Narrow" w:hAnsi="Arial Narrow"/>
                    <w:b/>
                    <w:i/>
                    <w:spacing w:val="14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z w:val="20"/>
                <w:szCs w:val="20"/>
                <w:rPrChange w:id="7548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  <w:t>international</w:t>
            </w:r>
            <w:r w:rsidRPr="00906645">
              <w:rPr>
                <w:rFonts w:ascii="Arial" w:hAnsi="Arial" w:cs="Arial"/>
                <w:b/>
                <w:i/>
                <w:spacing w:val="14"/>
                <w:sz w:val="20"/>
                <w:szCs w:val="20"/>
                <w:rPrChange w:id="7549" w:author="Helene Marsh" w:date="2022-04-30T11:58:00Z">
                  <w:rPr>
                    <w:rFonts w:ascii="Arial Narrow" w:hAnsi="Arial Narrow"/>
                    <w:b/>
                    <w:i/>
                    <w:spacing w:val="14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z w:val="20"/>
                <w:szCs w:val="20"/>
                <w:rPrChange w:id="7550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  <w:t>cooperation</w:t>
            </w:r>
            <w:r w:rsidRPr="00906645">
              <w:rPr>
                <w:rFonts w:ascii="Arial" w:hAnsi="Arial" w:cs="Arial"/>
                <w:b/>
                <w:i/>
                <w:spacing w:val="13"/>
                <w:sz w:val="20"/>
                <w:szCs w:val="20"/>
                <w:rPrChange w:id="7551" w:author="Helene Marsh" w:date="2022-04-30T11:58:00Z">
                  <w:rPr>
                    <w:rFonts w:ascii="Arial Narrow" w:hAnsi="Arial Narrow"/>
                    <w:b/>
                    <w:i/>
                    <w:spacing w:val="13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z w:val="20"/>
                <w:szCs w:val="20"/>
                <w:rPrChange w:id="7552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  <w:t>on</w:t>
            </w:r>
            <w:r w:rsidRPr="00906645">
              <w:rPr>
                <w:rFonts w:ascii="Arial" w:hAnsi="Arial" w:cs="Arial"/>
                <w:b/>
                <w:i/>
                <w:spacing w:val="13"/>
                <w:sz w:val="20"/>
                <w:szCs w:val="20"/>
                <w:rPrChange w:id="7553" w:author="Helene Marsh" w:date="2022-04-30T11:58:00Z">
                  <w:rPr>
                    <w:rFonts w:ascii="Arial Narrow" w:hAnsi="Arial Narrow"/>
                    <w:b/>
                    <w:i/>
                    <w:spacing w:val="13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z w:val="20"/>
                <w:szCs w:val="20"/>
                <w:rPrChange w:id="7554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  <w:t>capacity</w:t>
            </w:r>
            <w:r w:rsidRPr="00906645">
              <w:rPr>
                <w:rFonts w:ascii="Arial" w:hAnsi="Arial" w:cs="Arial"/>
                <w:b/>
                <w:i/>
                <w:spacing w:val="16"/>
                <w:sz w:val="20"/>
                <w:szCs w:val="20"/>
                <w:rPrChange w:id="7555" w:author="Helene Marsh" w:date="2022-04-30T11:58:00Z">
                  <w:rPr>
                    <w:rFonts w:ascii="Arial Narrow" w:hAnsi="Arial Narrow"/>
                    <w:b/>
                    <w:i/>
                    <w:spacing w:val="1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b/>
                <w:i/>
                <w:sz w:val="20"/>
                <w:szCs w:val="20"/>
                <w:rPrChange w:id="7556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  <w:t>building</w:t>
            </w:r>
          </w:p>
          <w:p w14:paraId="16704A37" w14:textId="2E613D25" w:rsidR="00755E23" w:rsidRPr="00906645" w:rsidRDefault="00755E23" w:rsidP="00A975D7">
            <w:pPr>
              <w:pStyle w:val="TableParagraph"/>
              <w:ind w:left="0"/>
              <w:rPr>
                <w:rFonts w:ascii="Arial" w:hAnsi="Arial" w:cs="Arial"/>
                <w:b/>
                <w:i/>
                <w:sz w:val="20"/>
                <w:szCs w:val="20"/>
                <w:rPrChange w:id="7557" w:author="Helene Marsh" w:date="2022-04-30T11:58:00Z">
                  <w:rPr>
                    <w:rFonts w:ascii="Arial Narrow" w:hAnsi="Arial Narrow"/>
                    <w:b/>
                    <w:i/>
                    <w:sz w:val="20"/>
                    <w:szCs w:val="20"/>
                  </w:rPr>
                </w:rPrChange>
              </w:rPr>
            </w:pPr>
          </w:p>
        </w:tc>
      </w:tr>
      <w:tr w:rsidR="006E4665" w:rsidRPr="00906645" w14:paraId="17DEF2B8" w14:textId="77777777" w:rsidTr="00755E23">
        <w:trPr>
          <w:trHeight w:val="1295"/>
        </w:trPr>
        <w:tc>
          <w:tcPr>
            <w:tcW w:w="1708" w:type="dxa"/>
          </w:tcPr>
          <w:p w14:paraId="211C3230" w14:textId="6349255E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b/>
                <w:w w:val="105"/>
                <w:sz w:val="20"/>
                <w:szCs w:val="20"/>
                <w:rPrChange w:id="7558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w w:val="105"/>
                <w:sz w:val="20"/>
                <w:szCs w:val="20"/>
                <w:rPrChange w:id="7559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  <w:t>Action</w:t>
            </w:r>
          </w:p>
        </w:tc>
        <w:tc>
          <w:tcPr>
            <w:tcW w:w="1418" w:type="dxa"/>
          </w:tcPr>
          <w:p w14:paraId="51BE1475" w14:textId="082B74C6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b/>
                <w:w w:val="105"/>
                <w:sz w:val="20"/>
                <w:szCs w:val="20"/>
                <w:rPrChange w:id="7560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w w:val="105"/>
                <w:sz w:val="20"/>
                <w:szCs w:val="20"/>
                <w:rPrChange w:id="7561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  <w:t>Priority Level</w:t>
            </w:r>
          </w:p>
        </w:tc>
        <w:tc>
          <w:tcPr>
            <w:tcW w:w="992" w:type="dxa"/>
          </w:tcPr>
          <w:p w14:paraId="0423AF1D" w14:textId="1CA23CC0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b/>
                <w:w w:val="105"/>
                <w:sz w:val="20"/>
                <w:szCs w:val="20"/>
                <w:rPrChange w:id="7562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w w:val="105"/>
                <w:sz w:val="20"/>
                <w:szCs w:val="20"/>
                <w:rPrChange w:id="7563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  <w:t>Time-scale</w:t>
            </w:r>
          </w:p>
        </w:tc>
        <w:tc>
          <w:tcPr>
            <w:tcW w:w="1417" w:type="dxa"/>
          </w:tcPr>
          <w:p w14:paraId="6801A082" w14:textId="17014E85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b/>
                <w:w w:val="105"/>
                <w:sz w:val="20"/>
                <w:szCs w:val="20"/>
                <w:rPrChange w:id="7564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w w:val="105"/>
                <w:sz w:val="20"/>
                <w:szCs w:val="20"/>
                <w:rPrChange w:id="7565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  <w:t xml:space="preserve">Organizations </w:t>
            </w:r>
          </w:p>
        </w:tc>
        <w:tc>
          <w:tcPr>
            <w:tcW w:w="1276" w:type="dxa"/>
          </w:tcPr>
          <w:p w14:paraId="2177852D" w14:textId="282E03B5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b/>
                <w:w w:val="105"/>
                <w:sz w:val="20"/>
                <w:szCs w:val="20"/>
                <w:rPrChange w:id="7566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w w:val="105"/>
                <w:sz w:val="20"/>
                <w:szCs w:val="20"/>
                <w:rPrChange w:id="7567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  <w:t xml:space="preserve">Target </w:t>
            </w:r>
          </w:p>
        </w:tc>
        <w:tc>
          <w:tcPr>
            <w:tcW w:w="6811" w:type="dxa"/>
          </w:tcPr>
          <w:p w14:paraId="013CE30C" w14:textId="4081F831" w:rsidR="006E4665" w:rsidRPr="00906645" w:rsidRDefault="006E4665" w:rsidP="00A975D7">
            <w:pPr>
              <w:pStyle w:val="ListParagraph"/>
              <w:tabs>
                <w:tab w:val="left" w:pos="464"/>
              </w:tabs>
              <w:spacing w:before="0"/>
              <w:ind w:left="0" w:firstLine="0"/>
              <w:rPr>
                <w:rFonts w:ascii="Arial" w:hAnsi="Arial" w:cs="Arial"/>
                <w:b/>
                <w:w w:val="105"/>
                <w:sz w:val="20"/>
                <w:szCs w:val="20"/>
                <w:rPrChange w:id="7568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b/>
                <w:w w:val="105"/>
                <w:sz w:val="20"/>
                <w:szCs w:val="20"/>
                <w:rPrChange w:id="7569" w:author="Helene Marsh" w:date="2022-04-30T11:58:00Z">
                  <w:rPr>
                    <w:rFonts w:ascii="Arial Narrow" w:hAnsi="Arial Narrow"/>
                    <w:b/>
                    <w:w w:val="105"/>
                    <w:sz w:val="20"/>
                    <w:szCs w:val="20"/>
                  </w:rPr>
                </w:rPrChange>
              </w:rPr>
              <w:t xml:space="preserve">Examples of specific actions that may be applicable depending on national circumstances </w:t>
            </w:r>
          </w:p>
        </w:tc>
      </w:tr>
      <w:tr w:rsidR="006E4665" w:rsidRPr="00906645" w14:paraId="655650D6" w14:textId="323F4D45" w:rsidTr="00755E23">
        <w:trPr>
          <w:trHeight w:val="1295"/>
        </w:trPr>
        <w:tc>
          <w:tcPr>
            <w:tcW w:w="1708" w:type="dxa"/>
          </w:tcPr>
          <w:p w14:paraId="58BB10C3" w14:textId="19925BC8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7570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57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 xml:space="preserve">9.1 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7572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57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Promote</w:t>
            </w:r>
            <w:r w:rsidRPr="00906645">
              <w:rPr>
                <w:rFonts w:ascii="Arial" w:hAnsi="Arial" w:cs="Arial"/>
                <w:spacing w:val="-3"/>
                <w:w w:val="105"/>
                <w:sz w:val="20"/>
                <w:szCs w:val="20"/>
                <w:rPrChange w:id="7574" w:author="Helene Marsh" w:date="2022-04-30T11:58:00Z">
                  <w:rPr>
                    <w:rFonts w:ascii="Arial Narrow" w:hAnsi="Arial Narrow"/>
                    <w:spacing w:val="-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57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capacity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7576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57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building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7578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57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at</w:t>
            </w:r>
            <w:r w:rsidRPr="00906645">
              <w:rPr>
                <w:rFonts w:ascii="Arial" w:hAnsi="Arial" w:cs="Arial"/>
                <w:spacing w:val="-3"/>
                <w:w w:val="105"/>
                <w:sz w:val="20"/>
                <w:szCs w:val="20"/>
                <w:rPrChange w:id="7580" w:author="Helene Marsh" w:date="2022-04-30T11:58:00Z">
                  <w:rPr>
                    <w:rFonts w:ascii="Arial Narrow" w:hAnsi="Arial Narrow"/>
                    <w:spacing w:val="-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58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all</w:t>
            </w:r>
            <w:r w:rsidRPr="00906645">
              <w:rPr>
                <w:rFonts w:ascii="Arial" w:hAnsi="Arial" w:cs="Arial"/>
                <w:spacing w:val="-3"/>
                <w:w w:val="105"/>
                <w:sz w:val="20"/>
                <w:szCs w:val="20"/>
                <w:rPrChange w:id="7582" w:author="Helene Marsh" w:date="2022-04-30T11:58:00Z">
                  <w:rPr>
                    <w:rFonts w:ascii="Arial Narrow" w:hAnsi="Arial Narrow"/>
                    <w:spacing w:val="-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58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levels</w:t>
            </w:r>
            <w:r w:rsidRPr="00906645">
              <w:rPr>
                <w:rFonts w:ascii="Arial" w:hAnsi="Arial" w:cs="Arial"/>
                <w:spacing w:val="-4"/>
                <w:w w:val="105"/>
                <w:sz w:val="20"/>
                <w:szCs w:val="20"/>
                <w:rPrChange w:id="7584" w:author="Helene Marsh" w:date="2022-04-30T11:58:00Z">
                  <w:rPr>
                    <w:rFonts w:ascii="Arial Narrow" w:hAnsi="Arial Narrow"/>
                    <w:spacing w:val="-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58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to</w:t>
            </w:r>
            <w:r w:rsidRPr="00906645">
              <w:rPr>
                <w:rFonts w:ascii="Arial" w:hAnsi="Arial" w:cs="Arial"/>
                <w:spacing w:val="-45"/>
                <w:w w:val="105"/>
                <w:sz w:val="20"/>
                <w:szCs w:val="20"/>
                <w:rPrChange w:id="7586" w:author="Helene Marsh" w:date="2022-04-30T11:58:00Z">
                  <w:rPr>
                    <w:rFonts w:ascii="Arial Narrow" w:hAnsi="Arial Narrow"/>
                    <w:spacing w:val="-45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58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strengthen</w:t>
            </w:r>
            <w:r w:rsidRPr="00906645">
              <w:rPr>
                <w:rFonts w:ascii="Arial" w:hAnsi="Arial" w:cs="Arial"/>
                <w:spacing w:val="-4"/>
                <w:w w:val="105"/>
                <w:sz w:val="20"/>
                <w:szCs w:val="20"/>
                <w:rPrChange w:id="7588" w:author="Helene Marsh" w:date="2022-04-30T11:58:00Z">
                  <w:rPr>
                    <w:rFonts w:ascii="Arial Narrow" w:hAnsi="Arial Narrow"/>
                    <w:spacing w:val="-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58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conservation</w:t>
            </w:r>
            <w:r w:rsidRPr="00906645">
              <w:rPr>
                <w:rFonts w:ascii="Arial" w:hAnsi="Arial" w:cs="Arial"/>
                <w:spacing w:val="-2"/>
                <w:w w:val="105"/>
                <w:sz w:val="20"/>
                <w:szCs w:val="20"/>
                <w:rPrChange w:id="7590" w:author="Helene Marsh" w:date="2022-04-30T11:58:00Z">
                  <w:rPr>
                    <w:rFonts w:ascii="Arial Narrow" w:hAnsi="Arial Narrow"/>
                    <w:spacing w:val="-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59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measures</w:t>
            </w:r>
            <w:ins w:id="7592" w:author="Helene Marsh [2]" w:date="2022-04-25T15:56:00Z">
              <w:r w:rsidR="00102066" w:rsidRPr="00906645">
                <w:rPr>
                  <w:rFonts w:ascii="Arial" w:hAnsi="Arial" w:cs="Arial"/>
                  <w:w w:val="105"/>
                  <w:sz w:val="20"/>
                  <w:szCs w:val="20"/>
                  <w:rPrChange w:id="7593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t xml:space="preserve"> for dugongs and their habitats or marine megafauna more generically </w:t>
              </w:r>
            </w:ins>
          </w:p>
        </w:tc>
        <w:tc>
          <w:tcPr>
            <w:tcW w:w="1418" w:type="dxa"/>
          </w:tcPr>
          <w:p w14:paraId="1B7EFABC" w14:textId="77777777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7594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59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High</w:t>
            </w:r>
          </w:p>
        </w:tc>
        <w:tc>
          <w:tcPr>
            <w:tcW w:w="992" w:type="dxa"/>
          </w:tcPr>
          <w:p w14:paraId="7165B55E" w14:textId="77777777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7596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59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Ongoing</w:t>
            </w:r>
          </w:p>
        </w:tc>
        <w:tc>
          <w:tcPr>
            <w:tcW w:w="1417" w:type="dxa"/>
          </w:tcPr>
          <w:p w14:paraId="65EBC464" w14:textId="3BC6F4EB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7598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59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Relevant government agencies,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7600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7601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>intergovern</w:t>
            </w:r>
            <w:ins w:id="7602" w:author="Helene Marsh" w:date="2022-04-30T11:54:00Z">
              <w:r w:rsidR="007910AA" w:rsidRPr="00906645">
                <w:rPr>
                  <w:rFonts w:ascii="Arial" w:hAnsi="Arial" w:cs="Arial"/>
                  <w:spacing w:val="-1"/>
                  <w:w w:val="105"/>
                  <w:sz w:val="20"/>
                  <w:szCs w:val="20"/>
                </w:rPr>
                <w:t>-</w:t>
              </w:r>
            </w:ins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7603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>mental</w:t>
            </w:r>
            <w:r w:rsidRPr="00906645">
              <w:rPr>
                <w:rFonts w:ascii="Arial" w:hAnsi="Arial" w:cs="Arial"/>
                <w:spacing w:val="-10"/>
                <w:w w:val="105"/>
                <w:sz w:val="20"/>
                <w:szCs w:val="20"/>
                <w:rPrChange w:id="7604" w:author="Helene Marsh" w:date="2022-04-30T11:58:00Z">
                  <w:rPr>
                    <w:rFonts w:ascii="Arial Narrow" w:hAnsi="Arial Narrow"/>
                    <w:spacing w:val="-10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60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7606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60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non-governmental</w:t>
            </w:r>
            <w:r w:rsidRPr="00906645">
              <w:rPr>
                <w:rFonts w:ascii="Arial" w:hAnsi="Arial" w:cs="Arial"/>
                <w:spacing w:val="-44"/>
                <w:w w:val="105"/>
                <w:sz w:val="20"/>
                <w:szCs w:val="20"/>
                <w:rPrChange w:id="7608" w:author="Helene Marsh" w:date="2022-04-30T11:58:00Z">
                  <w:rPr>
                    <w:rFonts w:ascii="Arial Narrow" w:hAnsi="Arial Narrow"/>
                    <w:spacing w:val="-4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60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organizations, universities and research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7610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61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 xml:space="preserve">institutions, </w:t>
            </w:r>
            <w:del w:id="7612" w:author="Helene Marsh [2]" w:date="2022-04-27T14:31:00Z">
              <w:r w:rsidRPr="00906645" w:rsidDel="00E916BF">
                <w:rPr>
                  <w:rFonts w:ascii="Arial" w:hAnsi="Arial" w:cs="Arial"/>
                  <w:w w:val="105"/>
                  <w:sz w:val="20"/>
                  <w:szCs w:val="20"/>
                  <w:rPrChange w:id="7613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 xml:space="preserve">scientists </w:delText>
              </w:r>
            </w:del>
            <w:del w:id="7614" w:author="Helene Marsh" w:date="2022-05-01T10:42:00Z">
              <w:r w:rsidRPr="00906645" w:rsidDel="00F63E40">
                <w:rPr>
                  <w:rFonts w:ascii="Arial" w:hAnsi="Arial" w:cs="Arial"/>
                  <w:w w:val="105"/>
                  <w:sz w:val="20"/>
                  <w:szCs w:val="20"/>
                  <w:rPrChange w:id="7615" w:author="Helene Marsh" w:date="2022-04-30T11:58:00Z">
                    <w:rPr>
                      <w:rFonts w:ascii="Arial Narrow" w:hAnsi="Arial Narrow"/>
                      <w:w w:val="105"/>
                      <w:sz w:val="20"/>
                      <w:szCs w:val="20"/>
                    </w:rPr>
                  </w:rPrChange>
                </w:rPr>
                <w:delText xml:space="preserve">and </w:delText>
              </w:r>
            </w:del>
            <w:r w:rsidRPr="00906645">
              <w:rPr>
                <w:rFonts w:ascii="Arial" w:hAnsi="Arial" w:cs="Arial"/>
                <w:w w:val="105"/>
                <w:sz w:val="20"/>
                <w:szCs w:val="20"/>
                <w:rPrChange w:id="7616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researchers</w:t>
            </w:r>
            <w:ins w:id="7617" w:author="Helene Marsh" w:date="2022-05-01T10:42:00Z">
              <w:r w:rsidR="00F63E40">
                <w:rPr>
                  <w:rFonts w:ascii="Arial" w:hAnsi="Arial" w:cs="Arial"/>
                  <w:w w:val="105"/>
                  <w:sz w:val="20"/>
                  <w:szCs w:val="20"/>
                </w:rPr>
                <w:t>,</w:t>
              </w:r>
            </w:ins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7618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61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donor</w:t>
            </w:r>
            <w:r w:rsidRPr="00906645">
              <w:rPr>
                <w:rFonts w:ascii="Arial" w:hAnsi="Arial" w:cs="Arial"/>
                <w:spacing w:val="-3"/>
                <w:w w:val="105"/>
                <w:sz w:val="20"/>
                <w:szCs w:val="20"/>
                <w:rPrChange w:id="7620" w:author="Helene Marsh" w:date="2022-04-30T11:58:00Z">
                  <w:rPr>
                    <w:rFonts w:ascii="Arial Narrow" w:hAnsi="Arial Narrow"/>
                    <w:spacing w:val="-3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62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agencies,</w:t>
            </w:r>
            <w:r w:rsidRPr="00906645">
              <w:rPr>
                <w:rFonts w:ascii="Arial" w:hAnsi="Arial" w:cs="Arial"/>
                <w:spacing w:val="-4"/>
                <w:w w:val="105"/>
                <w:sz w:val="20"/>
                <w:szCs w:val="20"/>
                <w:rPrChange w:id="7622" w:author="Helene Marsh" w:date="2022-04-30T11:58:00Z">
                  <w:rPr>
                    <w:rFonts w:ascii="Arial Narrow" w:hAnsi="Arial Narrow"/>
                    <w:spacing w:val="-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62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the</w:t>
            </w:r>
            <w:r w:rsidRPr="00906645">
              <w:rPr>
                <w:rFonts w:ascii="Arial" w:hAnsi="Arial" w:cs="Arial"/>
                <w:spacing w:val="-4"/>
                <w:w w:val="105"/>
                <w:sz w:val="20"/>
                <w:szCs w:val="20"/>
                <w:rPrChange w:id="7624" w:author="Helene Marsh" w:date="2022-04-30T11:58:00Z">
                  <w:rPr>
                    <w:rFonts w:ascii="Arial Narrow" w:hAnsi="Arial Narrow"/>
                    <w:spacing w:val="-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62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private</w:t>
            </w:r>
            <w:r w:rsidRPr="00906645">
              <w:rPr>
                <w:rFonts w:ascii="Arial" w:hAnsi="Arial" w:cs="Arial"/>
                <w:spacing w:val="-2"/>
                <w:w w:val="105"/>
                <w:sz w:val="20"/>
                <w:szCs w:val="20"/>
                <w:rPrChange w:id="7626" w:author="Helene Marsh" w:date="2022-04-30T11:58:00Z">
                  <w:rPr>
                    <w:rFonts w:ascii="Arial Narrow" w:hAnsi="Arial Narrow"/>
                    <w:spacing w:val="-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62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sector</w:t>
            </w:r>
            <w:r w:rsidRPr="00906645">
              <w:rPr>
                <w:rFonts w:ascii="Arial" w:hAnsi="Arial" w:cs="Arial"/>
                <w:spacing w:val="-2"/>
                <w:w w:val="105"/>
                <w:sz w:val="20"/>
                <w:szCs w:val="20"/>
                <w:rPrChange w:id="7628" w:author="Helene Marsh" w:date="2022-04-30T11:58:00Z">
                  <w:rPr>
                    <w:rFonts w:ascii="Arial Narrow" w:hAnsi="Arial Narrow"/>
                    <w:spacing w:val="-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62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</w:p>
          <w:p w14:paraId="20DA2A3D" w14:textId="77777777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7630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7631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>philanthropic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7632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63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organizations</w:t>
            </w:r>
          </w:p>
        </w:tc>
        <w:tc>
          <w:tcPr>
            <w:tcW w:w="1276" w:type="dxa"/>
          </w:tcPr>
          <w:p w14:paraId="6C932DF0" w14:textId="3283BB4F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rPrChange w:id="7634" w:author="Helene Marsh" w:date="2022-04-30T11:58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63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Mechanisms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7636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63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to</w:t>
            </w:r>
            <w:r w:rsidRPr="00906645">
              <w:rPr>
                <w:rFonts w:ascii="Arial" w:hAnsi="Arial" w:cs="Arial"/>
                <w:spacing w:val="-7"/>
                <w:w w:val="105"/>
                <w:sz w:val="20"/>
                <w:szCs w:val="20"/>
                <w:rPrChange w:id="7638" w:author="Helene Marsh" w:date="2022-04-30T11:58:00Z">
                  <w:rPr>
                    <w:rFonts w:ascii="Arial Narrow" w:hAnsi="Arial Narrow"/>
                    <w:spacing w:val="-7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63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support</w:t>
            </w:r>
            <w:r w:rsidRPr="00906645">
              <w:rPr>
                <w:rFonts w:ascii="Arial" w:hAnsi="Arial" w:cs="Arial"/>
                <w:spacing w:val="-6"/>
                <w:w w:val="105"/>
                <w:sz w:val="20"/>
                <w:szCs w:val="20"/>
                <w:rPrChange w:id="7640" w:author="Helene Marsh" w:date="2022-04-30T11:58:00Z">
                  <w:rPr>
                    <w:rFonts w:ascii="Arial Narrow" w:hAnsi="Arial Narrow"/>
                    <w:spacing w:val="-6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64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capacity</w:t>
            </w:r>
            <w:r w:rsidRPr="00906645">
              <w:rPr>
                <w:rFonts w:ascii="Arial" w:hAnsi="Arial" w:cs="Arial"/>
                <w:spacing w:val="-12"/>
                <w:w w:val="105"/>
                <w:sz w:val="20"/>
                <w:szCs w:val="20"/>
                <w:rPrChange w:id="7642" w:author="Helene Marsh" w:date="2022-04-30T11:58:00Z">
                  <w:rPr>
                    <w:rFonts w:ascii="Arial Narrow" w:hAnsi="Arial Narrow"/>
                    <w:spacing w:val="-12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643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building</w:t>
            </w:r>
            <w:r w:rsidRPr="00906645">
              <w:rPr>
                <w:rFonts w:ascii="Arial" w:hAnsi="Arial" w:cs="Arial"/>
                <w:spacing w:val="-44"/>
                <w:w w:val="105"/>
                <w:sz w:val="20"/>
                <w:szCs w:val="20"/>
                <w:rPrChange w:id="7644" w:author="Helene Marsh" w:date="2022-04-30T11:58:00Z">
                  <w:rPr>
                    <w:rFonts w:ascii="Arial Narrow" w:hAnsi="Arial Narrow"/>
                    <w:spacing w:val="-44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645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activities within Signatory States are</w:t>
            </w:r>
            <w:r w:rsidRPr="00906645">
              <w:rPr>
                <w:rFonts w:ascii="Arial" w:hAnsi="Arial" w:cs="Arial"/>
                <w:spacing w:val="1"/>
                <w:w w:val="105"/>
                <w:sz w:val="20"/>
                <w:szCs w:val="20"/>
                <w:rPrChange w:id="7646" w:author="Helene Marsh" w:date="2022-04-30T11:58:00Z">
                  <w:rPr>
                    <w:rFonts w:ascii="Arial Narrow" w:hAnsi="Arial Narrow"/>
                    <w:spacing w:val="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647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established</w:t>
            </w:r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7648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649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spacing w:val="-1"/>
                <w:w w:val="105"/>
                <w:sz w:val="20"/>
                <w:szCs w:val="20"/>
                <w:rPrChange w:id="7650" w:author="Helene Marsh" w:date="2022-04-30T11:58:00Z">
                  <w:rPr>
                    <w:rFonts w:ascii="Arial Narrow" w:hAnsi="Arial Narrow"/>
                    <w:spacing w:val="-1"/>
                    <w:w w:val="10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w w:val="105"/>
                <w:sz w:val="20"/>
                <w:szCs w:val="20"/>
                <w:rPrChange w:id="7651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  <w:t>used</w:t>
            </w:r>
            <w:ins w:id="7652" w:author="Helene Marsh" w:date="2022-04-30T11:54:00Z">
              <w:r w:rsidR="007910AA" w:rsidRPr="00906645">
                <w:rPr>
                  <w:rFonts w:ascii="Arial" w:hAnsi="Arial" w:cs="Arial"/>
                  <w:w w:val="105"/>
                  <w:sz w:val="20"/>
                  <w:szCs w:val="20"/>
                </w:rPr>
                <w:t xml:space="preserve"> as aprt of an adaptive management cycle. </w:t>
              </w:r>
            </w:ins>
          </w:p>
        </w:tc>
        <w:tc>
          <w:tcPr>
            <w:tcW w:w="6811" w:type="dxa"/>
          </w:tcPr>
          <w:p w14:paraId="5126B9E0" w14:textId="73D1539F" w:rsidR="006E4665" w:rsidRPr="00906645" w:rsidRDefault="006E4665" w:rsidP="00A975D7">
            <w:pPr>
              <w:pStyle w:val="ListParagraph"/>
              <w:numPr>
                <w:ilvl w:val="0"/>
                <w:numId w:val="38"/>
              </w:numPr>
              <w:tabs>
                <w:tab w:val="left" w:pos="464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765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765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Identify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7655" w:author="Helene Marsh" w:date="2022-04-30T11:58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65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needs</w:t>
            </w:r>
            <w:r w:rsidRPr="00906645">
              <w:rPr>
                <w:rFonts w:ascii="Arial" w:hAnsi="Arial" w:cs="Arial"/>
                <w:i/>
                <w:spacing w:val="8"/>
                <w:sz w:val="20"/>
                <w:szCs w:val="20"/>
                <w:rPrChange w:id="7657" w:author="Helene Marsh" w:date="2022-04-30T11:58:00Z">
                  <w:rPr>
                    <w:rFonts w:ascii="Arial Narrow" w:hAnsi="Arial Narrow"/>
                    <w:i/>
                    <w:spacing w:val="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65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for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7659" w:author="Helene Marsh" w:date="2022-04-30T11:58:00Z">
                  <w:rPr>
                    <w:rFonts w:ascii="Arial Narrow" w:hAnsi="Arial Narrow"/>
                    <w:i/>
                    <w:spacing w:val="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66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capacity-building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7661" w:author="Helene Marsh" w:date="2022-04-30T11:58:00Z">
                  <w:rPr>
                    <w:rFonts w:ascii="Arial Narrow" w:hAnsi="Arial Narrow"/>
                    <w:i/>
                    <w:spacing w:val="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66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in</w:t>
            </w:r>
            <w:r w:rsidRPr="00906645">
              <w:rPr>
                <w:rFonts w:ascii="Arial" w:hAnsi="Arial" w:cs="Arial"/>
                <w:i/>
                <w:spacing w:val="7"/>
                <w:sz w:val="20"/>
                <w:szCs w:val="20"/>
                <w:rPrChange w:id="7663" w:author="Helene Marsh" w:date="2022-04-30T11:58:00Z">
                  <w:rPr>
                    <w:rFonts w:ascii="Arial Narrow" w:hAnsi="Arial Narrow"/>
                    <w:i/>
                    <w:spacing w:val="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66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terms</w:t>
            </w:r>
            <w:r w:rsidRPr="00906645">
              <w:rPr>
                <w:rFonts w:ascii="Arial" w:hAnsi="Arial" w:cs="Arial"/>
                <w:i/>
                <w:spacing w:val="8"/>
                <w:sz w:val="20"/>
                <w:szCs w:val="20"/>
                <w:rPrChange w:id="7665" w:author="Helene Marsh" w:date="2022-04-30T11:58:00Z">
                  <w:rPr>
                    <w:rFonts w:ascii="Arial Narrow" w:hAnsi="Arial Narrow"/>
                    <w:i/>
                    <w:spacing w:val="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66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of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7667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66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human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7669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67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resources,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7671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67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knowledge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7673" w:author="Helene Marsh" w:date="2022-04-30T11:58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67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7675" w:author="Helene Marsh" w:date="2022-04-30T11:58:00Z">
                  <w:rPr>
                    <w:rFonts w:ascii="Arial Narrow" w:hAnsi="Arial Narrow"/>
                    <w:i/>
                    <w:spacing w:val="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7676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facilities</w:t>
            </w:r>
          </w:p>
          <w:p w14:paraId="55B5B3EB" w14:textId="164934D5" w:rsidR="006E4665" w:rsidRPr="00906645" w:rsidRDefault="006E4665" w:rsidP="00A975D7">
            <w:pPr>
              <w:pStyle w:val="ListParagraph"/>
              <w:numPr>
                <w:ilvl w:val="0"/>
                <w:numId w:val="38"/>
              </w:numPr>
              <w:tabs>
                <w:tab w:val="left" w:pos="464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767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767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Provide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7679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68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training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7681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68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(e.g.,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7683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68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through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7685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68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workshops)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7687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68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in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7689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69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conservation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7691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69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7693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69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management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7695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69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techniques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7697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69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for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7699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70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dugongs</w:t>
            </w:r>
            <w:ins w:id="7701" w:author="Helene Marsh [2]" w:date="2022-04-25T15:56:00Z">
              <w:r w:rsidR="00102066" w:rsidRPr="00906645">
                <w:rPr>
                  <w:rFonts w:ascii="Arial" w:hAnsi="Arial" w:cs="Arial"/>
                  <w:i/>
                  <w:sz w:val="20"/>
                  <w:szCs w:val="20"/>
                  <w:rPrChange w:id="7702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 xml:space="preserve">/marine megafauna </w:t>
              </w:r>
            </w:ins>
            <w:del w:id="7703" w:author="Helene Marsh [2]" w:date="2022-04-25T15:57:00Z">
              <w:r w:rsidRPr="00906645" w:rsidDel="00102066">
                <w:rPr>
                  <w:rFonts w:ascii="Arial" w:hAnsi="Arial" w:cs="Arial"/>
                  <w:i/>
                  <w:spacing w:val="40"/>
                  <w:sz w:val="20"/>
                  <w:szCs w:val="20"/>
                  <w:rPrChange w:id="7704" w:author="Helene Marsh" w:date="2022-04-30T11:58:00Z">
                    <w:rPr>
                      <w:rFonts w:ascii="Arial Narrow" w:hAnsi="Arial Narrow"/>
                      <w:i/>
                      <w:spacing w:val="40"/>
                      <w:sz w:val="20"/>
                      <w:szCs w:val="20"/>
                    </w:rPr>
                  </w:rPrChange>
                </w:rPr>
                <w:delText xml:space="preserve"> </w:delText>
              </w:r>
            </w:del>
            <w:r w:rsidRPr="00906645">
              <w:rPr>
                <w:rFonts w:ascii="Arial" w:hAnsi="Arial" w:cs="Arial"/>
                <w:i/>
                <w:sz w:val="20"/>
                <w:szCs w:val="20"/>
                <w:rPrChange w:id="770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7706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70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their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7708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70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habitats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7710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71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to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7712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71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relevant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7714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71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agencies,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7716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71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individuals and local communities</w:t>
            </w:r>
          </w:p>
          <w:p w14:paraId="36C42DA4" w14:textId="77777777" w:rsidR="006E4665" w:rsidRPr="00906645" w:rsidRDefault="006E4665" w:rsidP="00A975D7">
            <w:pPr>
              <w:pStyle w:val="ListParagraph"/>
              <w:numPr>
                <w:ilvl w:val="0"/>
                <w:numId w:val="38"/>
              </w:numPr>
              <w:tabs>
                <w:tab w:val="left" w:pos="464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771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771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Coordinate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7720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72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training</w:t>
            </w:r>
            <w:r w:rsidRPr="00906645">
              <w:rPr>
                <w:rFonts w:ascii="Arial" w:hAnsi="Arial" w:cs="Arial"/>
                <w:i/>
                <w:spacing w:val="13"/>
                <w:sz w:val="20"/>
                <w:szCs w:val="20"/>
                <w:rPrChange w:id="7722" w:author="Helene Marsh" w:date="2022-04-30T11:58:00Z">
                  <w:rPr>
                    <w:rFonts w:ascii="Arial Narrow" w:hAnsi="Arial Narrow"/>
                    <w:i/>
                    <w:spacing w:val="13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72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programmes</w:t>
            </w:r>
            <w:r w:rsidRPr="00906645">
              <w:rPr>
                <w:rFonts w:ascii="Arial" w:hAnsi="Arial" w:cs="Arial"/>
                <w:i/>
                <w:spacing w:val="13"/>
                <w:sz w:val="20"/>
                <w:szCs w:val="20"/>
                <w:rPrChange w:id="7724" w:author="Helene Marsh" w:date="2022-04-30T11:58:00Z">
                  <w:rPr>
                    <w:rFonts w:ascii="Arial Narrow" w:hAnsi="Arial Narrow"/>
                    <w:i/>
                    <w:spacing w:val="13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72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7726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7727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workshops</w:t>
            </w:r>
          </w:p>
          <w:p w14:paraId="1F17BC4E" w14:textId="77777777" w:rsidR="006E4665" w:rsidRPr="00906645" w:rsidRDefault="006E4665" w:rsidP="00A975D7">
            <w:pPr>
              <w:pStyle w:val="ListParagraph"/>
              <w:numPr>
                <w:ilvl w:val="0"/>
                <w:numId w:val="38"/>
              </w:numPr>
              <w:tabs>
                <w:tab w:val="left" w:pos="464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772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772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Develop</w:t>
            </w:r>
            <w:r w:rsidRPr="00906645">
              <w:rPr>
                <w:rFonts w:ascii="Arial" w:hAnsi="Arial" w:cs="Arial"/>
                <w:i/>
                <w:spacing w:val="25"/>
                <w:sz w:val="20"/>
                <w:szCs w:val="20"/>
                <w:rPrChange w:id="7730" w:author="Helene Marsh" w:date="2022-04-30T11:58:00Z">
                  <w:rPr>
                    <w:rFonts w:ascii="Arial Narrow" w:hAnsi="Arial Narrow"/>
                    <w:i/>
                    <w:spacing w:val="2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73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partnerships</w:t>
            </w:r>
            <w:r w:rsidRPr="00906645">
              <w:rPr>
                <w:rFonts w:ascii="Arial" w:hAnsi="Arial" w:cs="Arial"/>
                <w:i/>
                <w:spacing w:val="26"/>
                <w:sz w:val="20"/>
                <w:szCs w:val="20"/>
                <w:rPrChange w:id="7732" w:author="Helene Marsh" w:date="2022-04-30T11:58:00Z">
                  <w:rPr>
                    <w:rFonts w:ascii="Arial Narrow" w:hAnsi="Arial Narrow"/>
                    <w:i/>
                    <w:spacing w:val="2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73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with</w:t>
            </w:r>
            <w:r w:rsidRPr="00906645">
              <w:rPr>
                <w:rFonts w:ascii="Arial" w:hAnsi="Arial" w:cs="Arial"/>
                <w:i/>
                <w:spacing w:val="25"/>
                <w:sz w:val="20"/>
                <w:szCs w:val="20"/>
                <w:rPrChange w:id="7734" w:author="Helene Marsh" w:date="2022-04-30T11:58:00Z">
                  <w:rPr>
                    <w:rFonts w:ascii="Arial Narrow" w:hAnsi="Arial Narrow"/>
                    <w:i/>
                    <w:spacing w:val="2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73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universities,</w:t>
            </w:r>
            <w:r w:rsidRPr="00906645">
              <w:rPr>
                <w:rFonts w:ascii="Arial" w:hAnsi="Arial" w:cs="Arial"/>
                <w:i/>
                <w:spacing w:val="29"/>
                <w:sz w:val="20"/>
                <w:szCs w:val="20"/>
                <w:rPrChange w:id="7736" w:author="Helene Marsh" w:date="2022-04-30T11:58:00Z">
                  <w:rPr>
                    <w:rFonts w:ascii="Arial Narrow" w:hAnsi="Arial Narrow"/>
                    <w:i/>
                    <w:spacing w:val="2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73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research</w:t>
            </w:r>
            <w:r w:rsidRPr="00906645">
              <w:rPr>
                <w:rFonts w:ascii="Arial" w:hAnsi="Arial" w:cs="Arial"/>
                <w:i/>
                <w:spacing w:val="25"/>
                <w:sz w:val="20"/>
                <w:szCs w:val="20"/>
                <w:rPrChange w:id="7738" w:author="Helene Marsh" w:date="2022-04-30T11:58:00Z">
                  <w:rPr>
                    <w:rFonts w:ascii="Arial Narrow" w:hAnsi="Arial Narrow"/>
                    <w:i/>
                    <w:spacing w:val="2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73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institutions,</w:t>
            </w:r>
            <w:r w:rsidRPr="00906645">
              <w:rPr>
                <w:rFonts w:ascii="Arial" w:hAnsi="Arial" w:cs="Arial"/>
                <w:i/>
                <w:spacing w:val="26"/>
                <w:sz w:val="20"/>
                <w:szCs w:val="20"/>
                <w:rPrChange w:id="7740" w:author="Helene Marsh" w:date="2022-04-30T11:58:00Z">
                  <w:rPr>
                    <w:rFonts w:ascii="Arial Narrow" w:hAnsi="Arial Narrow"/>
                    <w:i/>
                    <w:spacing w:val="2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74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NGOs,</w:t>
            </w:r>
            <w:r w:rsidRPr="00906645">
              <w:rPr>
                <w:rFonts w:ascii="Arial" w:hAnsi="Arial" w:cs="Arial"/>
                <w:i/>
                <w:spacing w:val="26"/>
                <w:sz w:val="20"/>
                <w:szCs w:val="20"/>
                <w:rPrChange w:id="7742" w:author="Helene Marsh" w:date="2022-04-30T11:58:00Z">
                  <w:rPr>
                    <w:rFonts w:ascii="Arial Narrow" w:hAnsi="Arial Narrow"/>
                    <w:i/>
                    <w:spacing w:val="2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74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training</w:t>
            </w:r>
            <w:r w:rsidRPr="00906645">
              <w:rPr>
                <w:rFonts w:ascii="Arial" w:hAnsi="Arial" w:cs="Arial"/>
                <w:i/>
                <w:spacing w:val="25"/>
                <w:sz w:val="20"/>
                <w:szCs w:val="20"/>
                <w:rPrChange w:id="7744" w:author="Helene Marsh" w:date="2022-04-30T11:58:00Z">
                  <w:rPr>
                    <w:rFonts w:ascii="Arial Narrow" w:hAnsi="Arial Narrow"/>
                    <w:i/>
                    <w:spacing w:val="2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74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bodies</w:t>
            </w:r>
            <w:r w:rsidRPr="00906645">
              <w:rPr>
                <w:rFonts w:ascii="Arial" w:hAnsi="Arial" w:cs="Arial"/>
                <w:i/>
                <w:spacing w:val="26"/>
                <w:sz w:val="20"/>
                <w:szCs w:val="20"/>
                <w:rPrChange w:id="7746" w:author="Helene Marsh" w:date="2022-04-30T11:58:00Z">
                  <w:rPr>
                    <w:rFonts w:ascii="Arial Narrow" w:hAnsi="Arial Narrow"/>
                    <w:i/>
                    <w:spacing w:val="2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74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25"/>
                <w:sz w:val="20"/>
                <w:szCs w:val="20"/>
                <w:rPrChange w:id="7748" w:author="Helene Marsh" w:date="2022-04-30T11:58:00Z">
                  <w:rPr>
                    <w:rFonts w:ascii="Arial Narrow" w:hAnsi="Arial Narrow"/>
                    <w:i/>
                    <w:spacing w:val="2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74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other</w:t>
            </w:r>
            <w:r w:rsidRPr="00906645">
              <w:rPr>
                <w:rFonts w:ascii="Arial" w:hAnsi="Arial" w:cs="Arial"/>
                <w:i/>
                <w:spacing w:val="26"/>
                <w:sz w:val="20"/>
                <w:szCs w:val="20"/>
                <w:rPrChange w:id="7750" w:author="Helene Marsh" w:date="2022-04-30T11:58:00Z">
                  <w:rPr>
                    <w:rFonts w:ascii="Arial Narrow" w:hAnsi="Arial Narrow"/>
                    <w:i/>
                    <w:spacing w:val="2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75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relevant</w:t>
            </w:r>
            <w:r w:rsidRPr="00906645">
              <w:rPr>
                <w:rFonts w:ascii="Arial" w:hAnsi="Arial" w:cs="Arial"/>
                <w:i/>
                <w:spacing w:val="23"/>
                <w:sz w:val="20"/>
                <w:szCs w:val="20"/>
                <w:rPrChange w:id="7752" w:author="Helene Marsh" w:date="2022-04-30T11:58:00Z">
                  <w:rPr>
                    <w:rFonts w:ascii="Arial Narrow" w:hAnsi="Arial Narrow"/>
                    <w:i/>
                    <w:spacing w:val="23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75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organizations</w:t>
            </w:r>
            <w:r w:rsidRPr="00906645">
              <w:rPr>
                <w:rFonts w:ascii="Arial" w:hAnsi="Arial" w:cs="Arial"/>
                <w:i/>
                <w:spacing w:val="26"/>
                <w:sz w:val="20"/>
                <w:szCs w:val="20"/>
                <w:rPrChange w:id="7754" w:author="Helene Marsh" w:date="2022-04-30T11:58:00Z">
                  <w:rPr>
                    <w:rFonts w:ascii="Arial Narrow" w:hAnsi="Arial Narrow"/>
                    <w:i/>
                    <w:spacing w:val="2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755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to</w:t>
            </w:r>
            <w:r w:rsidRPr="00906645">
              <w:rPr>
                <w:rFonts w:ascii="Arial" w:hAnsi="Arial" w:cs="Arial"/>
                <w:i/>
                <w:spacing w:val="25"/>
                <w:sz w:val="20"/>
                <w:szCs w:val="20"/>
                <w:rPrChange w:id="7756" w:author="Helene Marsh" w:date="2022-04-30T11:58:00Z">
                  <w:rPr>
                    <w:rFonts w:ascii="Arial Narrow" w:hAnsi="Arial Narrow"/>
                    <w:i/>
                    <w:spacing w:val="2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75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support</w:t>
            </w:r>
            <w:r w:rsidRPr="00906645">
              <w:rPr>
                <w:rFonts w:ascii="Arial" w:hAnsi="Arial" w:cs="Arial"/>
                <w:i/>
                <w:spacing w:val="23"/>
                <w:sz w:val="20"/>
                <w:szCs w:val="20"/>
                <w:rPrChange w:id="7758" w:author="Helene Marsh" w:date="2022-04-30T11:58:00Z">
                  <w:rPr>
                    <w:rFonts w:ascii="Arial Narrow" w:hAnsi="Arial Narrow"/>
                    <w:i/>
                    <w:spacing w:val="23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75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capacity</w:t>
            </w:r>
            <w:r w:rsidRPr="00906645">
              <w:rPr>
                <w:rFonts w:ascii="Arial" w:hAnsi="Arial" w:cs="Arial"/>
                <w:i/>
                <w:spacing w:val="25"/>
                <w:sz w:val="20"/>
                <w:szCs w:val="20"/>
                <w:rPrChange w:id="7760" w:author="Helene Marsh" w:date="2022-04-30T11:58:00Z">
                  <w:rPr>
                    <w:rFonts w:ascii="Arial Narrow" w:hAnsi="Arial Narrow"/>
                    <w:i/>
                    <w:spacing w:val="2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76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 xml:space="preserve">building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7762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initiatives</w:t>
            </w:r>
          </w:p>
          <w:p w14:paraId="6C9FBA00" w14:textId="77777777" w:rsidR="006E4665" w:rsidRPr="00906645" w:rsidRDefault="006E4665" w:rsidP="00A975D7">
            <w:pPr>
              <w:pStyle w:val="ListParagraph"/>
              <w:numPr>
                <w:ilvl w:val="0"/>
                <w:numId w:val="38"/>
              </w:numPr>
              <w:tabs>
                <w:tab w:val="left" w:pos="464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776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776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Identify</w:t>
            </w:r>
            <w:r w:rsidRPr="00906645">
              <w:rPr>
                <w:rFonts w:ascii="Arial" w:hAnsi="Arial" w:cs="Arial"/>
                <w:i/>
                <w:spacing w:val="39"/>
                <w:sz w:val="20"/>
                <w:szCs w:val="20"/>
                <w:rPrChange w:id="7765" w:author="Helene Marsh" w:date="2022-04-30T11:58:00Z">
                  <w:rPr>
                    <w:rFonts w:ascii="Arial Narrow" w:hAnsi="Arial Narrow"/>
                    <w:i/>
                    <w:spacing w:val="3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76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assess,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7767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76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develop</w:t>
            </w:r>
            <w:r w:rsidRPr="00906645">
              <w:rPr>
                <w:rFonts w:ascii="Arial" w:hAnsi="Arial" w:cs="Arial"/>
                <w:i/>
                <w:spacing w:val="39"/>
                <w:sz w:val="20"/>
                <w:szCs w:val="20"/>
                <w:rPrChange w:id="7769" w:author="Helene Marsh" w:date="2022-04-30T11:58:00Z">
                  <w:rPr>
                    <w:rFonts w:ascii="Arial Narrow" w:hAnsi="Arial Narrow"/>
                    <w:i/>
                    <w:spacing w:val="3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77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39"/>
                <w:sz w:val="20"/>
                <w:szCs w:val="20"/>
                <w:rPrChange w:id="7771" w:author="Helene Marsh" w:date="2022-04-30T11:58:00Z">
                  <w:rPr>
                    <w:rFonts w:ascii="Arial Narrow" w:hAnsi="Arial Narrow"/>
                    <w:i/>
                    <w:spacing w:val="3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77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implement</w:t>
            </w:r>
            <w:r w:rsidRPr="00906645">
              <w:rPr>
                <w:rFonts w:ascii="Arial" w:hAnsi="Arial" w:cs="Arial"/>
                <w:i/>
                <w:spacing w:val="37"/>
                <w:sz w:val="20"/>
                <w:szCs w:val="20"/>
                <w:rPrChange w:id="7773" w:author="Helene Marsh" w:date="2022-04-30T11:58:00Z">
                  <w:rPr>
                    <w:rFonts w:ascii="Arial Narrow" w:hAnsi="Arial Narrow"/>
                    <w:i/>
                    <w:spacing w:val="3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77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training</w:t>
            </w:r>
            <w:r w:rsidRPr="00906645">
              <w:rPr>
                <w:rFonts w:ascii="Arial" w:hAnsi="Arial" w:cs="Arial"/>
                <w:i/>
                <w:spacing w:val="35"/>
                <w:sz w:val="20"/>
                <w:szCs w:val="20"/>
                <w:rPrChange w:id="7775" w:author="Helene Marsh" w:date="2022-04-30T11:58:00Z">
                  <w:rPr>
                    <w:rFonts w:ascii="Arial Narrow" w:hAnsi="Arial Narrow"/>
                    <w:i/>
                    <w:spacing w:val="3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77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programmes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7777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77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for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7779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78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local</w:t>
            </w:r>
            <w:r w:rsidRPr="00906645">
              <w:rPr>
                <w:rFonts w:ascii="Arial" w:hAnsi="Arial" w:cs="Arial"/>
                <w:i/>
                <w:spacing w:val="37"/>
                <w:sz w:val="20"/>
                <w:szCs w:val="20"/>
                <w:rPrChange w:id="7781" w:author="Helene Marsh" w:date="2022-04-30T11:58:00Z">
                  <w:rPr>
                    <w:rFonts w:ascii="Arial Narrow" w:hAnsi="Arial Narrow"/>
                    <w:i/>
                    <w:spacing w:val="3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78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communities,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7783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78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NGOs,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7785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78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community-based</w:t>
            </w:r>
            <w:r w:rsidRPr="00906645">
              <w:rPr>
                <w:rFonts w:ascii="Arial" w:hAnsi="Arial" w:cs="Arial"/>
                <w:i/>
                <w:spacing w:val="39"/>
                <w:sz w:val="20"/>
                <w:szCs w:val="20"/>
                <w:rPrChange w:id="7787" w:author="Helene Marsh" w:date="2022-04-30T11:58:00Z">
                  <w:rPr>
                    <w:rFonts w:ascii="Arial Narrow" w:hAnsi="Arial Narrow"/>
                    <w:i/>
                    <w:spacing w:val="3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78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organisations,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7789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79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media,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7791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79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enforcement officers, policy makers, law makers and decision makers</w:t>
            </w:r>
          </w:p>
          <w:p w14:paraId="46AF7EA5" w14:textId="1357E9F5" w:rsidR="006E4665" w:rsidRPr="00906645" w:rsidRDefault="006E4665" w:rsidP="00A975D7">
            <w:pPr>
              <w:pStyle w:val="ListParagraph"/>
              <w:numPr>
                <w:ilvl w:val="0"/>
                <w:numId w:val="38"/>
              </w:numPr>
              <w:tabs>
                <w:tab w:val="left" w:pos="463"/>
                <w:tab w:val="left" w:pos="464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7793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779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Enhance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7795" w:author="Helene Marsh" w:date="2022-04-30T11:58:00Z">
                  <w:rPr>
                    <w:rFonts w:ascii="Arial Narrow" w:hAnsi="Arial Narrow"/>
                    <w:i/>
                    <w:spacing w:val="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79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capacity</w:t>
            </w:r>
            <w:r w:rsidRPr="00906645">
              <w:rPr>
                <w:rFonts w:ascii="Arial" w:hAnsi="Arial" w:cs="Arial"/>
                <w:i/>
                <w:spacing w:val="7"/>
                <w:sz w:val="20"/>
                <w:szCs w:val="20"/>
                <w:rPrChange w:id="7797" w:author="Helene Marsh" w:date="2022-04-30T11:58:00Z">
                  <w:rPr>
                    <w:rFonts w:ascii="Arial Narrow" w:hAnsi="Arial Narrow"/>
                    <w:i/>
                    <w:spacing w:val="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79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at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7799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80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all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7801" w:author="Helene Marsh" w:date="2022-04-30T11:58:00Z">
                  <w:rPr>
                    <w:rFonts w:ascii="Arial Narrow" w:hAnsi="Arial Narrow"/>
                    <w:i/>
                    <w:spacing w:val="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80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levels</w:t>
            </w:r>
            <w:r w:rsidRPr="00906645">
              <w:rPr>
                <w:rFonts w:ascii="Arial" w:hAnsi="Arial" w:cs="Arial"/>
                <w:i/>
                <w:spacing w:val="8"/>
                <w:sz w:val="20"/>
                <w:szCs w:val="20"/>
                <w:rPrChange w:id="7803" w:author="Helene Marsh" w:date="2022-04-30T11:58:00Z">
                  <w:rPr>
                    <w:rFonts w:ascii="Arial Narrow" w:hAnsi="Arial Narrow"/>
                    <w:i/>
                    <w:spacing w:val="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80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to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7805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80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develop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7807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80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7809" w:author="Helene Marsh" w:date="2022-04-30T11:58:00Z">
                  <w:rPr>
                    <w:rFonts w:ascii="Arial Narrow" w:hAnsi="Arial Narrow"/>
                    <w:i/>
                    <w:spacing w:val="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81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undertake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7811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81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joint</w:t>
            </w:r>
            <w:r w:rsidRPr="00906645">
              <w:rPr>
                <w:rFonts w:ascii="Arial" w:hAnsi="Arial" w:cs="Arial"/>
                <w:i/>
                <w:spacing w:val="6"/>
                <w:sz w:val="20"/>
                <w:szCs w:val="20"/>
                <w:rPrChange w:id="7813" w:author="Helene Marsh" w:date="2022-04-30T11:58:00Z">
                  <w:rPr>
                    <w:rFonts w:ascii="Arial Narrow" w:hAnsi="Arial Narrow"/>
                    <w:i/>
                    <w:spacing w:val="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81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research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7815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81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programmes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7817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81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on</w:t>
            </w:r>
            <w:r w:rsidRPr="00906645">
              <w:rPr>
                <w:rFonts w:ascii="Arial" w:hAnsi="Arial" w:cs="Arial"/>
                <w:i/>
                <w:spacing w:val="5"/>
                <w:sz w:val="20"/>
                <w:szCs w:val="20"/>
                <w:rPrChange w:id="7819" w:author="Helene Marsh" w:date="2022-04-30T11:58:00Z">
                  <w:rPr>
                    <w:rFonts w:ascii="Arial Narrow" w:hAnsi="Arial Narrow"/>
                    <w:i/>
                    <w:spacing w:val="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82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dugong</w:t>
            </w:r>
            <w:ins w:id="7821" w:author="Helene Marsh [2]" w:date="2022-04-25T15:57:00Z">
              <w:r w:rsidR="00102066" w:rsidRPr="00906645">
                <w:rPr>
                  <w:rFonts w:ascii="Arial" w:hAnsi="Arial" w:cs="Arial"/>
                  <w:i/>
                  <w:sz w:val="20"/>
                  <w:szCs w:val="20"/>
                  <w:rPrChange w:id="7822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s</w:t>
              </w:r>
            </w:ins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7823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82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5"/>
                <w:sz w:val="20"/>
                <w:szCs w:val="20"/>
                <w:rPrChange w:id="7825" w:author="Helene Marsh" w:date="2022-04-30T11:58:00Z">
                  <w:rPr>
                    <w:rFonts w:ascii="Arial Narrow" w:hAnsi="Arial Narrow"/>
                    <w:i/>
                    <w:spacing w:val="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82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their</w:t>
            </w:r>
            <w:r w:rsidRPr="00906645">
              <w:rPr>
                <w:rFonts w:ascii="Arial" w:hAnsi="Arial" w:cs="Arial"/>
                <w:i/>
                <w:spacing w:val="10"/>
                <w:sz w:val="20"/>
                <w:szCs w:val="20"/>
                <w:rPrChange w:id="7827" w:author="Helene Marsh" w:date="2022-04-30T11:58:00Z">
                  <w:rPr>
                    <w:rFonts w:ascii="Arial Narrow" w:hAnsi="Arial Narrow"/>
                    <w:i/>
                    <w:spacing w:val="1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7828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habitats</w:t>
            </w:r>
          </w:p>
          <w:p w14:paraId="559A6877" w14:textId="77777777" w:rsidR="006E4665" w:rsidRPr="00906645" w:rsidRDefault="006E4665" w:rsidP="00A975D7">
            <w:pPr>
              <w:pStyle w:val="ListParagraph"/>
              <w:numPr>
                <w:ilvl w:val="0"/>
                <w:numId w:val="38"/>
              </w:numPr>
              <w:tabs>
                <w:tab w:val="left" w:pos="464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782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783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Organise</w:t>
            </w:r>
            <w:r w:rsidRPr="00906645">
              <w:rPr>
                <w:rFonts w:ascii="Arial" w:hAnsi="Arial" w:cs="Arial"/>
                <w:i/>
                <w:spacing w:val="30"/>
                <w:sz w:val="20"/>
                <w:szCs w:val="20"/>
                <w:rPrChange w:id="7831" w:author="Helene Marsh" w:date="2022-04-30T11:58:00Z">
                  <w:rPr>
                    <w:rFonts w:ascii="Arial Narrow" w:hAnsi="Arial Narrow"/>
                    <w:i/>
                    <w:spacing w:val="3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83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forums</w:t>
            </w:r>
            <w:r w:rsidRPr="00906645">
              <w:rPr>
                <w:rFonts w:ascii="Arial" w:hAnsi="Arial" w:cs="Arial"/>
                <w:i/>
                <w:spacing w:val="27"/>
                <w:sz w:val="20"/>
                <w:szCs w:val="20"/>
                <w:rPrChange w:id="7833" w:author="Helene Marsh" w:date="2022-04-30T11:58:00Z">
                  <w:rPr>
                    <w:rFonts w:ascii="Arial Narrow" w:hAnsi="Arial Narrow"/>
                    <w:i/>
                    <w:spacing w:val="2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83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(local,</w:t>
            </w:r>
            <w:r w:rsidRPr="00906645">
              <w:rPr>
                <w:rFonts w:ascii="Arial" w:hAnsi="Arial" w:cs="Arial"/>
                <w:i/>
                <w:spacing w:val="27"/>
                <w:sz w:val="20"/>
                <w:szCs w:val="20"/>
                <w:rPrChange w:id="7835" w:author="Helene Marsh" w:date="2022-04-30T11:58:00Z">
                  <w:rPr>
                    <w:rFonts w:ascii="Arial Narrow" w:hAnsi="Arial Narrow"/>
                    <w:i/>
                    <w:spacing w:val="2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83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national</w:t>
            </w:r>
            <w:r w:rsidRPr="00906645">
              <w:rPr>
                <w:rFonts w:ascii="Arial" w:hAnsi="Arial" w:cs="Arial"/>
                <w:i/>
                <w:spacing w:val="29"/>
                <w:sz w:val="20"/>
                <w:szCs w:val="20"/>
                <w:rPrChange w:id="7837" w:author="Helene Marsh" w:date="2022-04-30T11:58:00Z">
                  <w:rPr>
                    <w:rFonts w:ascii="Arial Narrow" w:hAnsi="Arial Narrow"/>
                    <w:i/>
                    <w:spacing w:val="2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83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25"/>
                <w:sz w:val="20"/>
                <w:szCs w:val="20"/>
                <w:rPrChange w:id="7839" w:author="Helene Marsh" w:date="2022-04-30T11:58:00Z">
                  <w:rPr>
                    <w:rFonts w:ascii="Arial Narrow" w:hAnsi="Arial Narrow"/>
                    <w:i/>
                    <w:spacing w:val="2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84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regional</w:t>
            </w:r>
            <w:r w:rsidRPr="00906645">
              <w:rPr>
                <w:rFonts w:ascii="Arial" w:hAnsi="Arial" w:cs="Arial"/>
                <w:i/>
                <w:spacing w:val="25"/>
                <w:sz w:val="20"/>
                <w:szCs w:val="20"/>
                <w:rPrChange w:id="7841" w:author="Helene Marsh" w:date="2022-04-30T11:58:00Z">
                  <w:rPr>
                    <w:rFonts w:ascii="Arial Narrow" w:hAnsi="Arial Narrow"/>
                    <w:i/>
                    <w:spacing w:val="2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84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as</w:t>
            </w:r>
            <w:r w:rsidRPr="00906645">
              <w:rPr>
                <w:rFonts w:ascii="Arial" w:hAnsi="Arial" w:cs="Arial"/>
                <w:i/>
                <w:spacing w:val="24"/>
                <w:sz w:val="20"/>
                <w:szCs w:val="20"/>
                <w:rPrChange w:id="7843" w:author="Helene Marsh" w:date="2022-04-30T11:58:00Z">
                  <w:rPr>
                    <w:rFonts w:ascii="Arial Narrow" w:hAnsi="Arial Narrow"/>
                    <w:i/>
                    <w:spacing w:val="24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84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appropriate)</w:t>
            </w:r>
            <w:r w:rsidRPr="00906645">
              <w:rPr>
                <w:rFonts w:ascii="Arial" w:hAnsi="Arial" w:cs="Arial"/>
                <w:i/>
                <w:spacing w:val="25"/>
                <w:sz w:val="20"/>
                <w:szCs w:val="20"/>
                <w:rPrChange w:id="7845" w:author="Helene Marsh" w:date="2022-04-30T11:58:00Z">
                  <w:rPr>
                    <w:rFonts w:ascii="Arial Narrow" w:hAnsi="Arial Narrow"/>
                    <w:i/>
                    <w:spacing w:val="2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84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with</w:t>
            </w:r>
            <w:r w:rsidRPr="00906645">
              <w:rPr>
                <w:rFonts w:ascii="Arial" w:hAnsi="Arial" w:cs="Arial"/>
                <w:i/>
                <w:spacing w:val="25"/>
                <w:sz w:val="20"/>
                <w:szCs w:val="20"/>
                <w:rPrChange w:id="7847" w:author="Helene Marsh" w:date="2022-04-30T11:58:00Z">
                  <w:rPr>
                    <w:rFonts w:ascii="Arial Narrow" w:hAnsi="Arial Narrow"/>
                    <w:i/>
                    <w:spacing w:val="2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84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the</w:t>
            </w:r>
            <w:r w:rsidRPr="00906645">
              <w:rPr>
                <w:rFonts w:ascii="Arial" w:hAnsi="Arial" w:cs="Arial"/>
                <w:i/>
                <w:spacing w:val="26"/>
                <w:sz w:val="20"/>
                <w:szCs w:val="20"/>
                <w:rPrChange w:id="7849" w:author="Helene Marsh" w:date="2022-04-30T11:58:00Z">
                  <w:rPr>
                    <w:rFonts w:ascii="Arial Narrow" w:hAnsi="Arial Narrow"/>
                    <w:i/>
                    <w:spacing w:val="2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85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involvement</w:t>
            </w:r>
            <w:r w:rsidRPr="00906645">
              <w:rPr>
                <w:rFonts w:ascii="Arial" w:hAnsi="Arial" w:cs="Arial"/>
                <w:i/>
                <w:spacing w:val="25"/>
                <w:sz w:val="20"/>
                <w:szCs w:val="20"/>
                <w:rPrChange w:id="7851" w:author="Helene Marsh" w:date="2022-04-30T11:58:00Z">
                  <w:rPr>
                    <w:rFonts w:ascii="Arial Narrow" w:hAnsi="Arial Narrow"/>
                    <w:i/>
                    <w:spacing w:val="2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85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of</w:t>
            </w:r>
            <w:r w:rsidRPr="00906645">
              <w:rPr>
                <w:rFonts w:ascii="Arial" w:hAnsi="Arial" w:cs="Arial"/>
                <w:i/>
                <w:spacing w:val="29"/>
                <w:sz w:val="20"/>
                <w:szCs w:val="20"/>
                <w:rPrChange w:id="7853" w:author="Helene Marsh" w:date="2022-04-30T11:58:00Z">
                  <w:rPr>
                    <w:rFonts w:ascii="Arial Narrow" w:hAnsi="Arial Narrow"/>
                    <w:i/>
                    <w:spacing w:val="2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85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all</w:t>
            </w:r>
            <w:r w:rsidRPr="00906645">
              <w:rPr>
                <w:rFonts w:ascii="Arial" w:hAnsi="Arial" w:cs="Arial"/>
                <w:i/>
                <w:spacing w:val="25"/>
                <w:sz w:val="20"/>
                <w:szCs w:val="20"/>
                <w:rPrChange w:id="7855" w:author="Helene Marsh" w:date="2022-04-30T11:58:00Z">
                  <w:rPr>
                    <w:rFonts w:ascii="Arial Narrow" w:hAnsi="Arial Narrow"/>
                    <w:i/>
                    <w:spacing w:val="2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85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relevant</w:t>
            </w:r>
            <w:r w:rsidRPr="00906645">
              <w:rPr>
                <w:rFonts w:ascii="Arial" w:hAnsi="Arial" w:cs="Arial"/>
                <w:i/>
                <w:spacing w:val="22"/>
                <w:sz w:val="20"/>
                <w:szCs w:val="20"/>
                <w:rPrChange w:id="7857" w:author="Helene Marsh" w:date="2022-04-30T11:58:00Z">
                  <w:rPr>
                    <w:rFonts w:ascii="Arial Narrow" w:hAnsi="Arial Narrow"/>
                    <w:i/>
                    <w:spacing w:val="22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85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stakeholders</w:t>
            </w:r>
            <w:r w:rsidRPr="00906645">
              <w:rPr>
                <w:rFonts w:ascii="Arial" w:hAnsi="Arial" w:cs="Arial"/>
                <w:i/>
                <w:spacing w:val="27"/>
                <w:sz w:val="20"/>
                <w:szCs w:val="20"/>
                <w:rPrChange w:id="7859" w:author="Helene Marsh" w:date="2022-04-30T11:58:00Z">
                  <w:rPr>
                    <w:rFonts w:ascii="Arial Narrow" w:hAnsi="Arial Narrow"/>
                    <w:i/>
                    <w:spacing w:val="2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86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to</w:t>
            </w:r>
            <w:r w:rsidRPr="00906645">
              <w:rPr>
                <w:rFonts w:ascii="Arial" w:hAnsi="Arial" w:cs="Arial"/>
                <w:i/>
                <w:spacing w:val="22"/>
                <w:sz w:val="20"/>
                <w:szCs w:val="20"/>
                <w:rPrChange w:id="7861" w:author="Helene Marsh" w:date="2022-04-30T11:58:00Z">
                  <w:rPr>
                    <w:rFonts w:ascii="Arial Narrow" w:hAnsi="Arial Narrow"/>
                    <w:i/>
                    <w:spacing w:val="22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86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enable</w:t>
            </w:r>
            <w:r w:rsidRPr="00906645">
              <w:rPr>
                <w:rFonts w:ascii="Arial" w:hAnsi="Arial" w:cs="Arial"/>
                <w:i/>
                <w:spacing w:val="26"/>
                <w:sz w:val="20"/>
                <w:szCs w:val="20"/>
                <w:rPrChange w:id="7863" w:author="Helene Marsh" w:date="2022-04-30T11:58:00Z">
                  <w:rPr>
                    <w:rFonts w:ascii="Arial Narrow" w:hAnsi="Arial Narrow"/>
                    <w:i/>
                    <w:spacing w:val="2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86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knowledge</w:t>
            </w:r>
            <w:r w:rsidRPr="00906645">
              <w:rPr>
                <w:rFonts w:ascii="Arial" w:hAnsi="Arial" w:cs="Arial"/>
                <w:i/>
                <w:spacing w:val="30"/>
                <w:sz w:val="20"/>
                <w:szCs w:val="20"/>
                <w:rPrChange w:id="7865" w:author="Helene Marsh" w:date="2022-04-30T11:58:00Z">
                  <w:rPr>
                    <w:rFonts w:ascii="Arial Narrow" w:hAnsi="Arial Narrow"/>
                    <w:i/>
                    <w:spacing w:val="3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86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sharing</w:t>
            </w:r>
            <w:r w:rsidRPr="00906645">
              <w:rPr>
                <w:rFonts w:ascii="Arial" w:hAnsi="Arial" w:cs="Arial"/>
                <w:i/>
                <w:spacing w:val="25"/>
                <w:sz w:val="20"/>
                <w:szCs w:val="20"/>
                <w:rPrChange w:id="7867" w:author="Helene Marsh" w:date="2022-04-30T11:58:00Z">
                  <w:rPr>
                    <w:rFonts w:ascii="Arial Narrow" w:hAnsi="Arial Narrow"/>
                    <w:i/>
                    <w:spacing w:val="25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86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 capacity building</w:t>
            </w:r>
          </w:p>
          <w:p w14:paraId="1FA685FC" w14:textId="77777777" w:rsidR="006E4665" w:rsidRPr="00906645" w:rsidRDefault="006E4665" w:rsidP="00A975D7">
            <w:pPr>
              <w:pStyle w:val="ListParagraph"/>
              <w:numPr>
                <w:ilvl w:val="0"/>
                <w:numId w:val="38"/>
              </w:numPr>
              <w:tabs>
                <w:tab w:val="left" w:pos="464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7869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787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Provide</w:t>
            </w:r>
            <w:r w:rsidRPr="00906645">
              <w:rPr>
                <w:rFonts w:ascii="Arial" w:hAnsi="Arial" w:cs="Arial"/>
                <w:i/>
                <w:spacing w:val="9"/>
                <w:sz w:val="20"/>
                <w:szCs w:val="20"/>
                <w:rPrChange w:id="7871" w:author="Helene Marsh" w:date="2022-04-30T11:58:00Z">
                  <w:rPr>
                    <w:rFonts w:ascii="Arial Narrow" w:hAnsi="Arial Narrow"/>
                    <w:i/>
                    <w:spacing w:val="9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87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training</w:t>
            </w:r>
            <w:r w:rsidRPr="00906645">
              <w:rPr>
                <w:rFonts w:ascii="Arial" w:hAnsi="Arial" w:cs="Arial"/>
                <w:i/>
                <w:spacing w:val="8"/>
                <w:sz w:val="20"/>
                <w:szCs w:val="20"/>
                <w:rPrChange w:id="7873" w:author="Helene Marsh" w:date="2022-04-30T11:58:00Z">
                  <w:rPr>
                    <w:rFonts w:ascii="Arial Narrow" w:hAnsi="Arial Narrow"/>
                    <w:i/>
                    <w:spacing w:val="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87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on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7875" w:author="Helene Marsh" w:date="2022-04-30T11:58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87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development,</w:t>
            </w:r>
            <w:r w:rsidRPr="00906645">
              <w:rPr>
                <w:rFonts w:ascii="Arial" w:hAnsi="Arial" w:cs="Arial"/>
                <w:i/>
                <w:spacing w:val="13"/>
                <w:sz w:val="20"/>
                <w:szCs w:val="20"/>
                <w:rPrChange w:id="7877" w:author="Helene Marsh" w:date="2022-04-30T11:58:00Z">
                  <w:rPr>
                    <w:rFonts w:ascii="Arial Narrow" w:hAnsi="Arial Narrow"/>
                    <w:i/>
                    <w:spacing w:val="13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87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implementation</w:t>
            </w:r>
            <w:r w:rsidRPr="00906645">
              <w:rPr>
                <w:rFonts w:ascii="Arial" w:hAnsi="Arial" w:cs="Arial"/>
                <w:i/>
                <w:spacing w:val="8"/>
                <w:sz w:val="20"/>
                <w:szCs w:val="20"/>
                <w:rPrChange w:id="7879" w:author="Helene Marsh" w:date="2022-04-30T11:58:00Z">
                  <w:rPr>
                    <w:rFonts w:ascii="Arial Narrow" w:hAnsi="Arial Narrow"/>
                    <w:i/>
                    <w:spacing w:val="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88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12"/>
                <w:sz w:val="20"/>
                <w:szCs w:val="20"/>
                <w:rPrChange w:id="7881" w:author="Helene Marsh" w:date="2022-04-30T11:58:00Z">
                  <w:rPr>
                    <w:rFonts w:ascii="Arial Narrow" w:hAnsi="Arial Narrow"/>
                    <w:i/>
                    <w:spacing w:val="12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88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monitoring</w:t>
            </w:r>
            <w:r w:rsidRPr="00906645">
              <w:rPr>
                <w:rFonts w:ascii="Arial" w:hAnsi="Arial" w:cs="Arial"/>
                <w:i/>
                <w:spacing w:val="11"/>
                <w:sz w:val="20"/>
                <w:szCs w:val="20"/>
                <w:rPrChange w:id="7883" w:author="Helene Marsh" w:date="2022-04-30T11:58:00Z">
                  <w:rPr>
                    <w:rFonts w:ascii="Arial Narrow" w:hAnsi="Arial Narrow"/>
                    <w:i/>
                    <w:spacing w:val="11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88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of</w:t>
            </w:r>
            <w:r w:rsidRPr="00906645">
              <w:rPr>
                <w:rFonts w:ascii="Arial" w:hAnsi="Arial" w:cs="Arial"/>
                <w:i/>
                <w:spacing w:val="12"/>
                <w:sz w:val="20"/>
                <w:szCs w:val="20"/>
                <w:rPrChange w:id="7885" w:author="Helene Marsh" w:date="2022-04-30T11:58:00Z">
                  <w:rPr>
                    <w:rFonts w:ascii="Arial Narrow" w:hAnsi="Arial Narrow"/>
                    <w:i/>
                    <w:spacing w:val="12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88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community</w:t>
            </w:r>
            <w:r w:rsidRPr="00906645">
              <w:rPr>
                <w:rFonts w:ascii="Arial" w:hAnsi="Arial" w:cs="Arial"/>
                <w:i/>
                <w:spacing w:val="12"/>
                <w:sz w:val="20"/>
                <w:szCs w:val="20"/>
                <w:rPrChange w:id="7887" w:author="Helene Marsh" w:date="2022-04-30T11:58:00Z">
                  <w:rPr>
                    <w:rFonts w:ascii="Arial Narrow" w:hAnsi="Arial Narrow"/>
                    <w:i/>
                    <w:spacing w:val="12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88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rehabilitation</w:t>
            </w:r>
            <w:r w:rsidRPr="00906645">
              <w:rPr>
                <w:rFonts w:ascii="Arial" w:hAnsi="Arial" w:cs="Arial"/>
                <w:i/>
                <w:spacing w:val="12"/>
                <w:sz w:val="20"/>
                <w:szCs w:val="20"/>
                <w:rPrChange w:id="7889" w:author="Helene Marsh" w:date="2022-04-30T11:58:00Z">
                  <w:rPr>
                    <w:rFonts w:ascii="Arial Narrow" w:hAnsi="Arial Narrow"/>
                    <w:i/>
                    <w:spacing w:val="12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pacing w:val="-2"/>
                <w:sz w:val="20"/>
                <w:szCs w:val="20"/>
                <w:rPrChange w:id="7890" w:author="Helene Marsh" w:date="2022-04-30T11:58:00Z">
                  <w:rPr>
                    <w:rFonts w:ascii="Arial Narrow" w:hAnsi="Arial Narrow"/>
                    <w:i/>
                    <w:spacing w:val="-2"/>
                    <w:sz w:val="20"/>
                    <w:szCs w:val="20"/>
                  </w:rPr>
                </w:rPrChange>
              </w:rPr>
              <w:t>programmes</w:t>
            </w:r>
          </w:p>
          <w:p w14:paraId="526EC579" w14:textId="7EDA97C6" w:rsidR="006E4665" w:rsidRPr="00906645" w:rsidRDefault="006E4665" w:rsidP="00A975D7">
            <w:pPr>
              <w:pStyle w:val="ListParagraph"/>
              <w:numPr>
                <w:ilvl w:val="0"/>
                <w:numId w:val="38"/>
              </w:numPr>
              <w:tabs>
                <w:tab w:val="left" w:pos="463"/>
                <w:tab w:val="left" w:pos="464"/>
              </w:tabs>
              <w:spacing w:before="0"/>
              <w:ind w:left="340" w:hanging="340"/>
              <w:rPr>
                <w:rFonts w:ascii="Arial" w:hAnsi="Arial" w:cs="Arial"/>
                <w:i/>
                <w:sz w:val="20"/>
                <w:szCs w:val="20"/>
                <w:rPrChange w:id="7891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</w:pPr>
            <w:r w:rsidRPr="00906645">
              <w:rPr>
                <w:rFonts w:ascii="Arial" w:hAnsi="Arial" w:cs="Arial"/>
                <w:i/>
                <w:sz w:val="20"/>
                <w:szCs w:val="20"/>
                <w:rPrChange w:id="789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Support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7893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89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local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7895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89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communities</w:t>
            </w:r>
            <w:r w:rsidRPr="00906645">
              <w:rPr>
                <w:rFonts w:ascii="Arial" w:hAnsi="Arial" w:cs="Arial"/>
                <w:i/>
                <w:spacing w:val="38"/>
                <w:sz w:val="20"/>
                <w:szCs w:val="20"/>
                <w:rPrChange w:id="7897" w:author="Helene Marsh" w:date="2022-04-30T11:58:00Z">
                  <w:rPr>
                    <w:rFonts w:ascii="Arial Narrow" w:hAnsi="Arial Narrow"/>
                    <w:i/>
                    <w:spacing w:val="3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89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37"/>
                <w:sz w:val="20"/>
                <w:szCs w:val="20"/>
                <w:rPrChange w:id="7899" w:author="Helene Marsh" w:date="2022-04-30T11:58:00Z">
                  <w:rPr>
                    <w:rFonts w:ascii="Arial Narrow" w:hAnsi="Arial Narrow"/>
                    <w:i/>
                    <w:spacing w:val="3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90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relevant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7901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90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national</w:t>
            </w:r>
            <w:r w:rsidRPr="00906645">
              <w:rPr>
                <w:rFonts w:ascii="Arial" w:hAnsi="Arial" w:cs="Arial"/>
                <w:i/>
                <w:spacing w:val="37"/>
                <w:sz w:val="20"/>
                <w:szCs w:val="20"/>
                <w:rPrChange w:id="7903" w:author="Helene Marsh" w:date="2022-04-30T11:58:00Z">
                  <w:rPr>
                    <w:rFonts w:ascii="Arial Narrow" w:hAnsi="Arial Narrow"/>
                    <w:i/>
                    <w:spacing w:val="3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90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organizations</w:t>
            </w:r>
            <w:r w:rsidRPr="00906645">
              <w:rPr>
                <w:rFonts w:ascii="Arial" w:hAnsi="Arial" w:cs="Arial"/>
                <w:i/>
                <w:spacing w:val="36"/>
                <w:sz w:val="20"/>
                <w:szCs w:val="20"/>
                <w:rPrChange w:id="7905" w:author="Helene Marsh" w:date="2022-04-30T11:58:00Z">
                  <w:rPr>
                    <w:rFonts w:ascii="Arial Narrow" w:hAnsi="Arial Narrow"/>
                    <w:i/>
                    <w:spacing w:val="3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90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with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7907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90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necessary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7909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91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basic</w:t>
            </w:r>
            <w:r w:rsidRPr="00906645">
              <w:rPr>
                <w:rFonts w:ascii="Arial" w:hAnsi="Arial" w:cs="Arial"/>
                <w:i/>
                <w:spacing w:val="38"/>
                <w:sz w:val="20"/>
                <w:szCs w:val="20"/>
                <w:rPrChange w:id="7911" w:author="Helene Marsh" w:date="2022-04-30T11:58:00Z">
                  <w:rPr>
                    <w:rFonts w:ascii="Arial Narrow" w:hAnsi="Arial Narrow"/>
                    <w:i/>
                    <w:spacing w:val="3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91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equipment</w:t>
            </w:r>
            <w:r w:rsidRPr="00906645">
              <w:rPr>
                <w:rFonts w:ascii="Arial" w:hAnsi="Arial" w:cs="Arial"/>
                <w:i/>
                <w:spacing w:val="37"/>
                <w:sz w:val="20"/>
                <w:szCs w:val="20"/>
                <w:rPrChange w:id="7913" w:author="Helene Marsh" w:date="2022-04-30T11:58:00Z">
                  <w:rPr>
                    <w:rFonts w:ascii="Arial Narrow" w:hAnsi="Arial Narrow"/>
                    <w:i/>
                    <w:spacing w:val="3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91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and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7915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916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facilities</w:t>
            </w:r>
            <w:r w:rsidRPr="00906645">
              <w:rPr>
                <w:rFonts w:ascii="Arial" w:hAnsi="Arial" w:cs="Arial"/>
                <w:i/>
                <w:spacing w:val="36"/>
                <w:sz w:val="20"/>
                <w:szCs w:val="20"/>
                <w:rPrChange w:id="7917" w:author="Helene Marsh" w:date="2022-04-30T11:58:00Z">
                  <w:rPr>
                    <w:rFonts w:ascii="Arial Narrow" w:hAnsi="Arial Narrow"/>
                    <w:i/>
                    <w:spacing w:val="36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918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to</w:t>
            </w:r>
            <w:r w:rsidRPr="00906645">
              <w:rPr>
                <w:rFonts w:ascii="Arial" w:hAnsi="Arial" w:cs="Arial"/>
                <w:i/>
                <w:spacing w:val="37"/>
                <w:sz w:val="20"/>
                <w:szCs w:val="20"/>
                <w:rPrChange w:id="7919" w:author="Helene Marsh" w:date="2022-04-30T11:58:00Z">
                  <w:rPr>
                    <w:rFonts w:ascii="Arial Narrow" w:hAnsi="Arial Narrow"/>
                    <w:i/>
                    <w:spacing w:val="37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920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enable</w:t>
            </w:r>
            <w:r w:rsidRPr="00906645">
              <w:rPr>
                <w:rFonts w:ascii="Arial" w:hAnsi="Arial" w:cs="Arial"/>
                <w:i/>
                <w:spacing w:val="40"/>
                <w:sz w:val="20"/>
                <w:szCs w:val="20"/>
                <w:rPrChange w:id="7921" w:author="Helene Marsh" w:date="2022-04-30T11:58:00Z">
                  <w:rPr>
                    <w:rFonts w:ascii="Arial Narrow" w:hAnsi="Arial Narrow"/>
                    <w:i/>
                    <w:spacing w:val="40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922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protection,</w:t>
            </w:r>
            <w:r w:rsidRPr="00906645">
              <w:rPr>
                <w:rFonts w:ascii="Arial" w:hAnsi="Arial" w:cs="Arial"/>
                <w:i/>
                <w:spacing w:val="38"/>
                <w:sz w:val="20"/>
                <w:szCs w:val="20"/>
                <w:rPrChange w:id="7923" w:author="Helene Marsh" w:date="2022-04-30T11:58:00Z">
                  <w:rPr>
                    <w:rFonts w:ascii="Arial Narrow" w:hAnsi="Arial Narrow"/>
                    <w:i/>
                    <w:spacing w:val="38"/>
                    <w:sz w:val="20"/>
                    <w:szCs w:val="20"/>
                  </w:rPr>
                </w:rPrChange>
              </w:rPr>
              <w:t xml:space="preserve"> </w:t>
            </w:r>
            <w:r w:rsidRPr="00906645">
              <w:rPr>
                <w:rFonts w:ascii="Arial" w:hAnsi="Arial" w:cs="Arial"/>
                <w:i/>
                <w:sz w:val="20"/>
                <w:szCs w:val="20"/>
                <w:rPrChange w:id="7924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>conservation and management of dugong</w:t>
            </w:r>
            <w:ins w:id="7925" w:author="Helene Marsh [2]" w:date="2022-04-25T15:57:00Z">
              <w:r w:rsidR="00102066" w:rsidRPr="00906645">
                <w:rPr>
                  <w:rFonts w:ascii="Arial" w:hAnsi="Arial" w:cs="Arial"/>
                  <w:i/>
                  <w:sz w:val="20"/>
                  <w:szCs w:val="20"/>
                  <w:rPrChange w:id="7926" w:author="Helene Marsh" w:date="2022-04-30T11:58:00Z">
                    <w:rPr>
                      <w:rFonts w:ascii="Arial Narrow" w:hAnsi="Arial Narrow"/>
                      <w:i/>
                      <w:sz w:val="20"/>
                      <w:szCs w:val="20"/>
                    </w:rPr>
                  </w:rPrChange>
                </w:rPr>
                <w:t>s/marine megafauna</w:t>
              </w:r>
            </w:ins>
            <w:r w:rsidRPr="00906645">
              <w:rPr>
                <w:rFonts w:ascii="Arial" w:hAnsi="Arial" w:cs="Arial"/>
                <w:i/>
                <w:sz w:val="20"/>
                <w:szCs w:val="20"/>
                <w:rPrChange w:id="7927" w:author="Helene Marsh" w:date="2022-04-30T11:58:00Z">
                  <w:rPr>
                    <w:rFonts w:ascii="Arial Narrow" w:hAnsi="Arial Narrow"/>
                    <w:i/>
                    <w:sz w:val="20"/>
                    <w:szCs w:val="20"/>
                  </w:rPr>
                </w:rPrChange>
              </w:rPr>
              <w:t xml:space="preserve"> and their habitats</w:t>
            </w:r>
          </w:p>
          <w:p w14:paraId="4184306D" w14:textId="299FD594" w:rsidR="006E4665" w:rsidRPr="00906645" w:rsidRDefault="006E4665" w:rsidP="00A975D7">
            <w:pPr>
              <w:pStyle w:val="TableParagraph"/>
              <w:ind w:left="0"/>
              <w:rPr>
                <w:rFonts w:ascii="Arial" w:hAnsi="Arial" w:cs="Arial"/>
                <w:w w:val="105"/>
                <w:sz w:val="20"/>
                <w:szCs w:val="20"/>
                <w:rPrChange w:id="7928" w:author="Helene Marsh" w:date="2022-04-30T11:58:00Z">
                  <w:rPr>
                    <w:rFonts w:ascii="Arial Narrow" w:hAnsi="Arial Narrow"/>
                    <w:w w:val="105"/>
                    <w:sz w:val="20"/>
                    <w:szCs w:val="20"/>
                  </w:rPr>
                </w:rPrChange>
              </w:rPr>
            </w:pPr>
          </w:p>
        </w:tc>
      </w:tr>
      <w:bookmarkEnd w:id="10"/>
    </w:tbl>
    <w:p w14:paraId="7B120B59" w14:textId="77777777" w:rsidR="007B0FC9" w:rsidRPr="00906645" w:rsidRDefault="007B0FC9" w:rsidP="00A975D7">
      <w:pPr>
        <w:rPr>
          <w:rFonts w:ascii="Arial" w:hAnsi="Arial" w:cs="Arial"/>
          <w:sz w:val="20"/>
          <w:szCs w:val="20"/>
          <w:rPrChange w:id="7929" w:author="Helene Marsh" w:date="2022-04-30T11:58:00Z">
            <w:rPr>
              <w:rFonts w:ascii="Arial Narrow" w:hAnsi="Arial Narrow"/>
              <w:sz w:val="20"/>
              <w:szCs w:val="20"/>
            </w:rPr>
          </w:rPrChange>
        </w:rPr>
      </w:pPr>
    </w:p>
    <w:sectPr w:rsidR="007B0FC9" w:rsidRPr="00906645" w:rsidSect="00276AE3">
      <w:type w:val="continuous"/>
      <w:pgSz w:w="16840" w:h="11907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6D034" w14:textId="77777777" w:rsidR="006E1467" w:rsidRDefault="006E1467">
      <w:r>
        <w:separator/>
      </w:r>
    </w:p>
  </w:endnote>
  <w:endnote w:type="continuationSeparator" w:id="0">
    <w:p w14:paraId="34958BF5" w14:textId="77777777" w:rsidR="006E1467" w:rsidRDefault="006E1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75201" w14:textId="1B48267A" w:rsidR="00CE3854" w:rsidRDefault="00CE38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89599" w14:textId="3CF92899" w:rsidR="00831CA3" w:rsidRDefault="00000000" w:rsidP="00FD13FF">
    <w:pPr>
      <w:pStyle w:val="Footer"/>
      <w:jc w:val="center"/>
    </w:pPr>
    <w:sdt>
      <w:sdtPr>
        <w:id w:val="-117457166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31CA3">
          <w:fldChar w:fldCharType="begin"/>
        </w:r>
        <w:r w:rsidR="00831CA3">
          <w:instrText xml:space="preserve"> PAGE   \* MERGEFORMAT </w:instrText>
        </w:r>
        <w:r w:rsidR="00831CA3">
          <w:fldChar w:fldCharType="separate"/>
        </w:r>
        <w:r w:rsidR="00890177">
          <w:rPr>
            <w:noProof/>
          </w:rPr>
          <w:t>6</w:t>
        </w:r>
        <w:r w:rsidR="00831CA3">
          <w:rPr>
            <w:noProof/>
          </w:rPr>
          <w:fldChar w:fldCharType="end"/>
        </w:r>
      </w:sdtContent>
    </w:sdt>
  </w:p>
  <w:p w14:paraId="524C3A64" w14:textId="1075DC0F" w:rsidR="00831CA3" w:rsidRDefault="00831CA3">
    <w:pPr>
      <w:pStyle w:val="BodyText"/>
      <w:spacing w:line="14" w:lineRule="auto"/>
      <w:ind w:firstLine="0"/>
      <w:rPr>
        <w:i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016D8" w14:textId="77777777" w:rsidR="00FD13FF" w:rsidRDefault="00FD13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29637" w14:textId="77777777" w:rsidR="006E1467" w:rsidRDefault="006E1467">
      <w:r>
        <w:separator/>
      </w:r>
    </w:p>
  </w:footnote>
  <w:footnote w:type="continuationSeparator" w:id="0">
    <w:p w14:paraId="48FFC62D" w14:textId="77777777" w:rsidR="006E1467" w:rsidRDefault="006E14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15D4A" w14:textId="77777777" w:rsidR="00FD13FF" w:rsidRDefault="00FD13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28CE5" w14:textId="77777777" w:rsidR="00CE3854" w:rsidRDefault="00CE3854" w:rsidP="00CE3854">
    <w:pPr>
      <w:pStyle w:val="Header"/>
      <w:pBdr>
        <w:bottom w:val="single" w:sz="4" w:space="1" w:color="auto"/>
      </w:pBdr>
      <w:rPr>
        <w:rFonts w:ascii="Arial" w:hAnsi="Arial" w:cs="Arial"/>
        <w:i/>
        <w:iCs/>
        <w:sz w:val="18"/>
        <w:szCs w:val="18"/>
        <w:lang w:val="fr-FR"/>
      </w:rPr>
    </w:pPr>
  </w:p>
  <w:p w14:paraId="0134F97C" w14:textId="77777777" w:rsidR="00CE3854" w:rsidRDefault="00CE3854" w:rsidP="00CE3854">
    <w:pPr>
      <w:pStyle w:val="Header"/>
      <w:pBdr>
        <w:bottom w:val="single" w:sz="4" w:space="1" w:color="auto"/>
      </w:pBdr>
      <w:rPr>
        <w:rFonts w:ascii="Arial" w:hAnsi="Arial" w:cs="Arial"/>
        <w:i/>
        <w:iCs/>
        <w:sz w:val="18"/>
        <w:szCs w:val="18"/>
        <w:lang w:val="fr-FR"/>
      </w:rPr>
    </w:pPr>
  </w:p>
  <w:p w14:paraId="5952C9C7" w14:textId="77777777" w:rsidR="00CE3854" w:rsidRDefault="00CE3854" w:rsidP="00CE3854">
    <w:pPr>
      <w:pStyle w:val="Header"/>
      <w:pBdr>
        <w:bottom w:val="single" w:sz="4" w:space="1" w:color="auto"/>
      </w:pBdr>
      <w:rPr>
        <w:rFonts w:ascii="Arial" w:hAnsi="Arial" w:cs="Arial"/>
        <w:i/>
        <w:iCs/>
        <w:sz w:val="18"/>
        <w:szCs w:val="18"/>
        <w:lang w:val="fr-FR"/>
      </w:rPr>
    </w:pPr>
  </w:p>
  <w:p w14:paraId="6CECC0B5" w14:textId="3D973E0A" w:rsidR="00CE3854" w:rsidRDefault="00FD13FF" w:rsidP="00FD13FF">
    <w:pPr>
      <w:pStyle w:val="Header"/>
      <w:pBdr>
        <w:bottom w:val="single" w:sz="4" w:space="1" w:color="auto"/>
      </w:pBdr>
      <w:tabs>
        <w:tab w:val="clear" w:pos="4513"/>
        <w:tab w:val="clear" w:pos="9026"/>
        <w:tab w:val="left" w:pos="3920"/>
      </w:tabs>
      <w:rPr>
        <w:rFonts w:ascii="Arial" w:hAnsi="Arial" w:cs="Arial"/>
        <w:i/>
        <w:iCs/>
        <w:sz w:val="18"/>
        <w:szCs w:val="18"/>
        <w:lang w:val="fr-FR"/>
      </w:rPr>
    </w:pPr>
    <w:r>
      <w:rPr>
        <w:rFonts w:ascii="Arial" w:hAnsi="Arial" w:cs="Arial"/>
        <w:i/>
        <w:iCs/>
        <w:sz w:val="18"/>
        <w:szCs w:val="18"/>
        <w:lang w:val="fr-FR"/>
      </w:rPr>
      <w:tab/>
    </w:r>
  </w:p>
  <w:p w14:paraId="4F8DDAED" w14:textId="77777777" w:rsidR="00CE3854" w:rsidRDefault="00CE3854" w:rsidP="00CE3854">
    <w:pPr>
      <w:pStyle w:val="Header"/>
      <w:pBdr>
        <w:bottom w:val="single" w:sz="4" w:space="1" w:color="auto"/>
      </w:pBdr>
      <w:rPr>
        <w:rFonts w:ascii="Arial" w:hAnsi="Arial" w:cs="Arial"/>
        <w:i/>
        <w:iCs/>
        <w:sz w:val="18"/>
        <w:szCs w:val="18"/>
        <w:lang w:val="fr-FR"/>
      </w:rPr>
    </w:pPr>
  </w:p>
  <w:p w14:paraId="46F9A6BF" w14:textId="7A62ED0E" w:rsidR="0022220F" w:rsidRPr="0022220F" w:rsidRDefault="0022220F" w:rsidP="00FD13FF">
    <w:pPr>
      <w:pStyle w:val="Header"/>
      <w:pBdr>
        <w:bottom w:val="single" w:sz="4" w:space="1" w:color="auto"/>
      </w:pBdr>
      <w:jc w:val="right"/>
      <w:rPr>
        <w:rFonts w:ascii="Arial" w:hAnsi="Arial" w:cs="Arial"/>
        <w:i/>
        <w:iCs/>
        <w:sz w:val="18"/>
        <w:szCs w:val="18"/>
        <w:lang w:val="fr-FR"/>
      </w:rPr>
    </w:pPr>
    <w:r w:rsidRPr="0022220F">
      <w:rPr>
        <w:rFonts w:ascii="Arial" w:hAnsi="Arial" w:cs="Arial"/>
        <w:i/>
        <w:iCs/>
        <w:sz w:val="18"/>
        <w:szCs w:val="18"/>
        <w:lang w:val="fr-FR"/>
      </w:rPr>
      <w:t>UNEP/CMS/DUGONG/TAG1/Doc.</w:t>
    </w:r>
    <w:r w:rsidR="00CE3854">
      <w:rPr>
        <w:rFonts w:ascii="Arial" w:hAnsi="Arial" w:cs="Arial"/>
        <w:i/>
        <w:iCs/>
        <w:sz w:val="18"/>
        <w:szCs w:val="18"/>
        <w:lang w:val="fr-FR"/>
      </w:rPr>
      <w:t>0</w:t>
    </w:r>
    <w:r w:rsidR="00F73067">
      <w:rPr>
        <w:rFonts w:ascii="Arial" w:hAnsi="Arial" w:cs="Arial"/>
        <w:i/>
        <w:iCs/>
        <w:sz w:val="18"/>
        <w:szCs w:val="18"/>
        <w:lang w:val="fr-FR"/>
      </w:rPr>
      <w:t>6</w:t>
    </w:r>
  </w:p>
  <w:p w14:paraId="2DCAFE6B" w14:textId="77777777" w:rsidR="0022220F" w:rsidRDefault="0022220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0AB46" w14:textId="4F63D0B2" w:rsidR="00FD13FF" w:rsidRDefault="00FD13FF">
    <w:pPr>
      <w:pStyle w:val="Header"/>
    </w:pPr>
    <w:r>
      <w:rPr>
        <w:noProof/>
      </w:rPr>
      <w:drawing>
        <wp:anchor distT="0" distB="0" distL="114300" distR="114300" simplePos="0" relativeHeight="251670528" behindDoc="0" locked="0" layoutInCell="1" allowOverlap="1" wp14:anchorId="434A105C" wp14:editId="2D102BE3">
          <wp:simplePos x="0" y="0"/>
          <wp:positionH relativeFrom="column">
            <wp:posOffset>7861300</wp:posOffset>
          </wp:positionH>
          <wp:positionV relativeFrom="paragraph">
            <wp:posOffset>469900</wp:posOffset>
          </wp:positionV>
          <wp:extent cx="673712" cy="771525"/>
          <wp:effectExtent l="0" t="0" r="0" b="0"/>
          <wp:wrapNone/>
          <wp:docPr id="1" name="Picture 1" descr="Shap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 descr="Shape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712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8480" behindDoc="0" locked="0" layoutInCell="1" allowOverlap="1" wp14:anchorId="7FED912B" wp14:editId="6A3D045F">
          <wp:simplePos x="0" y="0"/>
          <wp:positionH relativeFrom="column">
            <wp:posOffset>7150100</wp:posOffset>
          </wp:positionH>
          <wp:positionV relativeFrom="paragraph">
            <wp:posOffset>467360</wp:posOffset>
          </wp:positionV>
          <wp:extent cx="533400" cy="748030"/>
          <wp:effectExtent l="0" t="0" r="0" b="0"/>
          <wp:wrapNone/>
          <wp:docPr id="3" name="Picture 5" descr="cms_logo-for_letterhead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 descr="cms_logo-for_letterhead_blac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748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0A575851" wp14:editId="4ED93659">
          <wp:simplePos x="0" y="0"/>
          <wp:positionH relativeFrom="column">
            <wp:posOffset>520700</wp:posOffset>
          </wp:positionH>
          <wp:positionV relativeFrom="paragraph">
            <wp:posOffset>260350</wp:posOffset>
          </wp:positionV>
          <wp:extent cx="1219200" cy="1219200"/>
          <wp:effectExtent l="0" t="0" r="0" b="0"/>
          <wp:wrapNone/>
          <wp:docPr id="6" name="Picture 7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7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CCD111F" wp14:editId="10491253">
              <wp:simplePos x="0" y="0"/>
              <wp:positionH relativeFrom="column">
                <wp:posOffset>2190750</wp:posOffset>
              </wp:positionH>
              <wp:positionV relativeFrom="paragraph">
                <wp:posOffset>539750</wp:posOffset>
              </wp:positionV>
              <wp:extent cx="4583430" cy="67564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3430" cy="675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50E5E9" w14:textId="77777777" w:rsidR="00FD13FF" w:rsidRPr="006141FE" w:rsidRDefault="00FD13FF" w:rsidP="00FD13FF">
                          <w:pPr>
                            <w:ind w:left="86"/>
                            <w:rPr>
                              <w:rFonts w:cs="Arial"/>
                              <w:b/>
                              <w:spacing w:val="2"/>
                              <w:sz w:val="40"/>
                            </w:rPr>
                          </w:pPr>
                          <w:r w:rsidRPr="006141FE">
                            <w:rPr>
                              <w:rFonts w:cs="Arial"/>
                              <w:b/>
                              <w:spacing w:val="2"/>
                              <w:sz w:val="40"/>
                            </w:rPr>
                            <w:t xml:space="preserve">Convention on the Conservation of </w:t>
                          </w:r>
                        </w:p>
                        <w:p w14:paraId="0790ED65" w14:textId="77777777" w:rsidR="00FD13FF" w:rsidRPr="006141FE" w:rsidRDefault="00FD13FF" w:rsidP="00FD13FF">
                          <w:pPr>
                            <w:ind w:left="86"/>
                            <w:rPr>
                              <w:rFonts w:cs="Arial"/>
                              <w:b/>
                              <w:spacing w:val="5"/>
                              <w:sz w:val="40"/>
                            </w:rPr>
                          </w:pPr>
                          <w:r w:rsidRPr="006141FE">
                            <w:rPr>
                              <w:rFonts w:cs="Arial"/>
                              <w:b/>
                              <w:sz w:val="40"/>
                            </w:rPr>
                            <w:t>M</w:t>
                          </w:r>
                          <w:r w:rsidRPr="006141FE">
                            <w:rPr>
                              <w:rFonts w:cs="Arial"/>
                              <w:b/>
                              <w:spacing w:val="6"/>
                              <w:sz w:val="40"/>
                            </w:rPr>
                            <w:t>igratory Species of Wild Animals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CD111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72.5pt;margin-top:42.5pt;width:360.9pt;height:53.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" filled="f" stroked="f" strokeweight="0">
              <v:textbox style="mso-fit-shape-to-text:t">
                <w:txbxContent>
                  <w:p w14:paraId="3150E5E9" w14:textId="77777777" w:rsidR="00FD13FF" w:rsidRPr="006141FE" w:rsidRDefault="00FD13FF" w:rsidP="00FD13FF">
                    <w:pPr>
                      <w:ind w:left="86"/>
                      <w:rPr>
                        <w:rFonts w:cs="Arial"/>
                        <w:b/>
                        <w:spacing w:val="2"/>
                        <w:sz w:val="40"/>
                      </w:rPr>
                    </w:pPr>
                    <w:r w:rsidRPr="006141FE">
                      <w:rPr>
                        <w:rFonts w:cs="Arial"/>
                        <w:b/>
                        <w:spacing w:val="2"/>
                        <w:sz w:val="40"/>
                      </w:rPr>
                      <w:t xml:space="preserve">Convention on the Conservation of </w:t>
                    </w:r>
                  </w:p>
                  <w:p w14:paraId="0790ED65" w14:textId="77777777" w:rsidR="00FD13FF" w:rsidRPr="006141FE" w:rsidRDefault="00FD13FF" w:rsidP="00FD13FF">
                    <w:pPr>
                      <w:ind w:left="86"/>
                      <w:rPr>
                        <w:rFonts w:cs="Arial"/>
                        <w:b/>
                        <w:spacing w:val="5"/>
                        <w:sz w:val="40"/>
                      </w:rPr>
                    </w:pPr>
                    <w:r w:rsidRPr="006141FE">
                      <w:rPr>
                        <w:rFonts w:cs="Arial"/>
                        <w:b/>
                        <w:sz w:val="40"/>
                      </w:rPr>
                      <w:t>M</w:t>
                    </w:r>
                    <w:r w:rsidRPr="006141FE">
                      <w:rPr>
                        <w:rFonts w:cs="Arial"/>
                        <w:b/>
                        <w:spacing w:val="6"/>
                        <w:sz w:val="40"/>
                      </w:rPr>
                      <w:t>igratory Species of Wild Animals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B082C"/>
    <w:multiLevelType w:val="hybridMultilevel"/>
    <w:tmpl w:val="4D425D4A"/>
    <w:lvl w:ilvl="0" w:tplc="4E50B3A2">
      <w:start w:val="1"/>
      <w:numFmt w:val="lowerLetter"/>
      <w:lvlText w:val="%1)"/>
      <w:lvlJc w:val="left"/>
      <w:pPr>
        <w:ind w:left="463" w:hanging="33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-1"/>
        <w:w w:val="102"/>
        <w:sz w:val="22"/>
        <w:szCs w:val="22"/>
      </w:rPr>
    </w:lvl>
    <w:lvl w:ilvl="1" w:tplc="FA60C156">
      <w:numFmt w:val="bullet"/>
      <w:lvlText w:val="•"/>
      <w:lvlJc w:val="left"/>
      <w:pPr>
        <w:ind w:left="1826" w:hanging="339"/>
      </w:pPr>
      <w:rPr>
        <w:rFonts w:hint="default"/>
      </w:rPr>
    </w:lvl>
    <w:lvl w:ilvl="2" w:tplc="B0C28B92">
      <w:numFmt w:val="bullet"/>
      <w:lvlText w:val="•"/>
      <w:lvlJc w:val="left"/>
      <w:pPr>
        <w:ind w:left="3192" w:hanging="339"/>
      </w:pPr>
      <w:rPr>
        <w:rFonts w:hint="default"/>
      </w:rPr>
    </w:lvl>
    <w:lvl w:ilvl="3" w:tplc="C61A75C4">
      <w:numFmt w:val="bullet"/>
      <w:lvlText w:val="•"/>
      <w:lvlJc w:val="left"/>
      <w:pPr>
        <w:ind w:left="4558" w:hanging="339"/>
      </w:pPr>
      <w:rPr>
        <w:rFonts w:hint="default"/>
      </w:rPr>
    </w:lvl>
    <w:lvl w:ilvl="4" w:tplc="3FF894C6">
      <w:numFmt w:val="bullet"/>
      <w:lvlText w:val="•"/>
      <w:lvlJc w:val="left"/>
      <w:pPr>
        <w:ind w:left="5924" w:hanging="339"/>
      </w:pPr>
      <w:rPr>
        <w:rFonts w:hint="default"/>
      </w:rPr>
    </w:lvl>
    <w:lvl w:ilvl="5" w:tplc="F62A597E">
      <w:numFmt w:val="bullet"/>
      <w:lvlText w:val="•"/>
      <w:lvlJc w:val="left"/>
      <w:pPr>
        <w:ind w:left="7290" w:hanging="339"/>
      </w:pPr>
      <w:rPr>
        <w:rFonts w:hint="default"/>
      </w:rPr>
    </w:lvl>
    <w:lvl w:ilvl="6" w:tplc="BFD4DBB0">
      <w:numFmt w:val="bullet"/>
      <w:lvlText w:val="•"/>
      <w:lvlJc w:val="left"/>
      <w:pPr>
        <w:ind w:left="8656" w:hanging="339"/>
      </w:pPr>
      <w:rPr>
        <w:rFonts w:hint="default"/>
      </w:rPr>
    </w:lvl>
    <w:lvl w:ilvl="7" w:tplc="A5228712">
      <w:numFmt w:val="bullet"/>
      <w:lvlText w:val="•"/>
      <w:lvlJc w:val="left"/>
      <w:pPr>
        <w:ind w:left="10022" w:hanging="339"/>
      </w:pPr>
      <w:rPr>
        <w:rFonts w:hint="default"/>
      </w:rPr>
    </w:lvl>
    <w:lvl w:ilvl="8" w:tplc="3388563E">
      <w:numFmt w:val="bullet"/>
      <w:lvlText w:val="•"/>
      <w:lvlJc w:val="left"/>
      <w:pPr>
        <w:ind w:left="11388" w:hanging="339"/>
      </w:pPr>
      <w:rPr>
        <w:rFonts w:hint="default"/>
      </w:rPr>
    </w:lvl>
  </w:abstractNum>
  <w:abstractNum w:abstractNumId="1" w15:restartNumberingAfterBreak="0">
    <w:nsid w:val="0301611F"/>
    <w:multiLevelType w:val="multilevel"/>
    <w:tmpl w:val="001C760C"/>
    <w:lvl w:ilvl="0">
      <w:start w:val="6"/>
      <w:numFmt w:val="decimal"/>
      <w:lvlText w:val="%1"/>
      <w:lvlJc w:val="left"/>
      <w:pPr>
        <w:ind w:left="463" w:hanging="33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3" w:hanging="33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2"/>
        <w:sz w:val="22"/>
        <w:szCs w:val="22"/>
      </w:rPr>
    </w:lvl>
    <w:lvl w:ilvl="2">
      <w:numFmt w:val="bullet"/>
      <w:lvlText w:val="•"/>
      <w:lvlJc w:val="left"/>
      <w:pPr>
        <w:ind w:left="3192" w:hanging="339"/>
      </w:pPr>
      <w:rPr>
        <w:rFonts w:hint="default"/>
      </w:rPr>
    </w:lvl>
    <w:lvl w:ilvl="3">
      <w:numFmt w:val="bullet"/>
      <w:lvlText w:val="•"/>
      <w:lvlJc w:val="left"/>
      <w:pPr>
        <w:ind w:left="4558" w:hanging="339"/>
      </w:pPr>
      <w:rPr>
        <w:rFonts w:hint="default"/>
      </w:rPr>
    </w:lvl>
    <w:lvl w:ilvl="4">
      <w:numFmt w:val="bullet"/>
      <w:lvlText w:val="•"/>
      <w:lvlJc w:val="left"/>
      <w:pPr>
        <w:ind w:left="5924" w:hanging="339"/>
      </w:pPr>
      <w:rPr>
        <w:rFonts w:hint="default"/>
      </w:rPr>
    </w:lvl>
    <w:lvl w:ilvl="5">
      <w:numFmt w:val="bullet"/>
      <w:lvlText w:val="•"/>
      <w:lvlJc w:val="left"/>
      <w:pPr>
        <w:ind w:left="7290" w:hanging="339"/>
      </w:pPr>
      <w:rPr>
        <w:rFonts w:hint="default"/>
      </w:rPr>
    </w:lvl>
    <w:lvl w:ilvl="6">
      <w:numFmt w:val="bullet"/>
      <w:lvlText w:val="•"/>
      <w:lvlJc w:val="left"/>
      <w:pPr>
        <w:ind w:left="8656" w:hanging="339"/>
      </w:pPr>
      <w:rPr>
        <w:rFonts w:hint="default"/>
      </w:rPr>
    </w:lvl>
    <w:lvl w:ilvl="7">
      <w:numFmt w:val="bullet"/>
      <w:lvlText w:val="•"/>
      <w:lvlJc w:val="left"/>
      <w:pPr>
        <w:ind w:left="10022" w:hanging="339"/>
      </w:pPr>
      <w:rPr>
        <w:rFonts w:hint="default"/>
      </w:rPr>
    </w:lvl>
    <w:lvl w:ilvl="8">
      <w:numFmt w:val="bullet"/>
      <w:lvlText w:val="•"/>
      <w:lvlJc w:val="left"/>
      <w:pPr>
        <w:ind w:left="11388" w:hanging="339"/>
      </w:pPr>
      <w:rPr>
        <w:rFonts w:hint="default"/>
      </w:rPr>
    </w:lvl>
  </w:abstractNum>
  <w:abstractNum w:abstractNumId="2" w15:restartNumberingAfterBreak="0">
    <w:nsid w:val="037F4FB1"/>
    <w:multiLevelType w:val="hybridMultilevel"/>
    <w:tmpl w:val="08A26CA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40A18"/>
    <w:multiLevelType w:val="multilevel"/>
    <w:tmpl w:val="09789DDC"/>
    <w:lvl w:ilvl="0">
      <w:start w:val="7"/>
      <w:numFmt w:val="decimal"/>
      <w:lvlText w:val="%1"/>
      <w:lvlJc w:val="left"/>
      <w:pPr>
        <w:ind w:left="125" w:hanging="34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5" w:hanging="34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2"/>
        <w:sz w:val="22"/>
        <w:szCs w:val="22"/>
      </w:rPr>
    </w:lvl>
    <w:lvl w:ilvl="2">
      <w:numFmt w:val="bullet"/>
      <w:lvlText w:val="•"/>
      <w:lvlJc w:val="left"/>
      <w:pPr>
        <w:ind w:left="2920" w:hanging="341"/>
      </w:pPr>
      <w:rPr>
        <w:rFonts w:hint="default"/>
      </w:rPr>
    </w:lvl>
    <w:lvl w:ilvl="3">
      <w:numFmt w:val="bullet"/>
      <w:lvlText w:val="•"/>
      <w:lvlJc w:val="left"/>
      <w:pPr>
        <w:ind w:left="4320" w:hanging="341"/>
      </w:pPr>
      <w:rPr>
        <w:rFonts w:hint="default"/>
      </w:rPr>
    </w:lvl>
    <w:lvl w:ilvl="4">
      <w:numFmt w:val="bullet"/>
      <w:lvlText w:val="•"/>
      <w:lvlJc w:val="left"/>
      <w:pPr>
        <w:ind w:left="5720" w:hanging="341"/>
      </w:pPr>
      <w:rPr>
        <w:rFonts w:hint="default"/>
      </w:rPr>
    </w:lvl>
    <w:lvl w:ilvl="5">
      <w:numFmt w:val="bullet"/>
      <w:lvlText w:val="•"/>
      <w:lvlJc w:val="left"/>
      <w:pPr>
        <w:ind w:left="7120" w:hanging="341"/>
      </w:pPr>
      <w:rPr>
        <w:rFonts w:hint="default"/>
      </w:rPr>
    </w:lvl>
    <w:lvl w:ilvl="6">
      <w:numFmt w:val="bullet"/>
      <w:lvlText w:val="•"/>
      <w:lvlJc w:val="left"/>
      <w:pPr>
        <w:ind w:left="8520" w:hanging="341"/>
      </w:pPr>
      <w:rPr>
        <w:rFonts w:hint="default"/>
      </w:rPr>
    </w:lvl>
    <w:lvl w:ilvl="7">
      <w:numFmt w:val="bullet"/>
      <w:lvlText w:val="•"/>
      <w:lvlJc w:val="left"/>
      <w:pPr>
        <w:ind w:left="9920" w:hanging="341"/>
      </w:pPr>
      <w:rPr>
        <w:rFonts w:hint="default"/>
      </w:rPr>
    </w:lvl>
    <w:lvl w:ilvl="8">
      <w:numFmt w:val="bullet"/>
      <w:lvlText w:val="•"/>
      <w:lvlJc w:val="left"/>
      <w:pPr>
        <w:ind w:left="11320" w:hanging="341"/>
      </w:pPr>
      <w:rPr>
        <w:rFonts w:hint="default"/>
      </w:rPr>
    </w:lvl>
  </w:abstractNum>
  <w:abstractNum w:abstractNumId="4" w15:restartNumberingAfterBreak="0">
    <w:nsid w:val="03A44B12"/>
    <w:multiLevelType w:val="hybridMultilevel"/>
    <w:tmpl w:val="6868F53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317A18"/>
    <w:multiLevelType w:val="hybridMultilevel"/>
    <w:tmpl w:val="7F8ED0A2"/>
    <w:lvl w:ilvl="0" w:tplc="8056EC7E">
      <w:start w:val="1"/>
      <w:numFmt w:val="lowerLetter"/>
      <w:lvlText w:val="%1)"/>
      <w:lvlJc w:val="left"/>
      <w:pPr>
        <w:ind w:left="463" w:hanging="33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-1"/>
        <w:w w:val="102"/>
        <w:sz w:val="22"/>
        <w:szCs w:val="22"/>
      </w:rPr>
    </w:lvl>
    <w:lvl w:ilvl="1" w:tplc="51E09526">
      <w:numFmt w:val="bullet"/>
      <w:lvlText w:val="•"/>
      <w:lvlJc w:val="left"/>
      <w:pPr>
        <w:ind w:left="1826" w:hanging="339"/>
      </w:pPr>
      <w:rPr>
        <w:rFonts w:hint="default"/>
      </w:rPr>
    </w:lvl>
    <w:lvl w:ilvl="2" w:tplc="78F6DB7E">
      <w:numFmt w:val="bullet"/>
      <w:lvlText w:val="•"/>
      <w:lvlJc w:val="left"/>
      <w:pPr>
        <w:ind w:left="3192" w:hanging="339"/>
      </w:pPr>
      <w:rPr>
        <w:rFonts w:hint="default"/>
      </w:rPr>
    </w:lvl>
    <w:lvl w:ilvl="3" w:tplc="03728F90">
      <w:numFmt w:val="bullet"/>
      <w:lvlText w:val="•"/>
      <w:lvlJc w:val="left"/>
      <w:pPr>
        <w:ind w:left="4558" w:hanging="339"/>
      </w:pPr>
      <w:rPr>
        <w:rFonts w:hint="default"/>
      </w:rPr>
    </w:lvl>
    <w:lvl w:ilvl="4" w:tplc="EFBA79D0">
      <w:numFmt w:val="bullet"/>
      <w:lvlText w:val="•"/>
      <w:lvlJc w:val="left"/>
      <w:pPr>
        <w:ind w:left="5924" w:hanging="339"/>
      </w:pPr>
      <w:rPr>
        <w:rFonts w:hint="default"/>
      </w:rPr>
    </w:lvl>
    <w:lvl w:ilvl="5" w:tplc="AF1AF7FC">
      <w:numFmt w:val="bullet"/>
      <w:lvlText w:val="•"/>
      <w:lvlJc w:val="left"/>
      <w:pPr>
        <w:ind w:left="7290" w:hanging="339"/>
      </w:pPr>
      <w:rPr>
        <w:rFonts w:hint="default"/>
      </w:rPr>
    </w:lvl>
    <w:lvl w:ilvl="6" w:tplc="36969826">
      <w:numFmt w:val="bullet"/>
      <w:lvlText w:val="•"/>
      <w:lvlJc w:val="left"/>
      <w:pPr>
        <w:ind w:left="8656" w:hanging="339"/>
      </w:pPr>
      <w:rPr>
        <w:rFonts w:hint="default"/>
      </w:rPr>
    </w:lvl>
    <w:lvl w:ilvl="7" w:tplc="691E246A">
      <w:numFmt w:val="bullet"/>
      <w:lvlText w:val="•"/>
      <w:lvlJc w:val="left"/>
      <w:pPr>
        <w:ind w:left="10022" w:hanging="339"/>
      </w:pPr>
      <w:rPr>
        <w:rFonts w:hint="default"/>
      </w:rPr>
    </w:lvl>
    <w:lvl w:ilvl="8" w:tplc="53DED1A4">
      <w:numFmt w:val="bullet"/>
      <w:lvlText w:val="•"/>
      <w:lvlJc w:val="left"/>
      <w:pPr>
        <w:ind w:left="11388" w:hanging="339"/>
      </w:pPr>
      <w:rPr>
        <w:rFonts w:hint="default"/>
      </w:rPr>
    </w:lvl>
  </w:abstractNum>
  <w:abstractNum w:abstractNumId="6" w15:restartNumberingAfterBreak="0">
    <w:nsid w:val="05D91000"/>
    <w:multiLevelType w:val="hybridMultilevel"/>
    <w:tmpl w:val="E348D072"/>
    <w:lvl w:ilvl="0" w:tplc="301621E0">
      <w:start w:val="1"/>
      <w:numFmt w:val="lowerLetter"/>
      <w:lvlText w:val="%1)"/>
      <w:lvlJc w:val="left"/>
      <w:pPr>
        <w:ind w:left="464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2"/>
        <w:sz w:val="22"/>
        <w:szCs w:val="22"/>
      </w:rPr>
    </w:lvl>
    <w:lvl w:ilvl="1" w:tplc="F5767B72">
      <w:numFmt w:val="bullet"/>
      <w:lvlText w:val="•"/>
      <w:lvlJc w:val="left"/>
      <w:pPr>
        <w:ind w:left="1826" w:hanging="339"/>
      </w:pPr>
      <w:rPr>
        <w:rFonts w:hint="default"/>
      </w:rPr>
    </w:lvl>
    <w:lvl w:ilvl="2" w:tplc="47F866CE">
      <w:numFmt w:val="bullet"/>
      <w:lvlText w:val="•"/>
      <w:lvlJc w:val="left"/>
      <w:pPr>
        <w:ind w:left="3192" w:hanging="339"/>
      </w:pPr>
      <w:rPr>
        <w:rFonts w:hint="default"/>
      </w:rPr>
    </w:lvl>
    <w:lvl w:ilvl="3" w:tplc="832829EC">
      <w:numFmt w:val="bullet"/>
      <w:lvlText w:val="•"/>
      <w:lvlJc w:val="left"/>
      <w:pPr>
        <w:ind w:left="4558" w:hanging="339"/>
      </w:pPr>
      <w:rPr>
        <w:rFonts w:hint="default"/>
      </w:rPr>
    </w:lvl>
    <w:lvl w:ilvl="4" w:tplc="964087DA">
      <w:numFmt w:val="bullet"/>
      <w:lvlText w:val="•"/>
      <w:lvlJc w:val="left"/>
      <w:pPr>
        <w:ind w:left="5924" w:hanging="339"/>
      </w:pPr>
      <w:rPr>
        <w:rFonts w:hint="default"/>
      </w:rPr>
    </w:lvl>
    <w:lvl w:ilvl="5" w:tplc="2FC4D746">
      <w:numFmt w:val="bullet"/>
      <w:lvlText w:val="•"/>
      <w:lvlJc w:val="left"/>
      <w:pPr>
        <w:ind w:left="7290" w:hanging="339"/>
      </w:pPr>
      <w:rPr>
        <w:rFonts w:hint="default"/>
      </w:rPr>
    </w:lvl>
    <w:lvl w:ilvl="6" w:tplc="4A18D90C">
      <w:numFmt w:val="bullet"/>
      <w:lvlText w:val="•"/>
      <w:lvlJc w:val="left"/>
      <w:pPr>
        <w:ind w:left="8656" w:hanging="339"/>
      </w:pPr>
      <w:rPr>
        <w:rFonts w:hint="default"/>
      </w:rPr>
    </w:lvl>
    <w:lvl w:ilvl="7" w:tplc="19EAA65E">
      <w:numFmt w:val="bullet"/>
      <w:lvlText w:val="•"/>
      <w:lvlJc w:val="left"/>
      <w:pPr>
        <w:ind w:left="10022" w:hanging="339"/>
      </w:pPr>
      <w:rPr>
        <w:rFonts w:hint="default"/>
      </w:rPr>
    </w:lvl>
    <w:lvl w:ilvl="8" w:tplc="FA46EE6A">
      <w:numFmt w:val="bullet"/>
      <w:lvlText w:val="•"/>
      <w:lvlJc w:val="left"/>
      <w:pPr>
        <w:ind w:left="11388" w:hanging="339"/>
      </w:pPr>
      <w:rPr>
        <w:rFonts w:hint="default"/>
      </w:rPr>
    </w:lvl>
  </w:abstractNum>
  <w:abstractNum w:abstractNumId="7" w15:restartNumberingAfterBreak="0">
    <w:nsid w:val="077E1893"/>
    <w:multiLevelType w:val="hybridMultilevel"/>
    <w:tmpl w:val="90441A10"/>
    <w:lvl w:ilvl="0" w:tplc="B1E67784">
      <w:start w:val="1"/>
      <w:numFmt w:val="upperLetter"/>
      <w:lvlText w:val="%1)"/>
      <w:lvlJc w:val="left"/>
      <w:pPr>
        <w:ind w:left="720" w:hanging="360"/>
      </w:pPr>
      <w:rPr>
        <w:rFonts w:eastAsiaTheme="minorHAnsi" w:cs="Times-Italic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2862D8"/>
    <w:multiLevelType w:val="hybridMultilevel"/>
    <w:tmpl w:val="A06244C8"/>
    <w:lvl w:ilvl="0" w:tplc="0C090017">
      <w:start w:val="1"/>
      <w:numFmt w:val="lowerLetter"/>
      <w:lvlText w:val="%1)"/>
      <w:lvlJc w:val="left"/>
      <w:pPr>
        <w:ind w:left="339" w:hanging="339"/>
      </w:pPr>
      <w:rPr>
        <w:rFonts w:hint="default"/>
        <w:b w:val="0"/>
        <w:bCs w:val="0"/>
        <w:i/>
        <w:iCs/>
        <w:spacing w:val="-1"/>
        <w:w w:val="102"/>
        <w:sz w:val="22"/>
        <w:szCs w:val="22"/>
      </w:rPr>
    </w:lvl>
    <w:lvl w:ilvl="1" w:tplc="7186A2EC">
      <w:numFmt w:val="bullet"/>
      <w:lvlText w:val="•"/>
      <w:lvlJc w:val="left"/>
      <w:pPr>
        <w:ind w:left="1702" w:hanging="339"/>
      </w:pPr>
      <w:rPr>
        <w:rFonts w:hint="default"/>
      </w:rPr>
    </w:lvl>
    <w:lvl w:ilvl="2" w:tplc="C332FA16">
      <w:numFmt w:val="bullet"/>
      <w:lvlText w:val="•"/>
      <w:lvlJc w:val="left"/>
      <w:pPr>
        <w:ind w:left="3068" w:hanging="339"/>
      </w:pPr>
      <w:rPr>
        <w:rFonts w:hint="default"/>
      </w:rPr>
    </w:lvl>
    <w:lvl w:ilvl="3" w:tplc="BF1C1EA8">
      <w:numFmt w:val="bullet"/>
      <w:lvlText w:val="•"/>
      <w:lvlJc w:val="left"/>
      <w:pPr>
        <w:ind w:left="4434" w:hanging="339"/>
      </w:pPr>
      <w:rPr>
        <w:rFonts w:hint="default"/>
      </w:rPr>
    </w:lvl>
    <w:lvl w:ilvl="4" w:tplc="606A5BA6">
      <w:numFmt w:val="bullet"/>
      <w:lvlText w:val="•"/>
      <w:lvlJc w:val="left"/>
      <w:pPr>
        <w:ind w:left="5800" w:hanging="339"/>
      </w:pPr>
      <w:rPr>
        <w:rFonts w:hint="default"/>
      </w:rPr>
    </w:lvl>
    <w:lvl w:ilvl="5" w:tplc="88A83968">
      <w:numFmt w:val="bullet"/>
      <w:lvlText w:val="•"/>
      <w:lvlJc w:val="left"/>
      <w:pPr>
        <w:ind w:left="7166" w:hanging="339"/>
      </w:pPr>
      <w:rPr>
        <w:rFonts w:hint="default"/>
      </w:rPr>
    </w:lvl>
    <w:lvl w:ilvl="6" w:tplc="DDE8AAAA">
      <w:numFmt w:val="bullet"/>
      <w:lvlText w:val="•"/>
      <w:lvlJc w:val="left"/>
      <w:pPr>
        <w:ind w:left="8532" w:hanging="339"/>
      </w:pPr>
      <w:rPr>
        <w:rFonts w:hint="default"/>
      </w:rPr>
    </w:lvl>
    <w:lvl w:ilvl="7" w:tplc="AA7E0E20">
      <w:numFmt w:val="bullet"/>
      <w:lvlText w:val="•"/>
      <w:lvlJc w:val="left"/>
      <w:pPr>
        <w:ind w:left="9898" w:hanging="339"/>
      </w:pPr>
      <w:rPr>
        <w:rFonts w:hint="default"/>
      </w:rPr>
    </w:lvl>
    <w:lvl w:ilvl="8" w:tplc="26DE90E6">
      <w:numFmt w:val="bullet"/>
      <w:lvlText w:val="•"/>
      <w:lvlJc w:val="left"/>
      <w:pPr>
        <w:ind w:left="11264" w:hanging="339"/>
      </w:pPr>
      <w:rPr>
        <w:rFonts w:hint="default"/>
      </w:rPr>
    </w:lvl>
  </w:abstractNum>
  <w:abstractNum w:abstractNumId="9" w15:restartNumberingAfterBreak="0">
    <w:nsid w:val="09314683"/>
    <w:multiLevelType w:val="hybridMultilevel"/>
    <w:tmpl w:val="460A3E7E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70CD9"/>
    <w:multiLevelType w:val="hybridMultilevel"/>
    <w:tmpl w:val="1E18CE3E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E80C8C"/>
    <w:multiLevelType w:val="hybridMultilevel"/>
    <w:tmpl w:val="103C099E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624C02"/>
    <w:multiLevelType w:val="hybridMultilevel"/>
    <w:tmpl w:val="B75CF864"/>
    <w:lvl w:ilvl="0" w:tplc="1D8A855C">
      <w:start w:val="1"/>
      <w:numFmt w:val="lowerLetter"/>
      <w:lvlText w:val="%1)"/>
      <w:lvlJc w:val="left"/>
      <w:pPr>
        <w:ind w:left="359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79" w:hanging="360"/>
      </w:pPr>
    </w:lvl>
    <w:lvl w:ilvl="2" w:tplc="0C09001B" w:tentative="1">
      <w:start w:val="1"/>
      <w:numFmt w:val="lowerRoman"/>
      <w:lvlText w:val="%3."/>
      <w:lvlJc w:val="right"/>
      <w:pPr>
        <w:ind w:left="1799" w:hanging="180"/>
      </w:pPr>
    </w:lvl>
    <w:lvl w:ilvl="3" w:tplc="0C09000F" w:tentative="1">
      <w:start w:val="1"/>
      <w:numFmt w:val="decimal"/>
      <w:lvlText w:val="%4."/>
      <w:lvlJc w:val="left"/>
      <w:pPr>
        <w:ind w:left="2519" w:hanging="360"/>
      </w:pPr>
    </w:lvl>
    <w:lvl w:ilvl="4" w:tplc="0C090019" w:tentative="1">
      <w:start w:val="1"/>
      <w:numFmt w:val="lowerLetter"/>
      <w:lvlText w:val="%5."/>
      <w:lvlJc w:val="left"/>
      <w:pPr>
        <w:ind w:left="3239" w:hanging="360"/>
      </w:pPr>
    </w:lvl>
    <w:lvl w:ilvl="5" w:tplc="0C09001B" w:tentative="1">
      <w:start w:val="1"/>
      <w:numFmt w:val="lowerRoman"/>
      <w:lvlText w:val="%6."/>
      <w:lvlJc w:val="right"/>
      <w:pPr>
        <w:ind w:left="3959" w:hanging="180"/>
      </w:pPr>
    </w:lvl>
    <w:lvl w:ilvl="6" w:tplc="0C09000F" w:tentative="1">
      <w:start w:val="1"/>
      <w:numFmt w:val="decimal"/>
      <w:lvlText w:val="%7."/>
      <w:lvlJc w:val="left"/>
      <w:pPr>
        <w:ind w:left="4679" w:hanging="360"/>
      </w:pPr>
    </w:lvl>
    <w:lvl w:ilvl="7" w:tplc="0C090019" w:tentative="1">
      <w:start w:val="1"/>
      <w:numFmt w:val="lowerLetter"/>
      <w:lvlText w:val="%8."/>
      <w:lvlJc w:val="left"/>
      <w:pPr>
        <w:ind w:left="5399" w:hanging="360"/>
      </w:pPr>
    </w:lvl>
    <w:lvl w:ilvl="8" w:tplc="0C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3" w15:restartNumberingAfterBreak="0">
    <w:nsid w:val="0CA7022B"/>
    <w:multiLevelType w:val="hybridMultilevel"/>
    <w:tmpl w:val="92CAD876"/>
    <w:lvl w:ilvl="0" w:tplc="9E5EE6D0">
      <w:start w:val="1"/>
      <w:numFmt w:val="lowerLetter"/>
      <w:lvlText w:val="%1)"/>
      <w:lvlJc w:val="left"/>
      <w:pPr>
        <w:ind w:left="464" w:hanging="33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-1"/>
        <w:w w:val="102"/>
        <w:sz w:val="22"/>
        <w:szCs w:val="22"/>
      </w:rPr>
    </w:lvl>
    <w:lvl w:ilvl="1" w:tplc="6C3CD4B4">
      <w:numFmt w:val="bullet"/>
      <w:lvlText w:val="•"/>
      <w:lvlJc w:val="left"/>
      <w:pPr>
        <w:ind w:left="1826" w:hanging="339"/>
      </w:pPr>
      <w:rPr>
        <w:rFonts w:hint="default"/>
      </w:rPr>
    </w:lvl>
    <w:lvl w:ilvl="2" w:tplc="7E528BDA">
      <w:numFmt w:val="bullet"/>
      <w:lvlText w:val="•"/>
      <w:lvlJc w:val="left"/>
      <w:pPr>
        <w:ind w:left="3192" w:hanging="339"/>
      </w:pPr>
      <w:rPr>
        <w:rFonts w:hint="default"/>
      </w:rPr>
    </w:lvl>
    <w:lvl w:ilvl="3" w:tplc="8CDC35EE">
      <w:numFmt w:val="bullet"/>
      <w:lvlText w:val="•"/>
      <w:lvlJc w:val="left"/>
      <w:pPr>
        <w:ind w:left="4558" w:hanging="339"/>
      </w:pPr>
      <w:rPr>
        <w:rFonts w:hint="default"/>
      </w:rPr>
    </w:lvl>
    <w:lvl w:ilvl="4" w:tplc="42006CAA">
      <w:numFmt w:val="bullet"/>
      <w:lvlText w:val="•"/>
      <w:lvlJc w:val="left"/>
      <w:pPr>
        <w:ind w:left="5924" w:hanging="339"/>
      </w:pPr>
      <w:rPr>
        <w:rFonts w:hint="default"/>
      </w:rPr>
    </w:lvl>
    <w:lvl w:ilvl="5" w:tplc="15827978">
      <w:numFmt w:val="bullet"/>
      <w:lvlText w:val="•"/>
      <w:lvlJc w:val="left"/>
      <w:pPr>
        <w:ind w:left="7290" w:hanging="339"/>
      </w:pPr>
      <w:rPr>
        <w:rFonts w:hint="default"/>
      </w:rPr>
    </w:lvl>
    <w:lvl w:ilvl="6" w:tplc="6616B2A2">
      <w:numFmt w:val="bullet"/>
      <w:lvlText w:val="•"/>
      <w:lvlJc w:val="left"/>
      <w:pPr>
        <w:ind w:left="8656" w:hanging="339"/>
      </w:pPr>
      <w:rPr>
        <w:rFonts w:hint="default"/>
      </w:rPr>
    </w:lvl>
    <w:lvl w:ilvl="7" w:tplc="85AEEF32">
      <w:numFmt w:val="bullet"/>
      <w:lvlText w:val="•"/>
      <w:lvlJc w:val="left"/>
      <w:pPr>
        <w:ind w:left="10022" w:hanging="339"/>
      </w:pPr>
      <w:rPr>
        <w:rFonts w:hint="default"/>
      </w:rPr>
    </w:lvl>
    <w:lvl w:ilvl="8" w:tplc="17E28F76">
      <w:numFmt w:val="bullet"/>
      <w:lvlText w:val="•"/>
      <w:lvlJc w:val="left"/>
      <w:pPr>
        <w:ind w:left="11388" w:hanging="339"/>
      </w:pPr>
      <w:rPr>
        <w:rFonts w:hint="default"/>
      </w:rPr>
    </w:lvl>
  </w:abstractNum>
  <w:abstractNum w:abstractNumId="14" w15:restartNumberingAfterBreak="0">
    <w:nsid w:val="12585C12"/>
    <w:multiLevelType w:val="hybridMultilevel"/>
    <w:tmpl w:val="570CC016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B036CA"/>
    <w:multiLevelType w:val="hybridMultilevel"/>
    <w:tmpl w:val="29A29F7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DB344C"/>
    <w:multiLevelType w:val="hybridMultilevel"/>
    <w:tmpl w:val="F4BC72D6"/>
    <w:lvl w:ilvl="0" w:tplc="1A045AD4">
      <w:start w:val="1"/>
      <w:numFmt w:val="lowerLetter"/>
      <w:lvlText w:val="%1)"/>
      <w:lvlJc w:val="left"/>
      <w:pPr>
        <w:ind w:left="464" w:hanging="33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-1"/>
        <w:w w:val="102"/>
        <w:sz w:val="22"/>
        <w:szCs w:val="22"/>
      </w:rPr>
    </w:lvl>
    <w:lvl w:ilvl="1" w:tplc="DCE27886">
      <w:numFmt w:val="bullet"/>
      <w:lvlText w:val="•"/>
      <w:lvlJc w:val="left"/>
      <w:pPr>
        <w:ind w:left="1826" w:hanging="339"/>
      </w:pPr>
      <w:rPr>
        <w:rFonts w:hint="default"/>
      </w:rPr>
    </w:lvl>
    <w:lvl w:ilvl="2" w:tplc="296C64CA">
      <w:numFmt w:val="bullet"/>
      <w:lvlText w:val="•"/>
      <w:lvlJc w:val="left"/>
      <w:pPr>
        <w:ind w:left="3192" w:hanging="339"/>
      </w:pPr>
      <w:rPr>
        <w:rFonts w:hint="default"/>
      </w:rPr>
    </w:lvl>
    <w:lvl w:ilvl="3" w:tplc="216C9612">
      <w:numFmt w:val="bullet"/>
      <w:lvlText w:val="•"/>
      <w:lvlJc w:val="left"/>
      <w:pPr>
        <w:ind w:left="4558" w:hanging="339"/>
      </w:pPr>
      <w:rPr>
        <w:rFonts w:hint="default"/>
      </w:rPr>
    </w:lvl>
    <w:lvl w:ilvl="4" w:tplc="D6A641E4">
      <w:numFmt w:val="bullet"/>
      <w:lvlText w:val="•"/>
      <w:lvlJc w:val="left"/>
      <w:pPr>
        <w:ind w:left="5924" w:hanging="339"/>
      </w:pPr>
      <w:rPr>
        <w:rFonts w:hint="default"/>
      </w:rPr>
    </w:lvl>
    <w:lvl w:ilvl="5" w:tplc="28849404">
      <w:numFmt w:val="bullet"/>
      <w:lvlText w:val="•"/>
      <w:lvlJc w:val="left"/>
      <w:pPr>
        <w:ind w:left="7290" w:hanging="339"/>
      </w:pPr>
      <w:rPr>
        <w:rFonts w:hint="default"/>
      </w:rPr>
    </w:lvl>
    <w:lvl w:ilvl="6" w:tplc="FED03EE6">
      <w:numFmt w:val="bullet"/>
      <w:lvlText w:val="•"/>
      <w:lvlJc w:val="left"/>
      <w:pPr>
        <w:ind w:left="8656" w:hanging="339"/>
      </w:pPr>
      <w:rPr>
        <w:rFonts w:hint="default"/>
      </w:rPr>
    </w:lvl>
    <w:lvl w:ilvl="7" w:tplc="4872CFC8">
      <w:numFmt w:val="bullet"/>
      <w:lvlText w:val="•"/>
      <w:lvlJc w:val="left"/>
      <w:pPr>
        <w:ind w:left="10022" w:hanging="339"/>
      </w:pPr>
      <w:rPr>
        <w:rFonts w:hint="default"/>
      </w:rPr>
    </w:lvl>
    <w:lvl w:ilvl="8" w:tplc="E1620B34">
      <w:numFmt w:val="bullet"/>
      <w:lvlText w:val="•"/>
      <w:lvlJc w:val="left"/>
      <w:pPr>
        <w:ind w:left="11388" w:hanging="339"/>
      </w:pPr>
      <w:rPr>
        <w:rFonts w:hint="default"/>
      </w:rPr>
    </w:lvl>
  </w:abstractNum>
  <w:abstractNum w:abstractNumId="17" w15:restartNumberingAfterBreak="0">
    <w:nsid w:val="17E85F6A"/>
    <w:multiLevelType w:val="hybridMultilevel"/>
    <w:tmpl w:val="447E2028"/>
    <w:lvl w:ilvl="0" w:tplc="4CB677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314D8F"/>
    <w:multiLevelType w:val="hybridMultilevel"/>
    <w:tmpl w:val="68B8DD5A"/>
    <w:lvl w:ilvl="0" w:tplc="F8A209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EF7DA8"/>
    <w:multiLevelType w:val="hybridMultilevel"/>
    <w:tmpl w:val="B64C3580"/>
    <w:lvl w:ilvl="0" w:tplc="CF0449F2">
      <w:start w:val="1"/>
      <w:numFmt w:val="lowerLetter"/>
      <w:lvlText w:val="%1)"/>
      <w:lvlJc w:val="left"/>
      <w:pPr>
        <w:ind w:left="447" w:hanging="33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-1"/>
        <w:w w:val="102"/>
        <w:sz w:val="22"/>
        <w:szCs w:val="22"/>
      </w:rPr>
    </w:lvl>
    <w:lvl w:ilvl="1" w:tplc="2F66C26C">
      <w:numFmt w:val="bullet"/>
      <w:lvlText w:val="•"/>
      <w:lvlJc w:val="left"/>
      <w:pPr>
        <w:ind w:left="1808" w:hanging="339"/>
      </w:pPr>
      <w:rPr>
        <w:rFonts w:hint="default"/>
      </w:rPr>
    </w:lvl>
    <w:lvl w:ilvl="2" w:tplc="4410A7F8">
      <w:numFmt w:val="bullet"/>
      <w:lvlText w:val="•"/>
      <w:lvlJc w:val="left"/>
      <w:pPr>
        <w:ind w:left="3176" w:hanging="339"/>
      </w:pPr>
      <w:rPr>
        <w:rFonts w:hint="default"/>
      </w:rPr>
    </w:lvl>
    <w:lvl w:ilvl="3" w:tplc="57DC1186">
      <w:numFmt w:val="bullet"/>
      <w:lvlText w:val="•"/>
      <w:lvlJc w:val="left"/>
      <w:pPr>
        <w:ind w:left="4544" w:hanging="339"/>
      </w:pPr>
      <w:rPr>
        <w:rFonts w:hint="default"/>
      </w:rPr>
    </w:lvl>
    <w:lvl w:ilvl="4" w:tplc="846ED374">
      <w:numFmt w:val="bullet"/>
      <w:lvlText w:val="•"/>
      <w:lvlJc w:val="left"/>
      <w:pPr>
        <w:ind w:left="5912" w:hanging="339"/>
      </w:pPr>
      <w:rPr>
        <w:rFonts w:hint="default"/>
      </w:rPr>
    </w:lvl>
    <w:lvl w:ilvl="5" w:tplc="A54AB3B2">
      <w:numFmt w:val="bullet"/>
      <w:lvlText w:val="•"/>
      <w:lvlJc w:val="left"/>
      <w:pPr>
        <w:ind w:left="7280" w:hanging="339"/>
      </w:pPr>
      <w:rPr>
        <w:rFonts w:hint="default"/>
      </w:rPr>
    </w:lvl>
    <w:lvl w:ilvl="6" w:tplc="2DF8E018">
      <w:numFmt w:val="bullet"/>
      <w:lvlText w:val="•"/>
      <w:lvlJc w:val="left"/>
      <w:pPr>
        <w:ind w:left="8648" w:hanging="339"/>
      </w:pPr>
      <w:rPr>
        <w:rFonts w:hint="default"/>
      </w:rPr>
    </w:lvl>
    <w:lvl w:ilvl="7" w:tplc="9C086F2C">
      <w:numFmt w:val="bullet"/>
      <w:lvlText w:val="•"/>
      <w:lvlJc w:val="left"/>
      <w:pPr>
        <w:ind w:left="10016" w:hanging="339"/>
      </w:pPr>
      <w:rPr>
        <w:rFonts w:hint="default"/>
      </w:rPr>
    </w:lvl>
    <w:lvl w:ilvl="8" w:tplc="8296473A">
      <w:numFmt w:val="bullet"/>
      <w:lvlText w:val="•"/>
      <w:lvlJc w:val="left"/>
      <w:pPr>
        <w:ind w:left="11384" w:hanging="339"/>
      </w:pPr>
      <w:rPr>
        <w:rFonts w:hint="default"/>
      </w:rPr>
    </w:lvl>
  </w:abstractNum>
  <w:abstractNum w:abstractNumId="20" w15:restartNumberingAfterBreak="0">
    <w:nsid w:val="202729FC"/>
    <w:multiLevelType w:val="hybridMultilevel"/>
    <w:tmpl w:val="BEC4DF58"/>
    <w:lvl w:ilvl="0" w:tplc="F544BF52">
      <w:start w:val="1"/>
      <w:numFmt w:val="lowerLetter"/>
      <w:lvlText w:val="%1)"/>
      <w:lvlJc w:val="left"/>
      <w:pPr>
        <w:ind w:left="463" w:hanging="33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-1"/>
        <w:w w:val="102"/>
        <w:sz w:val="22"/>
        <w:szCs w:val="22"/>
      </w:rPr>
    </w:lvl>
    <w:lvl w:ilvl="1" w:tplc="3BC20568">
      <w:numFmt w:val="bullet"/>
      <w:lvlText w:val="•"/>
      <w:lvlJc w:val="left"/>
      <w:pPr>
        <w:ind w:left="1826" w:hanging="339"/>
      </w:pPr>
      <w:rPr>
        <w:rFonts w:hint="default"/>
      </w:rPr>
    </w:lvl>
    <w:lvl w:ilvl="2" w:tplc="A99082D2">
      <w:numFmt w:val="bullet"/>
      <w:lvlText w:val="•"/>
      <w:lvlJc w:val="left"/>
      <w:pPr>
        <w:ind w:left="3192" w:hanging="339"/>
      </w:pPr>
      <w:rPr>
        <w:rFonts w:hint="default"/>
      </w:rPr>
    </w:lvl>
    <w:lvl w:ilvl="3" w:tplc="1DCC8318">
      <w:numFmt w:val="bullet"/>
      <w:lvlText w:val="•"/>
      <w:lvlJc w:val="left"/>
      <w:pPr>
        <w:ind w:left="4558" w:hanging="339"/>
      </w:pPr>
      <w:rPr>
        <w:rFonts w:hint="default"/>
      </w:rPr>
    </w:lvl>
    <w:lvl w:ilvl="4" w:tplc="C2C698C4">
      <w:numFmt w:val="bullet"/>
      <w:lvlText w:val="•"/>
      <w:lvlJc w:val="left"/>
      <w:pPr>
        <w:ind w:left="5924" w:hanging="339"/>
      </w:pPr>
      <w:rPr>
        <w:rFonts w:hint="default"/>
      </w:rPr>
    </w:lvl>
    <w:lvl w:ilvl="5" w:tplc="0540E882">
      <w:numFmt w:val="bullet"/>
      <w:lvlText w:val="•"/>
      <w:lvlJc w:val="left"/>
      <w:pPr>
        <w:ind w:left="7290" w:hanging="339"/>
      </w:pPr>
      <w:rPr>
        <w:rFonts w:hint="default"/>
      </w:rPr>
    </w:lvl>
    <w:lvl w:ilvl="6" w:tplc="56B49CA6">
      <w:numFmt w:val="bullet"/>
      <w:lvlText w:val="•"/>
      <w:lvlJc w:val="left"/>
      <w:pPr>
        <w:ind w:left="8656" w:hanging="339"/>
      </w:pPr>
      <w:rPr>
        <w:rFonts w:hint="default"/>
      </w:rPr>
    </w:lvl>
    <w:lvl w:ilvl="7" w:tplc="2F6EEF72">
      <w:numFmt w:val="bullet"/>
      <w:lvlText w:val="•"/>
      <w:lvlJc w:val="left"/>
      <w:pPr>
        <w:ind w:left="10022" w:hanging="339"/>
      </w:pPr>
      <w:rPr>
        <w:rFonts w:hint="default"/>
      </w:rPr>
    </w:lvl>
    <w:lvl w:ilvl="8" w:tplc="931AB970">
      <w:numFmt w:val="bullet"/>
      <w:lvlText w:val="•"/>
      <w:lvlJc w:val="left"/>
      <w:pPr>
        <w:ind w:left="11388" w:hanging="339"/>
      </w:pPr>
      <w:rPr>
        <w:rFonts w:hint="default"/>
      </w:rPr>
    </w:lvl>
  </w:abstractNum>
  <w:abstractNum w:abstractNumId="21" w15:restartNumberingAfterBreak="0">
    <w:nsid w:val="23A6632C"/>
    <w:multiLevelType w:val="hybridMultilevel"/>
    <w:tmpl w:val="A378E09C"/>
    <w:lvl w:ilvl="0" w:tplc="0C090017">
      <w:start w:val="1"/>
      <w:numFmt w:val="lowerLetter"/>
      <w:lvlText w:val="%1)"/>
      <w:lvlJc w:val="left"/>
      <w:pPr>
        <w:ind w:left="1060" w:hanging="360"/>
      </w:pPr>
    </w:lvl>
    <w:lvl w:ilvl="1" w:tplc="0C090019" w:tentative="1">
      <w:start w:val="1"/>
      <w:numFmt w:val="lowerLetter"/>
      <w:lvlText w:val="%2."/>
      <w:lvlJc w:val="left"/>
      <w:pPr>
        <w:ind w:left="1780" w:hanging="360"/>
      </w:pPr>
    </w:lvl>
    <w:lvl w:ilvl="2" w:tplc="0C09001B" w:tentative="1">
      <w:start w:val="1"/>
      <w:numFmt w:val="lowerRoman"/>
      <w:lvlText w:val="%3."/>
      <w:lvlJc w:val="right"/>
      <w:pPr>
        <w:ind w:left="2500" w:hanging="180"/>
      </w:pPr>
    </w:lvl>
    <w:lvl w:ilvl="3" w:tplc="0C09000F" w:tentative="1">
      <w:start w:val="1"/>
      <w:numFmt w:val="decimal"/>
      <w:lvlText w:val="%4."/>
      <w:lvlJc w:val="left"/>
      <w:pPr>
        <w:ind w:left="3220" w:hanging="360"/>
      </w:pPr>
    </w:lvl>
    <w:lvl w:ilvl="4" w:tplc="0C090019" w:tentative="1">
      <w:start w:val="1"/>
      <w:numFmt w:val="lowerLetter"/>
      <w:lvlText w:val="%5."/>
      <w:lvlJc w:val="left"/>
      <w:pPr>
        <w:ind w:left="3940" w:hanging="360"/>
      </w:pPr>
    </w:lvl>
    <w:lvl w:ilvl="5" w:tplc="0C09001B" w:tentative="1">
      <w:start w:val="1"/>
      <w:numFmt w:val="lowerRoman"/>
      <w:lvlText w:val="%6."/>
      <w:lvlJc w:val="right"/>
      <w:pPr>
        <w:ind w:left="4660" w:hanging="180"/>
      </w:pPr>
    </w:lvl>
    <w:lvl w:ilvl="6" w:tplc="0C09000F" w:tentative="1">
      <w:start w:val="1"/>
      <w:numFmt w:val="decimal"/>
      <w:lvlText w:val="%7."/>
      <w:lvlJc w:val="left"/>
      <w:pPr>
        <w:ind w:left="5380" w:hanging="360"/>
      </w:pPr>
    </w:lvl>
    <w:lvl w:ilvl="7" w:tplc="0C090019" w:tentative="1">
      <w:start w:val="1"/>
      <w:numFmt w:val="lowerLetter"/>
      <w:lvlText w:val="%8."/>
      <w:lvlJc w:val="left"/>
      <w:pPr>
        <w:ind w:left="6100" w:hanging="360"/>
      </w:pPr>
    </w:lvl>
    <w:lvl w:ilvl="8" w:tplc="0C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 w15:restartNumberingAfterBreak="0">
    <w:nsid w:val="23F1000A"/>
    <w:multiLevelType w:val="hybridMultilevel"/>
    <w:tmpl w:val="4ECA223C"/>
    <w:lvl w:ilvl="0" w:tplc="DD1AEA8C">
      <w:start w:val="1"/>
      <w:numFmt w:val="lowerLetter"/>
      <w:lvlText w:val="%1)"/>
      <w:lvlJc w:val="left"/>
      <w:pPr>
        <w:ind w:left="464" w:hanging="33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-1"/>
        <w:w w:val="102"/>
        <w:sz w:val="22"/>
        <w:szCs w:val="22"/>
      </w:rPr>
    </w:lvl>
    <w:lvl w:ilvl="1" w:tplc="860874CE">
      <w:numFmt w:val="bullet"/>
      <w:lvlText w:val="•"/>
      <w:lvlJc w:val="left"/>
      <w:pPr>
        <w:ind w:left="1826" w:hanging="339"/>
      </w:pPr>
      <w:rPr>
        <w:rFonts w:hint="default"/>
      </w:rPr>
    </w:lvl>
    <w:lvl w:ilvl="2" w:tplc="98707CF6">
      <w:numFmt w:val="bullet"/>
      <w:lvlText w:val="•"/>
      <w:lvlJc w:val="left"/>
      <w:pPr>
        <w:ind w:left="3192" w:hanging="339"/>
      </w:pPr>
      <w:rPr>
        <w:rFonts w:hint="default"/>
      </w:rPr>
    </w:lvl>
    <w:lvl w:ilvl="3" w:tplc="601A368A">
      <w:numFmt w:val="bullet"/>
      <w:lvlText w:val="•"/>
      <w:lvlJc w:val="left"/>
      <w:pPr>
        <w:ind w:left="4558" w:hanging="339"/>
      </w:pPr>
      <w:rPr>
        <w:rFonts w:hint="default"/>
      </w:rPr>
    </w:lvl>
    <w:lvl w:ilvl="4" w:tplc="9586DA1C">
      <w:numFmt w:val="bullet"/>
      <w:lvlText w:val="•"/>
      <w:lvlJc w:val="left"/>
      <w:pPr>
        <w:ind w:left="5924" w:hanging="339"/>
      </w:pPr>
      <w:rPr>
        <w:rFonts w:hint="default"/>
      </w:rPr>
    </w:lvl>
    <w:lvl w:ilvl="5" w:tplc="0F267F90">
      <w:numFmt w:val="bullet"/>
      <w:lvlText w:val="•"/>
      <w:lvlJc w:val="left"/>
      <w:pPr>
        <w:ind w:left="7290" w:hanging="339"/>
      </w:pPr>
      <w:rPr>
        <w:rFonts w:hint="default"/>
      </w:rPr>
    </w:lvl>
    <w:lvl w:ilvl="6" w:tplc="159A2B64">
      <w:numFmt w:val="bullet"/>
      <w:lvlText w:val="•"/>
      <w:lvlJc w:val="left"/>
      <w:pPr>
        <w:ind w:left="8656" w:hanging="339"/>
      </w:pPr>
      <w:rPr>
        <w:rFonts w:hint="default"/>
      </w:rPr>
    </w:lvl>
    <w:lvl w:ilvl="7" w:tplc="0C8A5250">
      <w:numFmt w:val="bullet"/>
      <w:lvlText w:val="•"/>
      <w:lvlJc w:val="left"/>
      <w:pPr>
        <w:ind w:left="10022" w:hanging="339"/>
      </w:pPr>
      <w:rPr>
        <w:rFonts w:hint="default"/>
      </w:rPr>
    </w:lvl>
    <w:lvl w:ilvl="8" w:tplc="5944E8E4">
      <w:numFmt w:val="bullet"/>
      <w:lvlText w:val="•"/>
      <w:lvlJc w:val="left"/>
      <w:pPr>
        <w:ind w:left="11388" w:hanging="339"/>
      </w:pPr>
      <w:rPr>
        <w:rFonts w:hint="default"/>
      </w:rPr>
    </w:lvl>
  </w:abstractNum>
  <w:abstractNum w:abstractNumId="23" w15:restartNumberingAfterBreak="0">
    <w:nsid w:val="25BE13F1"/>
    <w:multiLevelType w:val="hybridMultilevel"/>
    <w:tmpl w:val="7B54D1B2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644E81"/>
    <w:multiLevelType w:val="hybridMultilevel"/>
    <w:tmpl w:val="FDB469F0"/>
    <w:lvl w:ilvl="0" w:tplc="8F80A328">
      <w:start w:val="1"/>
      <w:numFmt w:val="lowerLetter"/>
      <w:lvlText w:val="%1)"/>
      <w:lvlJc w:val="left"/>
      <w:pPr>
        <w:ind w:left="463" w:hanging="33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-1"/>
        <w:w w:val="102"/>
        <w:sz w:val="22"/>
        <w:szCs w:val="22"/>
      </w:rPr>
    </w:lvl>
    <w:lvl w:ilvl="1" w:tplc="DDEC41CC">
      <w:numFmt w:val="bullet"/>
      <w:lvlText w:val="•"/>
      <w:lvlJc w:val="left"/>
      <w:pPr>
        <w:ind w:left="1826" w:hanging="339"/>
      </w:pPr>
      <w:rPr>
        <w:rFonts w:hint="default"/>
      </w:rPr>
    </w:lvl>
    <w:lvl w:ilvl="2" w:tplc="C5921DC4">
      <w:numFmt w:val="bullet"/>
      <w:lvlText w:val="•"/>
      <w:lvlJc w:val="left"/>
      <w:pPr>
        <w:ind w:left="3192" w:hanging="339"/>
      </w:pPr>
      <w:rPr>
        <w:rFonts w:hint="default"/>
      </w:rPr>
    </w:lvl>
    <w:lvl w:ilvl="3" w:tplc="47C6E438">
      <w:numFmt w:val="bullet"/>
      <w:lvlText w:val="•"/>
      <w:lvlJc w:val="left"/>
      <w:pPr>
        <w:ind w:left="4558" w:hanging="339"/>
      </w:pPr>
      <w:rPr>
        <w:rFonts w:hint="default"/>
      </w:rPr>
    </w:lvl>
    <w:lvl w:ilvl="4" w:tplc="E47264BE">
      <w:numFmt w:val="bullet"/>
      <w:lvlText w:val="•"/>
      <w:lvlJc w:val="left"/>
      <w:pPr>
        <w:ind w:left="5924" w:hanging="339"/>
      </w:pPr>
      <w:rPr>
        <w:rFonts w:hint="default"/>
      </w:rPr>
    </w:lvl>
    <w:lvl w:ilvl="5" w:tplc="593E0610">
      <w:numFmt w:val="bullet"/>
      <w:lvlText w:val="•"/>
      <w:lvlJc w:val="left"/>
      <w:pPr>
        <w:ind w:left="7290" w:hanging="339"/>
      </w:pPr>
      <w:rPr>
        <w:rFonts w:hint="default"/>
      </w:rPr>
    </w:lvl>
    <w:lvl w:ilvl="6" w:tplc="E6D282B4">
      <w:numFmt w:val="bullet"/>
      <w:lvlText w:val="•"/>
      <w:lvlJc w:val="left"/>
      <w:pPr>
        <w:ind w:left="8656" w:hanging="339"/>
      </w:pPr>
      <w:rPr>
        <w:rFonts w:hint="default"/>
      </w:rPr>
    </w:lvl>
    <w:lvl w:ilvl="7" w:tplc="BDC0292A">
      <w:numFmt w:val="bullet"/>
      <w:lvlText w:val="•"/>
      <w:lvlJc w:val="left"/>
      <w:pPr>
        <w:ind w:left="10022" w:hanging="339"/>
      </w:pPr>
      <w:rPr>
        <w:rFonts w:hint="default"/>
      </w:rPr>
    </w:lvl>
    <w:lvl w:ilvl="8" w:tplc="7B9A36AC">
      <w:numFmt w:val="bullet"/>
      <w:lvlText w:val="•"/>
      <w:lvlJc w:val="left"/>
      <w:pPr>
        <w:ind w:left="11388" w:hanging="339"/>
      </w:pPr>
      <w:rPr>
        <w:rFonts w:hint="default"/>
      </w:rPr>
    </w:lvl>
  </w:abstractNum>
  <w:abstractNum w:abstractNumId="25" w15:restartNumberingAfterBreak="0">
    <w:nsid w:val="28132555"/>
    <w:multiLevelType w:val="hybridMultilevel"/>
    <w:tmpl w:val="3446EDC0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2C12EF"/>
    <w:multiLevelType w:val="hybridMultilevel"/>
    <w:tmpl w:val="FBD85B14"/>
    <w:lvl w:ilvl="0" w:tplc="93523C08">
      <w:start w:val="1"/>
      <w:numFmt w:val="lowerLetter"/>
      <w:lvlText w:val="%1)"/>
      <w:lvlJc w:val="left"/>
      <w:pPr>
        <w:ind w:left="339" w:hanging="33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-1"/>
        <w:w w:val="102"/>
        <w:sz w:val="22"/>
        <w:szCs w:val="22"/>
      </w:rPr>
    </w:lvl>
    <w:lvl w:ilvl="1" w:tplc="7186A2EC">
      <w:numFmt w:val="bullet"/>
      <w:lvlText w:val="•"/>
      <w:lvlJc w:val="left"/>
      <w:pPr>
        <w:ind w:left="1702" w:hanging="339"/>
      </w:pPr>
      <w:rPr>
        <w:rFonts w:hint="default"/>
      </w:rPr>
    </w:lvl>
    <w:lvl w:ilvl="2" w:tplc="C332FA16">
      <w:numFmt w:val="bullet"/>
      <w:lvlText w:val="•"/>
      <w:lvlJc w:val="left"/>
      <w:pPr>
        <w:ind w:left="3068" w:hanging="339"/>
      </w:pPr>
      <w:rPr>
        <w:rFonts w:hint="default"/>
      </w:rPr>
    </w:lvl>
    <w:lvl w:ilvl="3" w:tplc="BF1C1EA8">
      <w:numFmt w:val="bullet"/>
      <w:lvlText w:val="•"/>
      <w:lvlJc w:val="left"/>
      <w:pPr>
        <w:ind w:left="4434" w:hanging="339"/>
      </w:pPr>
      <w:rPr>
        <w:rFonts w:hint="default"/>
      </w:rPr>
    </w:lvl>
    <w:lvl w:ilvl="4" w:tplc="606A5BA6">
      <w:numFmt w:val="bullet"/>
      <w:lvlText w:val="•"/>
      <w:lvlJc w:val="left"/>
      <w:pPr>
        <w:ind w:left="5800" w:hanging="339"/>
      </w:pPr>
      <w:rPr>
        <w:rFonts w:hint="default"/>
      </w:rPr>
    </w:lvl>
    <w:lvl w:ilvl="5" w:tplc="88A83968">
      <w:numFmt w:val="bullet"/>
      <w:lvlText w:val="•"/>
      <w:lvlJc w:val="left"/>
      <w:pPr>
        <w:ind w:left="7166" w:hanging="339"/>
      </w:pPr>
      <w:rPr>
        <w:rFonts w:hint="default"/>
      </w:rPr>
    </w:lvl>
    <w:lvl w:ilvl="6" w:tplc="DDE8AAAA">
      <w:numFmt w:val="bullet"/>
      <w:lvlText w:val="•"/>
      <w:lvlJc w:val="left"/>
      <w:pPr>
        <w:ind w:left="8532" w:hanging="339"/>
      </w:pPr>
      <w:rPr>
        <w:rFonts w:hint="default"/>
      </w:rPr>
    </w:lvl>
    <w:lvl w:ilvl="7" w:tplc="AA7E0E20">
      <w:numFmt w:val="bullet"/>
      <w:lvlText w:val="•"/>
      <w:lvlJc w:val="left"/>
      <w:pPr>
        <w:ind w:left="9898" w:hanging="339"/>
      </w:pPr>
      <w:rPr>
        <w:rFonts w:hint="default"/>
      </w:rPr>
    </w:lvl>
    <w:lvl w:ilvl="8" w:tplc="26DE90E6">
      <w:numFmt w:val="bullet"/>
      <w:lvlText w:val="•"/>
      <w:lvlJc w:val="left"/>
      <w:pPr>
        <w:ind w:left="11264" w:hanging="339"/>
      </w:pPr>
      <w:rPr>
        <w:rFonts w:hint="default"/>
      </w:rPr>
    </w:lvl>
  </w:abstractNum>
  <w:abstractNum w:abstractNumId="27" w15:restartNumberingAfterBreak="0">
    <w:nsid w:val="2F31226F"/>
    <w:multiLevelType w:val="hybridMultilevel"/>
    <w:tmpl w:val="6A8022E6"/>
    <w:lvl w:ilvl="0" w:tplc="353EF9A8">
      <w:start w:val="1"/>
      <w:numFmt w:val="lowerLetter"/>
      <w:lvlText w:val="%1)"/>
      <w:lvlJc w:val="left"/>
      <w:pPr>
        <w:ind w:left="464" w:hanging="33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-1"/>
        <w:w w:val="102"/>
        <w:sz w:val="22"/>
        <w:szCs w:val="22"/>
      </w:rPr>
    </w:lvl>
    <w:lvl w:ilvl="1" w:tplc="5838E08A">
      <w:numFmt w:val="bullet"/>
      <w:lvlText w:val="•"/>
      <w:lvlJc w:val="left"/>
      <w:pPr>
        <w:ind w:left="1826" w:hanging="339"/>
      </w:pPr>
      <w:rPr>
        <w:rFonts w:hint="default"/>
      </w:rPr>
    </w:lvl>
    <w:lvl w:ilvl="2" w:tplc="B0A4FCCC">
      <w:numFmt w:val="bullet"/>
      <w:lvlText w:val="•"/>
      <w:lvlJc w:val="left"/>
      <w:pPr>
        <w:ind w:left="3192" w:hanging="339"/>
      </w:pPr>
      <w:rPr>
        <w:rFonts w:hint="default"/>
      </w:rPr>
    </w:lvl>
    <w:lvl w:ilvl="3" w:tplc="CC6A9EB4">
      <w:numFmt w:val="bullet"/>
      <w:lvlText w:val="•"/>
      <w:lvlJc w:val="left"/>
      <w:pPr>
        <w:ind w:left="4558" w:hanging="339"/>
      </w:pPr>
      <w:rPr>
        <w:rFonts w:hint="default"/>
      </w:rPr>
    </w:lvl>
    <w:lvl w:ilvl="4" w:tplc="F09C3D6E">
      <w:numFmt w:val="bullet"/>
      <w:lvlText w:val="•"/>
      <w:lvlJc w:val="left"/>
      <w:pPr>
        <w:ind w:left="5924" w:hanging="339"/>
      </w:pPr>
      <w:rPr>
        <w:rFonts w:hint="default"/>
      </w:rPr>
    </w:lvl>
    <w:lvl w:ilvl="5" w:tplc="F0F0CCD6">
      <w:numFmt w:val="bullet"/>
      <w:lvlText w:val="•"/>
      <w:lvlJc w:val="left"/>
      <w:pPr>
        <w:ind w:left="7290" w:hanging="339"/>
      </w:pPr>
      <w:rPr>
        <w:rFonts w:hint="default"/>
      </w:rPr>
    </w:lvl>
    <w:lvl w:ilvl="6" w:tplc="DC0656C6">
      <w:numFmt w:val="bullet"/>
      <w:lvlText w:val="•"/>
      <w:lvlJc w:val="left"/>
      <w:pPr>
        <w:ind w:left="8656" w:hanging="339"/>
      </w:pPr>
      <w:rPr>
        <w:rFonts w:hint="default"/>
      </w:rPr>
    </w:lvl>
    <w:lvl w:ilvl="7" w:tplc="62189CC8">
      <w:numFmt w:val="bullet"/>
      <w:lvlText w:val="•"/>
      <w:lvlJc w:val="left"/>
      <w:pPr>
        <w:ind w:left="10022" w:hanging="339"/>
      </w:pPr>
      <w:rPr>
        <w:rFonts w:hint="default"/>
      </w:rPr>
    </w:lvl>
    <w:lvl w:ilvl="8" w:tplc="21EA6DB6">
      <w:numFmt w:val="bullet"/>
      <w:lvlText w:val="•"/>
      <w:lvlJc w:val="left"/>
      <w:pPr>
        <w:ind w:left="11388" w:hanging="339"/>
      </w:pPr>
      <w:rPr>
        <w:rFonts w:hint="default"/>
      </w:rPr>
    </w:lvl>
  </w:abstractNum>
  <w:abstractNum w:abstractNumId="28" w15:restartNumberingAfterBreak="0">
    <w:nsid w:val="2F6151DF"/>
    <w:multiLevelType w:val="hybridMultilevel"/>
    <w:tmpl w:val="305A3C1E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008679B"/>
    <w:multiLevelType w:val="hybridMultilevel"/>
    <w:tmpl w:val="BFEC43DA"/>
    <w:lvl w:ilvl="0" w:tplc="8B024FB8">
      <w:start w:val="1"/>
      <w:numFmt w:val="lowerLetter"/>
      <w:lvlText w:val="%1)"/>
      <w:lvlJc w:val="left"/>
      <w:pPr>
        <w:ind w:left="463" w:hanging="33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-1"/>
        <w:w w:val="102"/>
        <w:sz w:val="22"/>
        <w:szCs w:val="22"/>
      </w:rPr>
    </w:lvl>
    <w:lvl w:ilvl="1" w:tplc="C8842030">
      <w:numFmt w:val="bullet"/>
      <w:lvlText w:val="•"/>
      <w:lvlJc w:val="left"/>
      <w:pPr>
        <w:ind w:left="1826" w:hanging="339"/>
      </w:pPr>
      <w:rPr>
        <w:rFonts w:hint="default"/>
      </w:rPr>
    </w:lvl>
    <w:lvl w:ilvl="2" w:tplc="2518934C">
      <w:numFmt w:val="bullet"/>
      <w:lvlText w:val="•"/>
      <w:lvlJc w:val="left"/>
      <w:pPr>
        <w:ind w:left="3192" w:hanging="339"/>
      </w:pPr>
      <w:rPr>
        <w:rFonts w:hint="default"/>
      </w:rPr>
    </w:lvl>
    <w:lvl w:ilvl="3" w:tplc="50DA3844">
      <w:numFmt w:val="bullet"/>
      <w:lvlText w:val="•"/>
      <w:lvlJc w:val="left"/>
      <w:pPr>
        <w:ind w:left="4558" w:hanging="339"/>
      </w:pPr>
      <w:rPr>
        <w:rFonts w:hint="default"/>
      </w:rPr>
    </w:lvl>
    <w:lvl w:ilvl="4" w:tplc="D278E390">
      <w:numFmt w:val="bullet"/>
      <w:lvlText w:val="•"/>
      <w:lvlJc w:val="left"/>
      <w:pPr>
        <w:ind w:left="5924" w:hanging="339"/>
      </w:pPr>
      <w:rPr>
        <w:rFonts w:hint="default"/>
      </w:rPr>
    </w:lvl>
    <w:lvl w:ilvl="5" w:tplc="9D2AEF52">
      <w:numFmt w:val="bullet"/>
      <w:lvlText w:val="•"/>
      <w:lvlJc w:val="left"/>
      <w:pPr>
        <w:ind w:left="7290" w:hanging="339"/>
      </w:pPr>
      <w:rPr>
        <w:rFonts w:hint="default"/>
      </w:rPr>
    </w:lvl>
    <w:lvl w:ilvl="6" w:tplc="B302CFE0">
      <w:numFmt w:val="bullet"/>
      <w:lvlText w:val="•"/>
      <w:lvlJc w:val="left"/>
      <w:pPr>
        <w:ind w:left="8656" w:hanging="339"/>
      </w:pPr>
      <w:rPr>
        <w:rFonts w:hint="default"/>
      </w:rPr>
    </w:lvl>
    <w:lvl w:ilvl="7" w:tplc="59C692B4">
      <w:numFmt w:val="bullet"/>
      <w:lvlText w:val="•"/>
      <w:lvlJc w:val="left"/>
      <w:pPr>
        <w:ind w:left="10022" w:hanging="339"/>
      </w:pPr>
      <w:rPr>
        <w:rFonts w:hint="default"/>
      </w:rPr>
    </w:lvl>
    <w:lvl w:ilvl="8" w:tplc="AB649BF6">
      <w:numFmt w:val="bullet"/>
      <w:lvlText w:val="•"/>
      <w:lvlJc w:val="left"/>
      <w:pPr>
        <w:ind w:left="11388" w:hanging="339"/>
      </w:pPr>
      <w:rPr>
        <w:rFonts w:hint="default"/>
      </w:rPr>
    </w:lvl>
  </w:abstractNum>
  <w:abstractNum w:abstractNumId="30" w15:restartNumberingAfterBreak="0">
    <w:nsid w:val="303F0E2C"/>
    <w:multiLevelType w:val="hybridMultilevel"/>
    <w:tmpl w:val="AA0864C0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657691C"/>
    <w:multiLevelType w:val="hybridMultilevel"/>
    <w:tmpl w:val="44D881D4"/>
    <w:lvl w:ilvl="0" w:tplc="63DA2F42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CC57A6"/>
    <w:multiLevelType w:val="hybridMultilevel"/>
    <w:tmpl w:val="96246416"/>
    <w:lvl w:ilvl="0" w:tplc="35AEA6A8">
      <w:start w:val="1"/>
      <w:numFmt w:val="lowerLetter"/>
      <w:lvlText w:val="%1)"/>
      <w:lvlJc w:val="left"/>
      <w:pPr>
        <w:ind w:left="464" w:hanging="33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-1"/>
        <w:w w:val="102"/>
        <w:sz w:val="22"/>
        <w:szCs w:val="22"/>
      </w:rPr>
    </w:lvl>
    <w:lvl w:ilvl="1" w:tplc="EE4EE87E">
      <w:numFmt w:val="bullet"/>
      <w:lvlText w:val="•"/>
      <w:lvlJc w:val="left"/>
      <w:pPr>
        <w:ind w:left="1826" w:hanging="339"/>
      </w:pPr>
      <w:rPr>
        <w:rFonts w:hint="default"/>
      </w:rPr>
    </w:lvl>
    <w:lvl w:ilvl="2" w:tplc="AFF4B17A">
      <w:numFmt w:val="bullet"/>
      <w:lvlText w:val="•"/>
      <w:lvlJc w:val="left"/>
      <w:pPr>
        <w:ind w:left="3192" w:hanging="339"/>
      </w:pPr>
      <w:rPr>
        <w:rFonts w:hint="default"/>
      </w:rPr>
    </w:lvl>
    <w:lvl w:ilvl="3" w:tplc="1358656E">
      <w:numFmt w:val="bullet"/>
      <w:lvlText w:val="•"/>
      <w:lvlJc w:val="left"/>
      <w:pPr>
        <w:ind w:left="4558" w:hanging="339"/>
      </w:pPr>
      <w:rPr>
        <w:rFonts w:hint="default"/>
      </w:rPr>
    </w:lvl>
    <w:lvl w:ilvl="4" w:tplc="83D05676">
      <w:numFmt w:val="bullet"/>
      <w:lvlText w:val="•"/>
      <w:lvlJc w:val="left"/>
      <w:pPr>
        <w:ind w:left="5924" w:hanging="339"/>
      </w:pPr>
      <w:rPr>
        <w:rFonts w:hint="default"/>
      </w:rPr>
    </w:lvl>
    <w:lvl w:ilvl="5" w:tplc="5CEC3A18">
      <w:numFmt w:val="bullet"/>
      <w:lvlText w:val="•"/>
      <w:lvlJc w:val="left"/>
      <w:pPr>
        <w:ind w:left="7290" w:hanging="339"/>
      </w:pPr>
      <w:rPr>
        <w:rFonts w:hint="default"/>
      </w:rPr>
    </w:lvl>
    <w:lvl w:ilvl="6" w:tplc="F38873B4">
      <w:numFmt w:val="bullet"/>
      <w:lvlText w:val="•"/>
      <w:lvlJc w:val="left"/>
      <w:pPr>
        <w:ind w:left="8656" w:hanging="339"/>
      </w:pPr>
      <w:rPr>
        <w:rFonts w:hint="default"/>
      </w:rPr>
    </w:lvl>
    <w:lvl w:ilvl="7" w:tplc="2646A47C">
      <w:numFmt w:val="bullet"/>
      <w:lvlText w:val="•"/>
      <w:lvlJc w:val="left"/>
      <w:pPr>
        <w:ind w:left="10022" w:hanging="339"/>
      </w:pPr>
      <w:rPr>
        <w:rFonts w:hint="default"/>
      </w:rPr>
    </w:lvl>
    <w:lvl w:ilvl="8" w:tplc="C9B6F356">
      <w:numFmt w:val="bullet"/>
      <w:lvlText w:val="•"/>
      <w:lvlJc w:val="left"/>
      <w:pPr>
        <w:ind w:left="11388" w:hanging="339"/>
      </w:pPr>
      <w:rPr>
        <w:rFonts w:hint="default"/>
      </w:rPr>
    </w:lvl>
  </w:abstractNum>
  <w:abstractNum w:abstractNumId="33" w15:restartNumberingAfterBreak="0">
    <w:nsid w:val="3BD93040"/>
    <w:multiLevelType w:val="hybridMultilevel"/>
    <w:tmpl w:val="82BE406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E47562"/>
    <w:multiLevelType w:val="hybridMultilevel"/>
    <w:tmpl w:val="1B20DFDA"/>
    <w:lvl w:ilvl="0" w:tplc="D4BE16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F670675"/>
    <w:multiLevelType w:val="hybridMultilevel"/>
    <w:tmpl w:val="BB7E7026"/>
    <w:lvl w:ilvl="0" w:tplc="C1322944">
      <w:start w:val="1"/>
      <w:numFmt w:val="lowerLetter"/>
      <w:lvlText w:val="%1)"/>
      <w:lvlJc w:val="left"/>
      <w:pPr>
        <w:ind w:left="464" w:hanging="33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-1"/>
        <w:w w:val="102"/>
        <w:sz w:val="22"/>
        <w:szCs w:val="22"/>
      </w:rPr>
    </w:lvl>
    <w:lvl w:ilvl="1" w:tplc="7B98F364">
      <w:numFmt w:val="bullet"/>
      <w:lvlText w:val="•"/>
      <w:lvlJc w:val="left"/>
      <w:pPr>
        <w:ind w:left="1826" w:hanging="339"/>
      </w:pPr>
      <w:rPr>
        <w:rFonts w:hint="default"/>
      </w:rPr>
    </w:lvl>
    <w:lvl w:ilvl="2" w:tplc="FDD097CA">
      <w:numFmt w:val="bullet"/>
      <w:lvlText w:val="•"/>
      <w:lvlJc w:val="left"/>
      <w:pPr>
        <w:ind w:left="3192" w:hanging="339"/>
      </w:pPr>
      <w:rPr>
        <w:rFonts w:hint="default"/>
      </w:rPr>
    </w:lvl>
    <w:lvl w:ilvl="3" w:tplc="B750F3E8">
      <w:numFmt w:val="bullet"/>
      <w:lvlText w:val="•"/>
      <w:lvlJc w:val="left"/>
      <w:pPr>
        <w:ind w:left="4558" w:hanging="339"/>
      </w:pPr>
      <w:rPr>
        <w:rFonts w:hint="default"/>
      </w:rPr>
    </w:lvl>
    <w:lvl w:ilvl="4" w:tplc="928A5D9E">
      <w:numFmt w:val="bullet"/>
      <w:lvlText w:val="•"/>
      <w:lvlJc w:val="left"/>
      <w:pPr>
        <w:ind w:left="5924" w:hanging="339"/>
      </w:pPr>
      <w:rPr>
        <w:rFonts w:hint="default"/>
      </w:rPr>
    </w:lvl>
    <w:lvl w:ilvl="5" w:tplc="09F41E90">
      <w:numFmt w:val="bullet"/>
      <w:lvlText w:val="•"/>
      <w:lvlJc w:val="left"/>
      <w:pPr>
        <w:ind w:left="7290" w:hanging="339"/>
      </w:pPr>
      <w:rPr>
        <w:rFonts w:hint="default"/>
      </w:rPr>
    </w:lvl>
    <w:lvl w:ilvl="6" w:tplc="E6C2472A">
      <w:numFmt w:val="bullet"/>
      <w:lvlText w:val="•"/>
      <w:lvlJc w:val="left"/>
      <w:pPr>
        <w:ind w:left="8656" w:hanging="339"/>
      </w:pPr>
      <w:rPr>
        <w:rFonts w:hint="default"/>
      </w:rPr>
    </w:lvl>
    <w:lvl w:ilvl="7" w:tplc="80A825BC">
      <w:numFmt w:val="bullet"/>
      <w:lvlText w:val="•"/>
      <w:lvlJc w:val="left"/>
      <w:pPr>
        <w:ind w:left="10022" w:hanging="339"/>
      </w:pPr>
      <w:rPr>
        <w:rFonts w:hint="default"/>
      </w:rPr>
    </w:lvl>
    <w:lvl w:ilvl="8" w:tplc="FDBCB8BE">
      <w:numFmt w:val="bullet"/>
      <w:lvlText w:val="•"/>
      <w:lvlJc w:val="left"/>
      <w:pPr>
        <w:ind w:left="11388" w:hanging="339"/>
      </w:pPr>
      <w:rPr>
        <w:rFonts w:hint="default"/>
      </w:rPr>
    </w:lvl>
  </w:abstractNum>
  <w:abstractNum w:abstractNumId="36" w15:restartNumberingAfterBreak="0">
    <w:nsid w:val="40BD4488"/>
    <w:multiLevelType w:val="hybridMultilevel"/>
    <w:tmpl w:val="D402D43C"/>
    <w:lvl w:ilvl="0" w:tplc="6F1858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A73CF"/>
    <w:multiLevelType w:val="hybridMultilevel"/>
    <w:tmpl w:val="46442196"/>
    <w:lvl w:ilvl="0" w:tplc="F0EC11CC">
      <w:start w:val="1"/>
      <w:numFmt w:val="lowerLetter"/>
      <w:lvlText w:val="%1)"/>
      <w:lvlJc w:val="left"/>
      <w:pPr>
        <w:ind w:left="1190" w:hanging="33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-1"/>
        <w:w w:val="102"/>
        <w:sz w:val="22"/>
        <w:szCs w:val="22"/>
      </w:rPr>
    </w:lvl>
    <w:lvl w:ilvl="1" w:tplc="36E8F2BE">
      <w:numFmt w:val="bullet"/>
      <w:lvlText w:val="•"/>
      <w:lvlJc w:val="left"/>
      <w:pPr>
        <w:ind w:left="2553" w:hanging="339"/>
      </w:pPr>
      <w:rPr>
        <w:rFonts w:hint="default"/>
      </w:rPr>
    </w:lvl>
    <w:lvl w:ilvl="2" w:tplc="2D9C05B2">
      <w:numFmt w:val="bullet"/>
      <w:lvlText w:val="•"/>
      <w:lvlJc w:val="left"/>
      <w:pPr>
        <w:ind w:left="3919" w:hanging="339"/>
      </w:pPr>
      <w:rPr>
        <w:rFonts w:hint="default"/>
      </w:rPr>
    </w:lvl>
    <w:lvl w:ilvl="3" w:tplc="F5322830">
      <w:numFmt w:val="bullet"/>
      <w:lvlText w:val="•"/>
      <w:lvlJc w:val="left"/>
      <w:pPr>
        <w:ind w:left="5285" w:hanging="339"/>
      </w:pPr>
      <w:rPr>
        <w:rFonts w:hint="default"/>
      </w:rPr>
    </w:lvl>
    <w:lvl w:ilvl="4" w:tplc="37CABE4E">
      <w:numFmt w:val="bullet"/>
      <w:lvlText w:val="•"/>
      <w:lvlJc w:val="left"/>
      <w:pPr>
        <w:ind w:left="6651" w:hanging="339"/>
      </w:pPr>
      <w:rPr>
        <w:rFonts w:hint="default"/>
      </w:rPr>
    </w:lvl>
    <w:lvl w:ilvl="5" w:tplc="5EEE59FA">
      <w:numFmt w:val="bullet"/>
      <w:lvlText w:val="•"/>
      <w:lvlJc w:val="left"/>
      <w:pPr>
        <w:ind w:left="8017" w:hanging="339"/>
      </w:pPr>
      <w:rPr>
        <w:rFonts w:hint="default"/>
      </w:rPr>
    </w:lvl>
    <w:lvl w:ilvl="6" w:tplc="2A324CF0">
      <w:numFmt w:val="bullet"/>
      <w:lvlText w:val="•"/>
      <w:lvlJc w:val="left"/>
      <w:pPr>
        <w:ind w:left="9383" w:hanging="339"/>
      </w:pPr>
      <w:rPr>
        <w:rFonts w:hint="default"/>
      </w:rPr>
    </w:lvl>
    <w:lvl w:ilvl="7" w:tplc="2210465E">
      <w:numFmt w:val="bullet"/>
      <w:lvlText w:val="•"/>
      <w:lvlJc w:val="left"/>
      <w:pPr>
        <w:ind w:left="10749" w:hanging="339"/>
      </w:pPr>
      <w:rPr>
        <w:rFonts w:hint="default"/>
      </w:rPr>
    </w:lvl>
    <w:lvl w:ilvl="8" w:tplc="0C325110">
      <w:numFmt w:val="bullet"/>
      <w:lvlText w:val="•"/>
      <w:lvlJc w:val="left"/>
      <w:pPr>
        <w:ind w:left="12115" w:hanging="339"/>
      </w:pPr>
      <w:rPr>
        <w:rFonts w:hint="default"/>
      </w:rPr>
    </w:lvl>
  </w:abstractNum>
  <w:abstractNum w:abstractNumId="38" w15:restartNumberingAfterBreak="0">
    <w:nsid w:val="43E975FC"/>
    <w:multiLevelType w:val="hybridMultilevel"/>
    <w:tmpl w:val="21762000"/>
    <w:lvl w:ilvl="0" w:tplc="1178A1C8">
      <w:start w:val="1"/>
      <w:numFmt w:val="lowerLetter"/>
      <w:lvlText w:val="%1)"/>
      <w:lvlJc w:val="left"/>
      <w:pPr>
        <w:ind w:left="464" w:hanging="33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-1"/>
        <w:w w:val="102"/>
        <w:sz w:val="22"/>
        <w:szCs w:val="22"/>
      </w:rPr>
    </w:lvl>
    <w:lvl w:ilvl="1" w:tplc="F00CB53E">
      <w:numFmt w:val="bullet"/>
      <w:lvlText w:val="•"/>
      <w:lvlJc w:val="left"/>
      <w:pPr>
        <w:ind w:left="1826" w:hanging="339"/>
      </w:pPr>
      <w:rPr>
        <w:rFonts w:hint="default"/>
      </w:rPr>
    </w:lvl>
    <w:lvl w:ilvl="2" w:tplc="979A7318">
      <w:numFmt w:val="bullet"/>
      <w:lvlText w:val="•"/>
      <w:lvlJc w:val="left"/>
      <w:pPr>
        <w:ind w:left="3192" w:hanging="339"/>
      </w:pPr>
      <w:rPr>
        <w:rFonts w:hint="default"/>
      </w:rPr>
    </w:lvl>
    <w:lvl w:ilvl="3" w:tplc="F7E81C0A">
      <w:numFmt w:val="bullet"/>
      <w:lvlText w:val="•"/>
      <w:lvlJc w:val="left"/>
      <w:pPr>
        <w:ind w:left="4558" w:hanging="339"/>
      </w:pPr>
      <w:rPr>
        <w:rFonts w:hint="default"/>
      </w:rPr>
    </w:lvl>
    <w:lvl w:ilvl="4" w:tplc="EFB8EFEC">
      <w:numFmt w:val="bullet"/>
      <w:lvlText w:val="•"/>
      <w:lvlJc w:val="left"/>
      <w:pPr>
        <w:ind w:left="5924" w:hanging="339"/>
      </w:pPr>
      <w:rPr>
        <w:rFonts w:hint="default"/>
      </w:rPr>
    </w:lvl>
    <w:lvl w:ilvl="5" w:tplc="E8A465A8">
      <w:numFmt w:val="bullet"/>
      <w:lvlText w:val="•"/>
      <w:lvlJc w:val="left"/>
      <w:pPr>
        <w:ind w:left="7290" w:hanging="339"/>
      </w:pPr>
      <w:rPr>
        <w:rFonts w:hint="default"/>
      </w:rPr>
    </w:lvl>
    <w:lvl w:ilvl="6" w:tplc="78C483A8">
      <w:numFmt w:val="bullet"/>
      <w:lvlText w:val="•"/>
      <w:lvlJc w:val="left"/>
      <w:pPr>
        <w:ind w:left="8656" w:hanging="339"/>
      </w:pPr>
      <w:rPr>
        <w:rFonts w:hint="default"/>
      </w:rPr>
    </w:lvl>
    <w:lvl w:ilvl="7" w:tplc="50681EB0">
      <w:numFmt w:val="bullet"/>
      <w:lvlText w:val="•"/>
      <w:lvlJc w:val="left"/>
      <w:pPr>
        <w:ind w:left="10022" w:hanging="339"/>
      </w:pPr>
      <w:rPr>
        <w:rFonts w:hint="default"/>
      </w:rPr>
    </w:lvl>
    <w:lvl w:ilvl="8" w:tplc="B142A4CE">
      <w:numFmt w:val="bullet"/>
      <w:lvlText w:val="•"/>
      <w:lvlJc w:val="left"/>
      <w:pPr>
        <w:ind w:left="11388" w:hanging="339"/>
      </w:pPr>
      <w:rPr>
        <w:rFonts w:hint="default"/>
      </w:rPr>
    </w:lvl>
  </w:abstractNum>
  <w:abstractNum w:abstractNumId="39" w15:restartNumberingAfterBreak="0">
    <w:nsid w:val="46A56E98"/>
    <w:multiLevelType w:val="hybridMultilevel"/>
    <w:tmpl w:val="8A067488"/>
    <w:lvl w:ilvl="0" w:tplc="27507832">
      <w:start w:val="1"/>
      <w:numFmt w:val="lowerLetter"/>
      <w:lvlText w:val="%1)"/>
      <w:lvlJc w:val="left"/>
      <w:pPr>
        <w:ind w:left="720" w:hanging="360"/>
      </w:pPr>
      <w:rPr>
        <w:rFonts w:eastAsiaTheme="minorHAnsi" w:cs="Times-Italic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8E113F2"/>
    <w:multiLevelType w:val="multilevel"/>
    <w:tmpl w:val="2D86DCA4"/>
    <w:lvl w:ilvl="0">
      <w:start w:val="6"/>
      <w:numFmt w:val="decimal"/>
      <w:lvlText w:val="%1"/>
      <w:lvlJc w:val="left"/>
      <w:pPr>
        <w:ind w:left="463" w:hanging="33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3" w:hanging="33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2"/>
        <w:sz w:val="22"/>
        <w:szCs w:val="22"/>
      </w:rPr>
    </w:lvl>
    <w:lvl w:ilvl="2">
      <w:numFmt w:val="bullet"/>
      <w:lvlText w:val="•"/>
      <w:lvlJc w:val="left"/>
      <w:pPr>
        <w:ind w:left="3192" w:hanging="339"/>
      </w:pPr>
      <w:rPr>
        <w:rFonts w:hint="default"/>
      </w:rPr>
    </w:lvl>
    <w:lvl w:ilvl="3">
      <w:numFmt w:val="bullet"/>
      <w:lvlText w:val="•"/>
      <w:lvlJc w:val="left"/>
      <w:pPr>
        <w:ind w:left="4558" w:hanging="339"/>
      </w:pPr>
      <w:rPr>
        <w:rFonts w:hint="default"/>
      </w:rPr>
    </w:lvl>
    <w:lvl w:ilvl="4">
      <w:numFmt w:val="bullet"/>
      <w:lvlText w:val="•"/>
      <w:lvlJc w:val="left"/>
      <w:pPr>
        <w:ind w:left="5924" w:hanging="339"/>
      </w:pPr>
      <w:rPr>
        <w:rFonts w:hint="default"/>
      </w:rPr>
    </w:lvl>
    <w:lvl w:ilvl="5">
      <w:numFmt w:val="bullet"/>
      <w:lvlText w:val="•"/>
      <w:lvlJc w:val="left"/>
      <w:pPr>
        <w:ind w:left="7290" w:hanging="339"/>
      </w:pPr>
      <w:rPr>
        <w:rFonts w:hint="default"/>
      </w:rPr>
    </w:lvl>
    <w:lvl w:ilvl="6">
      <w:numFmt w:val="bullet"/>
      <w:lvlText w:val="•"/>
      <w:lvlJc w:val="left"/>
      <w:pPr>
        <w:ind w:left="8656" w:hanging="339"/>
      </w:pPr>
      <w:rPr>
        <w:rFonts w:hint="default"/>
      </w:rPr>
    </w:lvl>
    <w:lvl w:ilvl="7">
      <w:numFmt w:val="bullet"/>
      <w:lvlText w:val="•"/>
      <w:lvlJc w:val="left"/>
      <w:pPr>
        <w:ind w:left="10022" w:hanging="339"/>
      </w:pPr>
      <w:rPr>
        <w:rFonts w:hint="default"/>
      </w:rPr>
    </w:lvl>
    <w:lvl w:ilvl="8">
      <w:numFmt w:val="bullet"/>
      <w:lvlText w:val="•"/>
      <w:lvlJc w:val="left"/>
      <w:pPr>
        <w:ind w:left="11388" w:hanging="339"/>
      </w:pPr>
      <w:rPr>
        <w:rFonts w:hint="default"/>
      </w:rPr>
    </w:lvl>
  </w:abstractNum>
  <w:abstractNum w:abstractNumId="41" w15:restartNumberingAfterBreak="0">
    <w:nsid w:val="49DE068A"/>
    <w:multiLevelType w:val="hybridMultilevel"/>
    <w:tmpl w:val="F3ACCF48"/>
    <w:lvl w:ilvl="0" w:tplc="94A4EF7A">
      <w:start w:val="1"/>
      <w:numFmt w:val="lowerLetter"/>
      <w:lvlText w:val="%1)"/>
      <w:lvlJc w:val="left"/>
      <w:pPr>
        <w:ind w:left="464" w:hanging="33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-1"/>
        <w:w w:val="102"/>
        <w:sz w:val="22"/>
        <w:szCs w:val="22"/>
      </w:rPr>
    </w:lvl>
    <w:lvl w:ilvl="1" w:tplc="BB60EF26">
      <w:numFmt w:val="bullet"/>
      <w:lvlText w:val="•"/>
      <w:lvlJc w:val="left"/>
      <w:pPr>
        <w:ind w:left="1826" w:hanging="339"/>
      </w:pPr>
      <w:rPr>
        <w:rFonts w:hint="default"/>
      </w:rPr>
    </w:lvl>
    <w:lvl w:ilvl="2" w:tplc="352A1828">
      <w:numFmt w:val="bullet"/>
      <w:lvlText w:val="•"/>
      <w:lvlJc w:val="left"/>
      <w:pPr>
        <w:ind w:left="3192" w:hanging="339"/>
      </w:pPr>
      <w:rPr>
        <w:rFonts w:hint="default"/>
      </w:rPr>
    </w:lvl>
    <w:lvl w:ilvl="3" w:tplc="360E19BA">
      <w:numFmt w:val="bullet"/>
      <w:lvlText w:val="•"/>
      <w:lvlJc w:val="left"/>
      <w:pPr>
        <w:ind w:left="4558" w:hanging="339"/>
      </w:pPr>
      <w:rPr>
        <w:rFonts w:hint="default"/>
      </w:rPr>
    </w:lvl>
    <w:lvl w:ilvl="4" w:tplc="6A7EC25E">
      <w:numFmt w:val="bullet"/>
      <w:lvlText w:val="•"/>
      <w:lvlJc w:val="left"/>
      <w:pPr>
        <w:ind w:left="5924" w:hanging="339"/>
      </w:pPr>
      <w:rPr>
        <w:rFonts w:hint="default"/>
      </w:rPr>
    </w:lvl>
    <w:lvl w:ilvl="5" w:tplc="0CECFE5A">
      <w:numFmt w:val="bullet"/>
      <w:lvlText w:val="•"/>
      <w:lvlJc w:val="left"/>
      <w:pPr>
        <w:ind w:left="7290" w:hanging="339"/>
      </w:pPr>
      <w:rPr>
        <w:rFonts w:hint="default"/>
      </w:rPr>
    </w:lvl>
    <w:lvl w:ilvl="6" w:tplc="704A387A">
      <w:numFmt w:val="bullet"/>
      <w:lvlText w:val="•"/>
      <w:lvlJc w:val="left"/>
      <w:pPr>
        <w:ind w:left="8656" w:hanging="339"/>
      </w:pPr>
      <w:rPr>
        <w:rFonts w:hint="default"/>
      </w:rPr>
    </w:lvl>
    <w:lvl w:ilvl="7" w:tplc="00B465C2">
      <w:numFmt w:val="bullet"/>
      <w:lvlText w:val="•"/>
      <w:lvlJc w:val="left"/>
      <w:pPr>
        <w:ind w:left="10022" w:hanging="339"/>
      </w:pPr>
      <w:rPr>
        <w:rFonts w:hint="default"/>
      </w:rPr>
    </w:lvl>
    <w:lvl w:ilvl="8" w:tplc="1A9AD764">
      <w:numFmt w:val="bullet"/>
      <w:lvlText w:val="•"/>
      <w:lvlJc w:val="left"/>
      <w:pPr>
        <w:ind w:left="11388" w:hanging="339"/>
      </w:pPr>
      <w:rPr>
        <w:rFonts w:hint="default"/>
      </w:rPr>
    </w:lvl>
  </w:abstractNum>
  <w:abstractNum w:abstractNumId="42" w15:restartNumberingAfterBreak="0">
    <w:nsid w:val="4A2B0D19"/>
    <w:multiLevelType w:val="hybridMultilevel"/>
    <w:tmpl w:val="583C9268"/>
    <w:lvl w:ilvl="0" w:tplc="0C090017">
      <w:start w:val="1"/>
      <w:numFmt w:val="lowerLetter"/>
      <w:lvlText w:val="%1)"/>
      <w:lvlJc w:val="left"/>
      <w:pPr>
        <w:ind w:left="380" w:hanging="360"/>
      </w:pPr>
    </w:lvl>
    <w:lvl w:ilvl="1" w:tplc="0C090019" w:tentative="1">
      <w:start w:val="1"/>
      <w:numFmt w:val="lowerLetter"/>
      <w:lvlText w:val="%2."/>
      <w:lvlJc w:val="left"/>
      <w:pPr>
        <w:ind w:left="1100" w:hanging="360"/>
      </w:pPr>
    </w:lvl>
    <w:lvl w:ilvl="2" w:tplc="0C09001B" w:tentative="1">
      <w:start w:val="1"/>
      <w:numFmt w:val="lowerRoman"/>
      <w:lvlText w:val="%3."/>
      <w:lvlJc w:val="right"/>
      <w:pPr>
        <w:ind w:left="1820" w:hanging="180"/>
      </w:pPr>
    </w:lvl>
    <w:lvl w:ilvl="3" w:tplc="0C09000F" w:tentative="1">
      <w:start w:val="1"/>
      <w:numFmt w:val="decimal"/>
      <w:lvlText w:val="%4."/>
      <w:lvlJc w:val="left"/>
      <w:pPr>
        <w:ind w:left="2540" w:hanging="360"/>
      </w:pPr>
    </w:lvl>
    <w:lvl w:ilvl="4" w:tplc="0C090019" w:tentative="1">
      <w:start w:val="1"/>
      <w:numFmt w:val="lowerLetter"/>
      <w:lvlText w:val="%5."/>
      <w:lvlJc w:val="left"/>
      <w:pPr>
        <w:ind w:left="3260" w:hanging="360"/>
      </w:pPr>
    </w:lvl>
    <w:lvl w:ilvl="5" w:tplc="0C09001B" w:tentative="1">
      <w:start w:val="1"/>
      <w:numFmt w:val="lowerRoman"/>
      <w:lvlText w:val="%6."/>
      <w:lvlJc w:val="right"/>
      <w:pPr>
        <w:ind w:left="3980" w:hanging="180"/>
      </w:pPr>
    </w:lvl>
    <w:lvl w:ilvl="6" w:tplc="0C09000F" w:tentative="1">
      <w:start w:val="1"/>
      <w:numFmt w:val="decimal"/>
      <w:lvlText w:val="%7."/>
      <w:lvlJc w:val="left"/>
      <w:pPr>
        <w:ind w:left="4700" w:hanging="360"/>
      </w:pPr>
    </w:lvl>
    <w:lvl w:ilvl="7" w:tplc="0C090019" w:tentative="1">
      <w:start w:val="1"/>
      <w:numFmt w:val="lowerLetter"/>
      <w:lvlText w:val="%8."/>
      <w:lvlJc w:val="left"/>
      <w:pPr>
        <w:ind w:left="5420" w:hanging="360"/>
      </w:pPr>
    </w:lvl>
    <w:lvl w:ilvl="8" w:tplc="0C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3" w15:restartNumberingAfterBreak="0">
    <w:nsid w:val="4A625FFB"/>
    <w:multiLevelType w:val="hybridMultilevel"/>
    <w:tmpl w:val="DC8CA24A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EBB2F14"/>
    <w:multiLevelType w:val="multilevel"/>
    <w:tmpl w:val="A33CDF0A"/>
    <w:lvl w:ilvl="0">
      <w:start w:val="8"/>
      <w:numFmt w:val="decimal"/>
      <w:lvlText w:val="%1"/>
      <w:lvlJc w:val="left"/>
      <w:pPr>
        <w:ind w:left="464" w:hanging="33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4" w:hanging="33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2"/>
        <w:sz w:val="22"/>
        <w:szCs w:val="22"/>
      </w:rPr>
    </w:lvl>
    <w:lvl w:ilvl="2">
      <w:numFmt w:val="bullet"/>
      <w:lvlText w:val="•"/>
      <w:lvlJc w:val="left"/>
      <w:pPr>
        <w:ind w:left="3192" w:hanging="339"/>
      </w:pPr>
      <w:rPr>
        <w:rFonts w:hint="default"/>
      </w:rPr>
    </w:lvl>
    <w:lvl w:ilvl="3">
      <w:numFmt w:val="bullet"/>
      <w:lvlText w:val="•"/>
      <w:lvlJc w:val="left"/>
      <w:pPr>
        <w:ind w:left="4558" w:hanging="339"/>
      </w:pPr>
      <w:rPr>
        <w:rFonts w:hint="default"/>
      </w:rPr>
    </w:lvl>
    <w:lvl w:ilvl="4">
      <w:numFmt w:val="bullet"/>
      <w:lvlText w:val="•"/>
      <w:lvlJc w:val="left"/>
      <w:pPr>
        <w:ind w:left="5924" w:hanging="339"/>
      </w:pPr>
      <w:rPr>
        <w:rFonts w:hint="default"/>
      </w:rPr>
    </w:lvl>
    <w:lvl w:ilvl="5">
      <w:numFmt w:val="bullet"/>
      <w:lvlText w:val="•"/>
      <w:lvlJc w:val="left"/>
      <w:pPr>
        <w:ind w:left="7290" w:hanging="339"/>
      </w:pPr>
      <w:rPr>
        <w:rFonts w:hint="default"/>
      </w:rPr>
    </w:lvl>
    <w:lvl w:ilvl="6">
      <w:numFmt w:val="bullet"/>
      <w:lvlText w:val="•"/>
      <w:lvlJc w:val="left"/>
      <w:pPr>
        <w:ind w:left="8656" w:hanging="339"/>
      </w:pPr>
      <w:rPr>
        <w:rFonts w:hint="default"/>
      </w:rPr>
    </w:lvl>
    <w:lvl w:ilvl="7">
      <w:numFmt w:val="bullet"/>
      <w:lvlText w:val="•"/>
      <w:lvlJc w:val="left"/>
      <w:pPr>
        <w:ind w:left="10022" w:hanging="339"/>
      </w:pPr>
      <w:rPr>
        <w:rFonts w:hint="default"/>
      </w:rPr>
    </w:lvl>
    <w:lvl w:ilvl="8">
      <w:numFmt w:val="bullet"/>
      <w:lvlText w:val="•"/>
      <w:lvlJc w:val="left"/>
      <w:pPr>
        <w:ind w:left="11388" w:hanging="339"/>
      </w:pPr>
      <w:rPr>
        <w:rFonts w:hint="default"/>
      </w:rPr>
    </w:lvl>
  </w:abstractNum>
  <w:abstractNum w:abstractNumId="45" w15:restartNumberingAfterBreak="0">
    <w:nsid w:val="4F0E2404"/>
    <w:multiLevelType w:val="hybridMultilevel"/>
    <w:tmpl w:val="B5527D08"/>
    <w:lvl w:ilvl="0" w:tplc="FEC8D614">
      <w:start w:val="1"/>
      <w:numFmt w:val="lowerLetter"/>
      <w:lvlText w:val="%1)"/>
      <w:lvlJc w:val="left"/>
      <w:pPr>
        <w:ind w:left="464" w:hanging="33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-1"/>
        <w:w w:val="102"/>
        <w:sz w:val="22"/>
        <w:szCs w:val="22"/>
      </w:rPr>
    </w:lvl>
    <w:lvl w:ilvl="1" w:tplc="52D407A8">
      <w:numFmt w:val="bullet"/>
      <w:lvlText w:val="•"/>
      <w:lvlJc w:val="left"/>
      <w:pPr>
        <w:ind w:left="1826" w:hanging="339"/>
      </w:pPr>
      <w:rPr>
        <w:rFonts w:hint="default"/>
      </w:rPr>
    </w:lvl>
    <w:lvl w:ilvl="2" w:tplc="FBE64FCE">
      <w:numFmt w:val="bullet"/>
      <w:lvlText w:val="•"/>
      <w:lvlJc w:val="left"/>
      <w:pPr>
        <w:ind w:left="3192" w:hanging="339"/>
      </w:pPr>
      <w:rPr>
        <w:rFonts w:hint="default"/>
      </w:rPr>
    </w:lvl>
    <w:lvl w:ilvl="3" w:tplc="105625EA">
      <w:numFmt w:val="bullet"/>
      <w:lvlText w:val="•"/>
      <w:lvlJc w:val="left"/>
      <w:pPr>
        <w:ind w:left="4558" w:hanging="339"/>
      </w:pPr>
      <w:rPr>
        <w:rFonts w:hint="default"/>
      </w:rPr>
    </w:lvl>
    <w:lvl w:ilvl="4" w:tplc="C794FB6E">
      <w:numFmt w:val="bullet"/>
      <w:lvlText w:val="•"/>
      <w:lvlJc w:val="left"/>
      <w:pPr>
        <w:ind w:left="5924" w:hanging="339"/>
      </w:pPr>
      <w:rPr>
        <w:rFonts w:hint="default"/>
      </w:rPr>
    </w:lvl>
    <w:lvl w:ilvl="5" w:tplc="745670CC">
      <w:numFmt w:val="bullet"/>
      <w:lvlText w:val="•"/>
      <w:lvlJc w:val="left"/>
      <w:pPr>
        <w:ind w:left="7290" w:hanging="339"/>
      </w:pPr>
      <w:rPr>
        <w:rFonts w:hint="default"/>
      </w:rPr>
    </w:lvl>
    <w:lvl w:ilvl="6" w:tplc="C276C1BA">
      <w:numFmt w:val="bullet"/>
      <w:lvlText w:val="•"/>
      <w:lvlJc w:val="left"/>
      <w:pPr>
        <w:ind w:left="8656" w:hanging="339"/>
      </w:pPr>
      <w:rPr>
        <w:rFonts w:hint="default"/>
      </w:rPr>
    </w:lvl>
    <w:lvl w:ilvl="7" w:tplc="783ADE66">
      <w:numFmt w:val="bullet"/>
      <w:lvlText w:val="•"/>
      <w:lvlJc w:val="left"/>
      <w:pPr>
        <w:ind w:left="10022" w:hanging="339"/>
      </w:pPr>
      <w:rPr>
        <w:rFonts w:hint="default"/>
      </w:rPr>
    </w:lvl>
    <w:lvl w:ilvl="8" w:tplc="766C86AC">
      <w:numFmt w:val="bullet"/>
      <w:lvlText w:val="•"/>
      <w:lvlJc w:val="left"/>
      <w:pPr>
        <w:ind w:left="11388" w:hanging="339"/>
      </w:pPr>
      <w:rPr>
        <w:rFonts w:hint="default"/>
      </w:rPr>
    </w:lvl>
  </w:abstractNum>
  <w:abstractNum w:abstractNumId="46" w15:restartNumberingAfterBreak="0">
    <w:nsid w:val="508127C7"/>
    <w:multiLevelType w:val="hybridMultilevel"/>
    <w:tmpl w:val="69A8CF04"/>
    <w:lvl w:ilvl="0" w:tplc="7A42BFA8">
      <w:start w:val="1"/>
      <w:numFmt w:val="lowerLetter"/>
      <w:lvlText w:val="%1)"/>
      <w:lvlJc w:val="left"/>
      <w:pPr>
        <w:ind w:left="463" w:hanging="33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-1"/>
        <w:w w:val="102"/>
        <w:sz w:val="22"/>
        <w:szCs w:val="22"/>
      </w:rPr>
    </w:lvl>
    <w:lvl w:ilvl="1" w:tplc="2884B24C">
      <w:numFmt w:val="bullet"/>
      <w:lvlText w:val="•"/>
      <w:lvlJc w:val="left"/>
      <w:pPr>
        <w:ind w:left="1826" w:hanging="339"/>
      </w:pPr>
      <w:rPr>
        <w:rFonts w:hint="default"/>
      </w:rPr>
    </w:lvl>
    <w:lvl w:ilvl="2" w:tplc="9C96A3B6">
      <w:numFmt w:val="bullet"/>
      <w:lvlText w:val="•"/>
      <w:lvlJc w:val="left"/>
      <w:pPr>
        <w:ind w:left="3192" w:hanging="339"/>
      </w:pPr>
      <w:rPr>
        <w:rFonts w:hint="default"/>
      </w:rPr>
    </w:lvl>
    <w:lvl w:ilvl="3" w:tplc="F3ACCDDC">
      <w:numFmt w:val="bullet"/>
      <w:lvlText w:val="•"/>
      <w:lvlJc w:val="left"/>
      <w:pPr>
        <w:ind w:left="4558" w:hanging="339"/>
      </w:pPr>
      <w:rPr>
        <w:rFonts w:hint="default"/>
      </w:rPr>
    </w:lvl>
    <w:lvl w:ilvl="4" w:tplc="1D3CF1AE">
      <w:numFmt w:val="bullet"/>
      <w:lvlText w:val="•"/>
      <w:lvlJc w:val="left"/>
      <w:pPr>
        <w:ind w:left="5924" w:hanging="339"/>
      </w:pPr>
      <w:rPr>
        <w:rFonts w:hint="default"/>
      </w:rPr>
    </w:lvl>
    <w:lvl w:ilvl="5" w:tplc="40F8EDFE">
      <w:numFmt w:val="bullet"/>
      <w:lvlText w:val="•"/>
      <w:lvlJc w:val="left"/>
      <w:pPr>
        <w:ind w:left="7290" w:hanging="339"/>
      </w:pPr>
      <w:rPr>
        <w:rFonts w:hint="default"/>
      </w:rPr>
    </w:lvl>
    <w:lvl w:ilvl="6" w:tplc="C504B616">
      <w:numFmt w:val="bullet"/>
      <w:lvlText w:val="•"/>
      <w:lvlJc w:val="left"/>
      <w:pPr>
        <w:ind w:left="8656" w:hanging="339"/>
      </w:pPr>
      <w:rPr>
        <w:rFonts w:hint="default"/>
      </w:rPr>
    </w:lvl>
    <w:lvl w:ilvl="7" w:tplc="08CA6828">
      <w:numFmt w:val="bullet"/>
      <w:lvlText w:val="•"/>
      <w:lvlJc w:val="left"/>
      <w:pPr>
        <w:ind w:left="10022" w:hanging="339"/>
      </w:pPr>
      <w:rPr>
        <w:rFonts w:hint="default"/>
      </w:rPr>
    </w:lvl>
    <w:lvl w:ilvl="8" w:tplc="4EAEBBD8">
      <w:numFmt w:val="bullet"/>
      <w:lvlText w:val="•"/>
      <w:lvlJc w:val="left"/>
      <w:pPr>
        <w:ind w:left="11388" w:hanging="339"/>
      </w:pPr>
      <w:rPr>
        <w:rFonts w:hint="default"/>
      </w:rPr>
    </w:lvl>
  </w:abstractNum>
  <w:abstractNum w:abstractNumId="47" w15:restartNumberingAfterBreak="0">
    <w:nsid w:val="519058AA"/>
    <w:multiLevelType w:val="multilevel"/>
    <w:tmpl w:val="89B2ECF2"/>
    <w:lvl w:ilvl="0">
      <w:start w:val="1"/>
      <w:numFmt w:val="decimal"/>
      <w:lvlText w:val="%1"/>
      <w:lvlJc w:val="left"/>
      <w:pPr>
        <w:ind w:left="450" w:hanging="450"/>
      </w:pPr>
      <w:rPr>
        <w:rFonts w:eastAsiaTheme="minorHAnsi" w:hint="default"/>
        <w:w w:val="100"/>
      </w:rPr>
    </w:lvl>
    <w:lvl w:ilvl="1">
      <w:start w:val="1"/>
      <w:numFmt w:val="decimal"/>
      <w:lvlText w:val="%1.%2"/>
      <w:lvlJc w:val="left"/>
      <w:pPr>
        <w:ind w:left="500" w:hanging="450"/>
      </w:pPr>
      <w:rPr>
        <w:rFonts w:eastAsiaTheme="minorHAnsi" w:hint="default"/>
        <w:w w:val="100"/>
      </w:rPr>
    </w:lvl>
    <w:lvl w:ilvl="2">
      <w:start w:val="1"/>
      <w:numFmt w:val="decimal"/>
      <w:lvlText w:val="%1.%2.%3"/>
      <w:lvlJc w:val="left"/>
      <w:pPr>
        <w:ind w:left="820" w:hanging="720"/>
      </w:pPr>
      <w:rPr>
        <w:rFonts w:eastAsiaTheme="minorHAnsi" w:hint="default"/>
        <w:w w:val="100"/>
      </w:rPr>
    </w:lvl>
    <w:lvl w:ilvl="3">
      <w:start w:val="1"/>
      <w:numFmt w:val="decimal"/>
      <w:lvlText w:val="%1.%2.%3.%4"/>
      <w:lvlJc w:val="left"/>
      <w:pPr>
        <w:ind w:left="870" w:hanging="720"/>
      </w:pPr>
      <w:rPr>
        <w:rFonts w:eastAsiaTheme="minorHAnsi" w:hint="default"/>
        <w:w w:val="100"/>
      </w:rPr>
    </w:lvl>
    <w:lvl w:ilvl="4">
      <w:start w:val="1"/>
      <w:numFmt w:val="decimal"/>
      <w:lvlText w:val="%1.%2.%3.%4.%5"/>
      <w:lvlJc w:val="left"/>
      <w:pPr>
        <w:ind w:left="1280" w:hanging="1080"/>
      </w:pPr>
      <w:rPr>
        <w:rFonts w:eastAsiaTheme="minorHAnsi" w:hint="default"/>
        <w:w w:val="100"/>
      </w:rPr>
    </w:lvl>
    <w:lvl w:ilvl="5">
      <w:start w:val="1"/>
      <w:numFmt w:val="decimal"/>
      <w:lvlText w:val="%1.%2.%3.%4.%5.%6"/>
      <w:lvlJc w:val="left"/>
      <w:pPr>
        <w:ind w:left="1330" w:hanging="1080"/>
      </w:pPr>
      <w:rPr>
        <w:rFonts w:eastAsiaTheme="minorHAnsi" w:hint="default"/>
        <w:w w:val="100"/>
      </w:rPr>
    </w:lvl>
    <w:lvl w:ilvl="6">
      <w:start w:val="1"/>
      <w:numFmt w:val="decimal"/>
      <w:lvlText w:val="%1.%2.%3.%4.%5.%6.%7"/>
      <w:lvlJc w:val="left"/>
      <w:pPr>
        <w:ind w:left="1740" w:hanging="1440"/>
      </w:pPr>
      <w:rPr>
        <w:rFonts w:eastAsiaTheme="minorHAnsi" w:hint="default"/>
        <w:w w:val="100"/>
      </w:rPr>
    </w:lvl>
    <w:lvl w:ilvl="7">
      <w:start w:val="1"/>
      <w:numFmt w:val="decimal"/>
      <w:lvlText w:val="%1.%2.%3.%4.%5.%6.%7.%8"/>
      <w:lvlJc w:val="left"/>
      <w:pPr>
        <w:ind w:left="1790" w:hanging="1440"/>
      </w:pPr>
      <w:rPr>
        <w:rFonts w:eastAsiaTheme="minorHAnsi" w:hint="default"/>
        <w:w w:val="100"/>
      </w:rPr>
    </w:lvl>
    <w:lvl w:ilvl="8">
      <w:start w:val="1"/>
      <w:numFmt w:val="decimal"/>
      <w:lvlText w:val="%1.%2.%3.%4.%5.%6.%7.%8.%9"/>
      <w:lvlJc w:val="left"/>
      <w:pPr>
        <w:ind w:left="2200" w:hanging="1800"/>
      </w:pPr>
      <w:rPr>
        <w:rFonts w:eastAsiaTheme="minorHAnsi" w:hint="default"/>
        <w:w w:val="100"/>
      </w:rPr>
    </w:lvl>
  </w:abstractNum>
  <w:abstractNum w:abstractNumId="48" w15:restartNumberingAfterBreak="0">
    <w:nsid w:val="52B35105"/>
    <w:multiLevelType w:val="multilevel"/>
    <w:tmpl w:val="348E95EE"/>
    <w:lvl w:ilvl="0">
      <w:start w:val="1"/>
      <w:numFmt w:val="decimal"/>
      <w:lvlText w:val="%1"/>
      <w:lvlJc w:val="left"/>
      <w:pPr>
        <w:ind w:left="125" w:hanging="3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5" w:hanging="36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2"/>
        <w:sz w:val="22"/>
        <w:szCs w:val="22"/>
      </w:rPr>
    </w:lvl>
    <w:lvl w:ilvl="2">
      <w:numFmt w:val="bullet"/>
      <w:lvlText w:val="•"/>
      <w:lvlJc w:val="left"/>
      <w:pPr>
        <w:ind w:left="2920" w:hanging="368"/>
      </w:pPr>
      <w:rPr>
        <w:rFonts w:hint="default"/>
      </w:rPr>
    </w:lvl>
    <w:lvl w:ilvl="3">
      <w:numFmt w:val="bullet"/>
      <w:lvlText w:val="•"/>
      <w:lvlJc w:val="left"/>
      <w:pPr>
        <w:ind w:left="4320" w:hanging="368"/>
      </w:pPr>
      <w:rPr>
        <w:rFonts w:hint="default"/>
      </w:rPr>
    </w:lvl>
    <w:lvl w:ilvl="4">
      <w:numFmt w:val="bullet"/>
      <w:lvlText w:val="•"/>
      <w:lvlJc w:val="left"/>
      <w:pPr>
        <w:ind w:left="5720" w:hanging="368"/>
      </w:pPr>
      <w:rPr>
        <w:rFonts w:hint="default"/>
      </w:rPr>
    </w:lvl>
    <w:lvl w:ilvl="5">
      <w:numFmt w:val="bullet"/>
      <w:lvlText w:val="•"/>
      <w:lvlJc w:val="left"/>
      <w:pPr>
        <w:ind w:left="7120" w:hanging="368"/>
      </w:pPr>
      <w:rPr>
        <w:rFonts w:hint="default"/>
      </w:rPr>
    </w:lvl>
    <w:lvl w:ilvl="6">
      <w:numFmt w:val="bullet"/>
      <w:lvlText w:val="•"/>
      <w:lvlJc w:val="left"/>
      <w:pPr>
        <w:ind w:left="8520" w:hanging="368"/>
      </w:pPr>
      <w:rPr>
        <w:rFonts w:hint="default"/>
      </w:rPr>
    </w:lvl>
    <w:lvl w:ilvl="7">
      <w:numFmt w:val="bullet"/>
      <w:lvlText w:val="•"/>
      <w:lvlJc w:val="left"/>
      <w:pPr>
        <w:ind w:left="9920" w:hanging="368"/>
      </w:pPr>
      <w:rPr>
        <w:rFonts w:hint="default"/>
      </w:rPr>
    </w:lvl>
    <w:lvl w:ilvl="8">
      <w:numFmt w:val="bullet"/>
      <w:lvlText w:val="•"/>
      <w:lvlJc w:val="left"/>
      <w:pPr>
        <w:ind w:left="11320" w:hanging="368"/>
      </w:pPr>
      <w:rPr>
        <w:rFonts w:hint="default"/>
      </w:rPr>
    </w:lvl>
  </w:abstractNum>
  <w:abstractNum w:abstractNumId="49" w15:restartNumberingAfterBreak="0">
    <w:nsid w:val="543A78D2"/>
    <w:multiLevelType w:val="multilevel"/>
    <w:tmpl w:val="627C9AFC"/>
    <w:lvl w:ilvl="0">
      <w:start w:val="3"/>
      <w:numFmt w:val="decimal"/>
      <w:lvlText w:val="%1"/>
      <w:lvlJc w:val="left"/>
      <w:pPr>
        <w:ind w:left="125" w:hanging="34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5" w:hanging="34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2"/>
        <w:sz w:val="22"/>
        <w:szCs w:val="22"/>
      </w:rPr>
    </w:lvl>
    <w:lvl w:ilvl="2">
      <w:numFmt w:val="bullet"/>
      <w:lvlText w:val="•"/>
      <w:lvlJc w:val="left"/>
      <w:pPr>
        <w:ind w:left="2920" w:hanging="341"/>
      </w:pPr>
      <w:rPr>
        <w:rFonts w:hint="default"/>
      </w:rPr>
    </w:lvl>
    <w:lvl w:ilvl="3">
      <w:numFmt w:val="bullet"/>
      <w:lvlText w:val="•"/>
      <w:lvlJc w:val="left"/>
      <w:pPr>
        <w:ind w:left="4320" w:hanging="341"/>
      </w:pPr>
      <w:rPr>
        <w:rFonts w:hint="default"/>
      </w:rPr>
    </w:lvl>
    <w:lvl w:ilvl="4">
      <w:numFmt w:val="bullet"/>
      <w:lvlText w:val="•"/>
      <w:lvlJc w:val="left"/>
      <w:pPr>
        <w:ind w:left="5720" w:hanging="341"/>
      </w:pPr>
      <w:rPr>
        <w:rFonts w:hint="default"/>
      </w:rPr>
    </w:lvl>
    <w:lvl w:ilvl="5">
      <w:numFmt w:val="bullet"/>
      <w:lvlText w:val="•"/>
      <w:lvlJc w:val="left"/>
      <w:pPr>
        <w:ind w:left="7120" w:hanging="341"/>
      </w:pPr>
      <w:rPr>
        <w:rFonts w:hint="default"/>
      </w:rPr>
    </w:lvl>
    <w:lvl w:ilvl="6">
      <w:numFmt w:val="bullet"/>
      <w:lvlText w:val="•"/>
      <w:lvlJc w:val="left"/>
      <w:pPr>
        <w:ind w:left="8520" w:hanging="341"/>
      </w:pPr>
      <w:rPr>
        <w:rFonts w:hint="default"/>
      </w:rPr>
    </w:lvl>
    <w:lvl w:ilvl="7">
      <w:numFmt w:val="bullet"/>
      <w:lvlText w:val="•"/>
      <w:lvlJc w:val="left"/>
      <w:pPr>
        <w:ind w:left="9920" w:hanging="341"/>
      </w:pPr>
      <w:rPr>
        <w:rFonts w:hint="default"/>
      </w:rPr>
    </w:lvl>
    <w:lvl w:ilvl="8">
      <w:numFmt w:val="bullet"/>
      <w:lvlText w:val="•"/>
      <w:lvlJc w:val="left"/>
      <w:pPr>
        <w:ind w:left="11320" w:hanging="341"/>
      </w:pPr>
      <w:rPr>
        <w:rFonts w:hint="default"/>
      </w:rPr>
    </w:lvl>
  </w:abstractNum>
  <w:abstractNum w:abstractNumId="50" w15:restartNumberingAfterBreak="0">
    <w:nsid w:val="555C7D21"/>
    <w:multiLevelType w:val="hybridMultilevel"/>
    <w:tmpl w:val="7C94C6A0"/>
    <w:lvl w:ilvl="0" w:tplc="6CFEDB96">
      <w:start w:val="1"/>
      <w:numFmt w:val="lowerLetter"/>
      <w:lvlText w:val="%1)"/>
      <w:lvlJc w:val="left"/>
      <w:pPr>
        <w:ind w:left="464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2"/>
        <w:sz w:val="22"/>
        <w:szCs w:val="22"/>
      </w:rPr>
    </w:lvl>
    <w:lvl w:ilvl="1" w:tplc="9F30A31E">
      <w:numFmt w:val="bullet"/>
      <w:lvlText w:val="•"/>
      <w:lvlJc w:val="left"/>
      <w:pPr>
        <w:ind w:left="1826" w:hanging="339"/>
      </w:pPr>
      <w:rPr>
        <w:rFonts w:hint="default"/>
      </w:rPr>
    </w:lvl>
    <w:lvl w:ilvl="2" w:tplc="5ED0D5C8">
      <w:numFmt w:val="bullet"/>
      <w:lvlText w:val="•"/>
      <w:lvlJc w:val="left"/>
      <w:pPr>
        <w:ind w:left="3192" w:hanging="339"/>
      </w:pPr>
      <w:rPr>
        <w:rFonts w:hint="default"/>
      </w:rPr>
    </w:lvl>
    <w:lvl w:ilvl="3" w:tplc="EFE81802">
      <w:numFmt w:val="bullet"/>
      <w:lvlText w:val="•"/>
      <w:lvlJc w:val="left"/>
      <w:pPr>
        <w:ind w:left="4558" w:hanging="339"/>
      </w:pPr>
      <w:rPr>
        <w:rFonts w:hint="default"/>
      </w:rPr>
    </w:lvl>
    <w:lvl w:ilvl="4" w:tplc="6004DB3A">
      <w:numFmt w:val="bullet"/>
      <w:lvlText w:val="•"/>
      <w:lvlJc w:val="left"/>
      <w:pPr>
        <w:ind w:left="5924" w:hanging="339"/>
      </w:pPr>
      <w:rPr>
        <w:rFonts w:hint="default"/>
      </w:rPr>
    </w:lvl>
    <w:lvl w:ilvl="5" w:tplc="BAA6128C">
      <w:numFmt w:val="bullet"/>
      <w:lvlText w:val="•"/>
      <w:lvlJc w:val="left"/>
      <w:pPr>
        <w:ind w:left="7290" w:hanging="339"/>
      </w:pPr>
      <w:rPr>
        <w:rFonts w:hint="default"/>
      </w:rPr>
    </w:lvl>
    <w:lvl w:ilvl="6" w:tplc="EB049AAC">
      <w:numFmt w:val="bullet"/>
      <w:lvlText w:val="•"/>
      <w:lvlJc w:val="left"/>
      <w:pPr>
        <w:ind w:left="8656" w:hanging="339"/>
      </w:pPr>
      <w:rPr>
        <w:rFonts w:hint="default"/>
      </w:rPr>
    </w:lvl>
    <w:lvl w:ilvl="7" w:tplc="5E78A804">
      <w:numFmt w:val="bullet"/>
      <w:lvlText w:val="•"/>
      <w:lvlJc w:val="left"/>
      <w:pPr>
        <w:ind w:left="10022" w:hanging="339"/>
      </w:pPr>
      <w:rPr>
        <w:rFonts w:hint="default"/>
      </w:rPr>
    </w:lvl>
    <w:lvl w:ilvl="8" w:tplc="3D5C4E1A">
      <w:numFmt w:val="bullet"/>
      <w:lvlText w:val="•"/>
      <w:lvlJc w:val="left"/>
      <w:pPr>
        <w:ind w:left="11388" w:hanging="339"/>
      </w:pPr>
      <w:rPr>
        <w:rFonts w:hint="default"/>
      </w:rPr>
    </w:lvl>
  </w:abstractNum>
  <w:abstractNum w:abstractNumId="51" w15:restartNumberingAfterBreak="0">
    <w:nsid w:val="55BD688F"/>
    <w:multiLevelType w:val="hybridMultilevel"/>
    <w:tmpl w:val="11A8B1E4"/>
    <w:lvl w:ilvl="0" w:tplc="EB8E38CE">
      <w:start w:val="1"/>
      <w:numFmt w:val="lowerLetter"/>
      <w:lvlText w:val="%1)"/>
      <w:lvlJc w:val="left"/>
      <w:pPr>
        <w:ind w:left="463" w:hanging="33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-1"/>
        <w:w w:val="102"/>
        <w:sz w:val="22"/>
        <w:szCs w:val="22"/>
      </w:rPr>
    </w:lvl>
    <w:lvl w:ilvl="1" w:tplc="9468F0E2">
      <w:numFmt w:val="bullet"/>
      <w:lvlText w:val="•"/>
      <w:lvlJc w:val="left"/>
      <w:pPr>
        <w:ind w:left="1826" w:hanging="339"/>
      </w:pPr>
      <w:rPr>
        <w:rFonts w:hint="default"/>
      </w:rPr>
    </w:lvl>
    <w:lvl w:ilvl="2" w:tplc="8D44E3CC">
      <w:numFmt w:val="bullet"/>
      <w:lvlText w:val="•"/>
      <w:lvlJc w:val="left"/>
      <w:pPr>
        <w:ind w:left="3192" w:hanging="339"/>
      </w:pPr>
      <w:rPr>
        <w:rFonts w:hint="default"/>
      </w:rPr>
    </w:lvl>
    <w:lvl w:ilvl="3" w:tplc="B810C4FE">
      <w:numFmt w:val="bullet"/>
      <w:lvlText w:val="•"/>
      <w:lvlJc w:val="left"/>
      <w:pPr>
        <w:ind w:left="4558" w:hanging="339"/>
      </w:pPr>
      <w:rPr>
        <w:rFonts w:hint="default"/>
      </w:rPr>
    </w:lvl>
    <w:lvl w:ilvl="4" w:tplc="ECE6E8C8">
      <w:numFmt w:val="bullet"/>
      <w:lvlText w:val="•"/>
      <w:lvlJc w:val="left"/>
      <w:pPr>
        <w:ind w:left="5924" w:hanging="339"/>
      </w:pPr>
      <w:rPr>
        <w:rFonts w:hint="default"/>
      </w:rPr>
    </w:lvl>
    <w:lvl w:ilvl="5" w:tplc="C472DD14">
      <w:numFmt w:val="bullet"/>
      <w:lvlText w:val="•"/>
      <w:lvlJc w:val="left"/>
      <w:pPr>
        <w:ind w:left="7290" w:hanging="339"/>
      </w:pPr>
      <w:rPr>
        <w:rFonts w:hint="default"/>
      </w:rPr>
    </w:lvl>
    <w:lvl w:ilvl="6" w:tplc="EE70DA30">
      <w:numFmt w:val="bullet"/>
      <w:lvlText w:val="•"/>
      <w:lvlJc w:val="left"/>
      <w:pPr>
        <w:ind w:left="8656" w:hanging="339"/>
      </w:pPr>
      <w:rPr>
        <w:rFonts w:hint="default"/>
      </w:rPr>
    </w:lvl>
    <w:lvl w:ilvl="7" w:tplc="FD9259DE">
      <w:numFmt w:val="bullet"/>
      <w:lvlText w:val="•"/>
      <w:lvlJc w:val="left"/>
      <w:pPr>
        <w:ind w:left="10022" w:hanging="339"/>
      </w:pPr>
      <w:rPr>
        <w:rFonts w:hint="default"/>
      </w:rPr>
    </w:lvl>
    <w:lvl w:ilvl="8" w:tplc="18AE2140">
      <w:numFmt w:val="bullet"/>
      <w:lvlText w:val="•"/>
      <w:lvlJc w:val="left"/>
      <w:pPr>
        <w:ind w:left="11388" w:hanging="339"/>
      </w:pPr>
      <w:rPr>
        <w:rFonts w:hint="default"/>
      </w:rPr>
    </w:lvl>
  </w:abstractNum>
  <w:abstractNum w:abstractNumId="52" w15:restartNumberingAfterBreak="0">
    <w:nsid w:val="5891016E"/>
    <w:multiLevelType w:val="hybridMultilevel"/>
    <w:tmpl w:val="0402406C"/>
    <w:lvl w:ilvl="0" w:tplc="BDA86ADA">
      <w:start w:val="1"/>
      <w:numFmt w:val="lowerLetter"/>
      <w:lvlText w:val="%1)"/>
      <w:lvlJc w:val="left"/>
      <w:pPr>
        <w:ind w:left="447" w:hanging="33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-1"/>
        <w:w w:val="102"/>
        <w:sz w:val="22"/>
        <w:szCs w:val="22"/>
      </w:rPr>
    </w:lvl>
    <w:lvl w:ilvl="1" w:tplc="C78028B8">
      <w:numFmt w:val="bullet"/>
      <w:lvlText w:val="•"/>
      <w:lvlJc w:val="left"/>
      <w:pPr>
        <w:ind w:left="1808" w:hanging="339"/>
      </w:pPr>
      <w:rPr>
        <w:rFonts w:hint="default"/>
      </w:rPr>
    </w:lvl>
    <w:lvl w:ilvl="2" w:tplc="95C88624">
      <w:numFmt w:val="bullet"/>
      <w:lvlText w:val="•"/>
      <w:lvlJc w:val="left"/>
      <w:pPr>
        <w:ind w:left="3176" w:hanging="339"/>
      </w:pPr>
      <w:rPr>
        <w:rFonts w:hint="default"/>
      </w:rPr>
    </w:lvl>
    <w:lvl w:ilvl="3" w:tplc="9768DC8E">
      <w:numFmt w:val="bullet"/>
      <w:lvlText w:val="•"/>
      <w:lvlJc w:val="left"/>
      <w:pPr>
        <w:ind w:left="4544" w:hanging="339"/>
      </w:pPr>
      <w:rPr>
        <w:rFonts w:hint="default"/>
      </w:rPr>
    </w:lvl>
    <w:lvl w:ilvl="4" w:tplc="C1160382">
      <w:numFmt w:val="bullet"/>
      <w:lvlText w:val="•"/>
      <w:lvlJc w:val="left"/>
      <w:pPr>
        <w:ind w:left="5912" w:hanging="339"/>
      </w:pPr>
      <w:rPr>
        <w:rFonts w:hint="default"/>
      </w:rPr>
    </w:lvl>
    <w:lvl w:ilvl="5" w:tplc="F02A2458">
      <w:numFmt w:val="bullet"/>
      <w:lvlText w:val="•"/>
      <w:lvlJc w:val="left"/>
      <w:pPr>
        <w:ind w:left="7280" w:hanging="339"/>
      </w:pPr>
      <w:rPr>
        <w:rFonts w:hint="default"/>
      </w:rPr>
    </w:lvl>
    <w:lvl w:ilvl="6" w:tplc="B786089E">
      <w:numFmt w:val="bullet"/>
      <w:lvlText w:val="•"/>
      <w:lvlJc w:val="left"/>
      <w:pPr>
        <w:ind w:left="8648" w:hanging="339"/>
      </w:pPr>
      <w:rPr>
        <w:rFonts w:hint="default"/>
      </w:rPr>
    </w:lvl>
    <w:lvl w:ilvl="7" w:tplc="EC7E4F0E">
      <w:numFmt w:val="bullet"/>
      <w:lvlText w:val="•"/>
      <w:lvlJc w:val="left"/>
      <w:pPr>
        <w:ind w:left="10016" w:hanging="339"/>
      </w:pPr>
      <w:rPr>
        <w:rFonts w:hint="default"/>
      </w:rPr>
    </w:lvl>
    <w:lvl w:ilvl="8" w:tplc="38EE845E">
      <w:numFmt w:val="bullet"/>
      <w:lvlText w:val="•"/>
      <w:lvlJc w:val="left"/>
      <w:pPr>
        <w:ind w:left="11384" w:hanging="339"/>
      </w:pPr>
      <w:rPr>
        <w:rFonts w:hint="default"/>
      </w:rPr>
    </w:lvl>
  </w:abstractNum>
  <w:abstractNum w:abstractNumId="53" w15:restartNumberingAfterBreak="0">
    <w:nsid w:val="58B30895"/>
    <w:multiLevelType w:val="hybridMultilevel"/>
    <w:tmpl w:val="BEC8A9E0"/>
    <w:lvl w:ilvl="0" w:tplc="A43ADCD6">
      <w:start w:val="1"/>
      <w:numFmt w:val="lowerLetter"/>
      <w:lvlText w:val="%1)"/>
      <w:lvlJc w:val="left"/>
      <w:pPr>
        <w:ind w:left="463" w:hanging="33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-1"/>
        <w:w w:val="102"/>
        <w:sz w:val="22"/>
        <w:szCs w:val="22"/>
      </w:rPr>
    </w:lvl>
    <w:lvl w:ilvl="1" w:tplc="B8E841C6">
      <w:numFmt w:val="bullet"/>
      <w:lvlText w:val="•"/>
      <w:lvlJc w:val="left"/>
      <w:pPr>
        <w:ind w:left="1826" w:hanging="339"/>
      </w:pPr>
      <w:rPr>
        <w:rFonts w:hint="default"/>
      </w:rPr>
    </w:lvl>
    <w:lvl w:ilvl="2" w:tplc="D1E85B02">
      <w:numFmt w:val="bullet"/>
      <w:lvlText w:val="•"/>
      <w:lvlJc w:val="left"/>
      <w:pPr>
        <w:ind w:left="3192" w:hanging="339"/>
      </w:pPr>
      <w:rPr>
        <w:rFonts w:hint="default"/>
      </w:rPr>
    </w:lvl>
    <w:lvl w:ilvl="3" w:tplc="F3E6620C">
      <w:numFmt w:val="bullet"/>
      <w:lvlText w:val="•"/>
      <w:lvlJc w:val="left"/>
      <w:pPr>
        <w:ind w:left="4558" w:hanging="339"/>
      </w:pPr>
      <w:rPr>
        <w:rFonts w:hint="default"/>
      </w:rPr>
    </w:lvl>
    <w:lvl w:ilvl="4" w:tplc="F1701708">
      <w:numFmt w:val="bullet"/>
      <w:lvlText w:val="•"/>
      <w:lvlJc w:val="left"/>
      <w:pPr>
        <w:ind w:left="5924" w:hanging="339"/>
      </w:pPr>
      <w:rPr>
        <w:rFonts w:hint="default"/>
      </w:rPr>
    </w:lvl>
    <w:lvl w:ilvl="5" w:tplc="03A4FEC8">
      <w:numFmt w:val="bullet"/>
      <w:lvlText w:val="•"/>
      <w:lvlJc w:val="left"/>
      <w:pPr>
        <w:ind w:left="7290" w:hanging="339"/>
      </w:pPr>
      <w:rPr>
        <w:rFonts w:hint="default"/>
      </w:rPr>
    </w:lvl>
    <w:lvl w:ilvl="6" w:tplc="D11A73FC">
      <w:numFmt w:val="bullet"/>
      <w:lvlText w:val="•"/>
      <w:lvlJc w:val="left"/>
      <w:pPr>
        <w:ind w:left="8656" w:hanging="339"/>
      </w:pPr>
      <w:rPr>
        <w:rFonts w:hint="default"/>
      </w:rPr>
    </w:lvl>
    <w:lvl w:ilvl="7" w:tplc="222A2A7E">
      <w:numFmt w:val="bullet"/>
      <w:lvlText w:val="•"/>
      <w:lvlJc w:val="left"/>
      <w:pPr>
        <w:ind w:left="10022" w:hanging="339"/>
      </w:pPr>
      <w:rPr>
        <w:rFonts w:hint="default"/>
      </w:rPr>
    </w:lvl>
    <w:lvl w:ilvl="8" w:tplc="AD0AF902">
      <w:numFmt w:val="bullet"/>
      <w:lvlText w:val="•"/>
      <w:lvlJc w:val="left"/>
      <w:pPr>
        <w:ind w:left="11388" w:hanging="339"/>
      </w:pPr>
      <w:rPr>
        <w:rFonts w:hint="default"/>
      </w:rPr>
    </w:lvl>
  </w:abstractNum>
  <w:abstractNum w:abstractNumId="54" w15:restartNumberingAfterBreak="0">
    <w:nsid w:val="5B371D57"/>
    <w:multiLevelType w:val="multilevel"/>
    <w:tmpl w:val="51967C68"/>
    <w:lvl w:ilvl="0">
      <w:start w:val="5"/>
      <w:numFmt w:val="decimal"/>
      <w:lvlText w:val="%1"/>
      <w:lvlJc w:val="left"/>
      <w:pPr>
        <w:ind w:left="125" w:hanging="34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5" w:hanging="34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2"/>
        <w:sz w:val="22"/>
        <w:szCs w:val="22"/>
      </w:rPr>
    </w:lvl>
    <w:lvl w:ilvl="2">
      <w:numFmt w:val="bullet"/>
      <w:lvlText w:val="•"/>
      <w:lvlJc w:val="left"/>
      <w:pPr>
        <w:ind w:left="2920" w:hanging="341"/>
      </w:pPr>
      <w:rPr>
        <w:rFonts w:hint="default"/>
      </w:rPr>
    </w:lvl>
    <w:lvl w:ilvl="3">
      <w:numFmt w:val="bullet"/>
      <w:lvlText w:val="•"/>
      <w:lvlJc w:val="left"/>
      <w:pPr>
        <w:ind w:left="4320" w:hanging="341"/>
      </w:pPr>
      <w:rPr>
        <w:rFonts w:hint="default"/>
      </w:rPr>
    </w:lvl>
    <w:lvl w:ilvl="4">
      <w:numFmt w:val="bullet"/>
      <w:lvlText w:val="•"/>
      <w:lvlJc w:val="left"/>
      <w:pPr>
        <w:ind w:left="5720" w:hanging="341"/>
      </w:pPr>
      <w:rPr>
        <w:rFonts w:hint="default"/>
      </w:rPr>
    </w:lvl>
    <w:lvl w:ilvl="5">
      <w:numFmt w:val="bullet"/>
      <w:lvlText w:val="•"/>
      <w:lvlJc w:val="left"/>
      <w:pPr>
        <w:ind w:left="7120" w:hanging="341"/>
      </w:pPr>
      <w:rPr>
        <w:rFonts w:hint="default"/>
      </w:rPr>
    </w:lvl>
    <w:lvl w:ilvl="6">
      <w:numFmt w:val="bullet"/>
      <w:lvlText w:val="•"/>
      <w:lvlJc w:val="left"/>
      <w:pPr>
        <w:ind w:left="8520" w:hanging="341"/>
      </w:pPr>
      <w:rPr>
        <w:rFonts w:hint="default"/>
      </w:rPr>
    </w:lvl>
    <w:lvl w:ilvl="7">
      <w:numFmt w:val="bullet"/>
      <w:lvlText w:val="•"/>
      <w:lvlJc w:val="left"/>
      <w:pPr>
        <w:ind w:left="9920" w:hanging="341"/>
      </w:pPr>
      <w:rPr>
        <w:rFonts w:hint="default"/>
      </w:rPr>
    </w:lvl>
    <w:lvl w:ilvl="8">
      <w:numFmt w:val="bullet"/>
      <w:lvlText w:val="•"/>
      <w:lvlJc w:val="left"/>
      <w:pPr>
        <w:ind w:left="11320" w:hanging="341"/>
      </w:pPr>
      <w:rPr>
        <w:rFonts w:hint="default"/>
      </w:rPr>
    </w:lvl>
  </w:abstractNum>
  <w:abstractNum w:abstractNumId="55" w15:restartNumberingAfterBreak="0">
    <w:nsid w:val="5FA17074"/>
    <w:multiLevelType w:val="hybridMultilevel"/>
    <w:tmpl w:val="BF1407F2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04A379A"/>
    <w:multiLevelType w:val="hybridMultilevel"/>
    <w:tmpl w:val="BF9C49DE"/>
    <w:lvl w:ilvl="0" w:tplc="4A98FE04">
      <w:start w:val="1"/>
      <w:numFmt w:val="lowerLetter"/>
      <w:lvlText w:val="%1)"/>
      <w:lvlJc w:val="left"/>
      <w:pPr>
        <w:ind w:left="464" w:hanging="33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-1"/>
        <w:w w:val="102"/>
        <w:sz w:val="22"/>
        <w:szCs w:val="22"/>
      </w:rPr>
    </w:lvl>
    <w:lvl w:ilvl="1" w:tplc="7FF8C8E0">
      <w:numFmt w:val="bullet"/>
      <w:lvlText w:val="•"/>
      <w:lvlJc w:val="left"/>
      <w:pPr>
        <w:ind w:left="1826" w:hanging="339"/>
      </w:pPr>
      <w:rPr>
        <w:rFonts w:hint="default"/>
      </w:rPr>
    </w:lvl>
    <w:lvl w:ilvl="2" w:tplc="E39208CE">
      <w:numFmt w:val="bullet"/>
      <w:lvlText w:val="•"/>
      <w:lvlJc w:val="left"/>
      <w:pPr>
        <w:ind w:left="3192" w:hanging="339"/>
      </w:pPr>
      <w:rPr>
        <w:rFonts w:hint="default"/>
      </w:rPr>
    </w:lvl>
    <w:lvl w:ilvl="3" w:tplc="44E692E4">
      <w:numFmt w:val="bullet"/>
      <w:lvlText w:val="•"/>
      <w:lvlJc w:val="left"/>
      <w:pPr>
        <w:ind w:left="4558" w:hanging="339"/>
      </w:pPr>
      <w:rPr>
        <w:rFonts w:hint="default"/>
      </w:rPr>
    </w:lvl>
    <w:lvl w:ilvl="4" w:tplc="D3702578">
      <w:numFmt w:val="bullet"/>
      <w:lvlText w:val="•"/>
      <w:lvlJc w:val="left"/>
      <w:pPr>
        <w:ind w:left="5924" w:hanging="339"/>
      </w:pPr>
      <w:rPr>
        <w:rFonts w:hint="default"/>
      </w:rPr>
    </w:lvl>
    <w:lvl w:ilvl="5" w:tplc="E3FE3664">
      <w:numFmt w:val="bullet"/>
      <w:lvlText w:val="•"/>
      <w:lvlJc w:val="left"/>
      <w:pPr>
        <w:ind w:left="7290" w:hanging="339"/>
      </w:pPr>
      <w:rPr>
        <w:rFonts w:hint="default"/>
      </w:rPr>
    </w:lvl>
    <w:lvl w:ilvl="6" w:tplc="F872BD54">
      <w:numFmt w:val="bullet"/>
      <w:lvlText w:val="•"/>
      <w:lvlJc w:val="left"/>
      <w:pPr>
        <w:ind w:left="8656" w:hanging="339"/>
      </w:pPr>
      <w:rPr>
        <w:rFonts w:hint="default"/>
      </w:rPr>
    </w:lvl>
    <w:lvl w:ilvl="7" w:tplc="C5BC5E56">
      <w:numFmt w:val="bullet"/>
      <w:lvlText w:val="•"/>
      <w:lvlJc w:val="left"/>
      <w:pPr>
        <w:ind w:left="10022" w:hanging="339"/>
      </w:pPr>
      <w:rPr>
        <w:rFonts w:hint="default"/>
      </w:rPr>
    </w:lvl>
    <w:lvl w:ilvl="8" w:tplc="6F4E982E">
      <w:numFmt w:val="bullet"/>
      <w:lvlText w:val="•"/>
      <w:lvlJc w:val="left"/>
      <w:pPr>
        <w:ind w:left="11388" w:hanging="339"/>
      </w:pPr>
      <w:rPr>
        <w:rFonts w:hint="default"/>
      </w:rPr>
    </w:lvl>
  </w:abstractNum>
  <w:abstractNum w:abstractNumId="57" w15:restartNumberingAfterBreak="0">
    <w:nsid w:val="64B95088"/>
    <w:multiLevelType w:val="hybridMultilevel"/>
    <w:tmpl w:val="714C05AE"/>
    <w:lvl w:ilvl="0" w:tplc="B052D3E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5F6558A"/>
    <w:multiLevelType w:val="hybridMultilevel"/>
    <w:tmpl w:val="B8DEC4A8"/>
    <w:lvl w:ilvl="0" w:tplc="1B364D0C">
      <w:start w:val="1"/>
      <w:numFmt w:val="lowerLetter"/>
      <w:lvlText w:val="%1)"/>
      <w:lvlJc w:val="left"/>
      <w:pPr>
        <w:ind w:left="463" w:hanging="33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-1"/>
        <w:w w:val="102"/>
        <w:sz w:val="22"/>
        <w:szCs w:val="22"/>
      </w:rPr>
    </w:lvl>
    <w:lvl w:ilvl="1" w:tplc="1FD0CDF0">
      <w:numFmt w:val="bullet"/>
      <w:lvlText w:val="•"/>
      <w:lvlJc w:val="left"/>
      <w:pPr>
        <w:ind w:left="1826" w:hanging="339"/>
      </w:pPr>
      <w:rPr>
        <w:rFonts w:hint="default"/>
      </w:rPr>
    </w:lvl>
    <w:lvl w:ilvl="2" w:tplc="F33C1062">
      <w:numFmt w:val="bullet"/>
      <w:lvlText w:val="•"/>
      <w:lvlJc w:val="left"/>
      <w:pPr>
        <w:ind w:left="3192" w:hanging="339"/>
      </w:pPr>
      <w:rPr>
        <w:rFonts w:hint="default"/>
      </w:rPr>
    </w:lvl>
    <w:lvl w:ilvl="3" w:tplc="060A25D4">
      <w:numFmt w:val="bullet"/>
      <w:lvlText w:val="•"/>
      <w:lvlJc w:val="left"/>
      <w:pPr>
        <w:ind w:left="4558" w:hanging="339"/>
      </w:pPr>
      <w:rPr>
        <w:rFonts w:hint="default"/>
      </w:rPr>
    </w:lvl>
    <w:lvl w:ilvl="4" w:tplc="8FE01B60">
      <w:numFmt w:val="bullet"/>
      <w:lvlText w:val="•"/>
      <w:lvlJc w:val="left"/>
      <w:pPr>
        <w:ind w:left="5924" w:hanging="339"/>
      </w:pPr>
      <w:rPr>
        <w:rFonts w:hint="default"/>
      </w:rPr>
    </w:lvl>
    <w:lvl w:ilvl="5" w:tplc="72E64578">
      <w:numFmt w:val="bullet"/>
      <w:lvlText w:val="•"/>
      <w:lvlJc w:val="left"/>
      <w:pPr>
        <w:ind w:left="7290" w:hanging="339"/>
      </w:pPr>
      <w:rPr>
        <w:rFonts w:hint="default"/>
      </w:rPr>
    </w:lvl>
    <w:lvl w:ilvl="6" w:tplc="909E89AE">
      <w:numFmt w:val="bullet"/>
      <w:lvlText w:val="•"/>
      <w:lvlJc w:val="left"/>
      <w:pPr>
        <w:ind w:left="8656" w:hanging="339"/>
      </w:pPr>
      <w:rPr>
        <w:rFonts w:hint="default"/>
      </w:rPr>
    </w:lvl>
    <w:lvl w:ilvl="7" w:tplc="45B0003E">
      <w:numFmt w:val="bullet"/>
      <w:lvlText w:val="•"/>
      <w:lvlJc w:val="left"/>
      <w:pPr>
        <w:ind w:left="10022" w:hanging="339"/>
      </w:pPr>
      <w:rPr>
        <w:rFonts w:hint="default"/>
      </w:rPr>
    </w:lvl>
    <w:lvl w:ilvl="8" w:tplc="B0AC4250">
      <w:numFmt w:val="bullet"/>
      <w:lvlText w:val="•"/>
      <w:lvlJc w:val="left"/>
      <w:pPr>
        <w:ind w:left="11388" w:hanging="339"/>
      </w:pPr>
      <w:rPr>
        <w:rFonts w:hint="default"/>
      </w:rPr>
    </w:lvl>
  </w:abstractNum>
  <w:abstractNum w:abstractNumId="59" w15:restartNumberingAfterBreak="0">
    <w:nsid w:val="695243BA"/>
    <w:multiLevelType w:val="hybridMultilevel"/>
    <w:tmpl w:val="F2D8EBB2"/>
    <w:lvl w:ilvl="0" w:tplc="A106CA8E">
      <w:start w:val="1"/>
      <w:numFmt w:val="lowerLetter"/>
      <w:lvlText w:val="%1)"/>
      <w:lvlJc w:val="left"/>
      <w:pPr>
        <w:ind w:left="623" w:hanging="33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-1"/>
        <w:w w:val="102"/>
        <w:sz w:val="22"/>
        <w:szCs w:val="22"/>
      </w:rPr>
    </w:lvl>
    <w:lvl w:ilvl="1" w:tplc="4E72DC7E">
      <w:numFmt w:val="bullet"/>
      <w:lvlText w:val="•"/>
      <w:lvlJc w:val="left"/>
      <w:pPr>
        <w:ind w:left="1985" w:hanging="339"/>
      </w:pPr>
      <w:rPr>
        <w:rFonts w:hint="default"/>
      </w:rPr>
    </w:lvl>
    <w:lvl w:ilvl="2" w:tplc="4EB60360">
      <w:numFmt w:val="bullet"/>
      <w:lvlText w:val="•"/>
      <w:lvlJc w:val="left"/>
      <w:pPr>
        <w:ind w:left="3351" w:hanging="339"/>
      </w:pPr>
      <w:rPr>
        <w:rFonts w:hint="default"/>
      </w:rPr>
    </w:lvl>
    <w:lvl w:ilvl="3" w:tplc="B5900060">
      <w:numFmt w:val="bullet"/>
      <w:lvlText w:val="•"/>
      <w:lvlJc w:val="left"/>
      <w:pPr>
        <w:ind w:left="4717" w:hanging="339"/>
      </w:pPr>
      <w:rPr>
        <w:rFonts w:hint="default"/>
      </w:rPr>
    </w:lvl>
    <w:lvl w:ilvl="4" w:tplc="C0DEBB96">
      <w:numFmt w:val="bullet"/>
      <w:lvlText w:val="•"/>
      <w:lvlJc w:val="left"/>
      <w:pPr>
        <w:ind w:left="6083" w:hanging="339"/>
      </w:pPr>
      <w:rPr>
        <w:rFonts w:hint="default"/>
      </w:rPr>
    </w:lvl>
    <w:lvl w:ilvl="5" w:tplc="DB9EE9C8">
      <w:numFmt w:val="bullet"/>
      <w:lvlText w:val="•"/>
      <w:lvlJc w:val="left"/>
      <w:pPr>
        <w:ind w:left="7449" w:hanging="339"/>
      </w:pPr>
      <w:rPr>
        <w:rFonts w:hint="default"/>
      </w:rPr>
    </w:lvl>
    <w:lvl w:ilvl="6" w:tplc="6240C9FE">
      <w:numFmt w:val="bullet"/>
      <w:lvlText w:val="•"/>
      <w:lvlJc w:val="left"/>
      <w:pPr>
        <w:ind w:left="8815" w:hanging="339"/>
      </w:pPr>
      <w:rPr>
        <w:rFonts w:hint="default"/>
      </w:rPr>
    </w:lvl>
    <w:lvl w:ilvl="7" w:tplc="BBCC3718">
      <w:numFmt w:val="bullet"/>
      <w:lvlText w:val="•"/>
      <w:lvlJc w:val="left"/>
      <w:pPr>
        <w:ind w:left="10181" w:hanging="339"/>
      </w:pPr>
      <w:rPr>
        <w:rFonts w:hint="default"/>
      </w:rPr>
    </w:lvl>
    <w:lvl w:ilvl="8" w:tplc="DFF2CD64">
      <w:numFmt w:val="bullet"/>
      <w:lvlText w:val="•"/>
      <w:lvlJc w:val="left"/>
      <w:pPr>
        <w:ind w:left="11547" w:hanging="339"/>
      </w:pPr>
      <w:rPr>
        <w:rFonts w:hint="default"/>
      </w:rPr>
    </w:lvl>
  </w:abstractNum>
  <w:abstractNum w:abstractNumId="60" w15:restartNumberingAfterBreak="0">
    <w:nsid w:val="69D431EB"/>
    <w:multiLevelType w:val="hybridMultilevel"/>
    <w:tmpl w:val="6346E724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D4C4332"/>
    <w:multiLevelType w:val="hybridMultilevel"/>
    <w:tmpl w:val="2FA65874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E9225D1"/>
    <w:multiLevelType w:val="hybridMultilevel"/>
    <w:tmpl w:val="1B3A09C8"/>
    <w:lvl w:ilvl="0" w:tplc="BE185848">
      <w:start w:val="1"/>
      <w:numFmt w:val="lowerLetter"/>
      <w:lvlText w:val="%1)"/>
      <w:lvlJc w:val="left"/>
      <w:pPr>
        <w:ind w:left="464" w:hanging="33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-1"/>
        <w:w w:val="102"/>
        <w:sz w:val="22"/>
        <w:szCs w:val="22"/>
      </w:rPr>
    </w:lvl>
    <w:lvl w:ilvl="1" w:tplc="5CC20D18">
      <w:numFmt w:val="bullet"/>
      <w:lvlText w:val="•"/>
      <w:lvlJc w:val="left"/>
      <w:pPr>
        <w:ind w:left="1826" w:hanging="339"/>
      </w:pPr>
      <w:rPr>
        <w:rFonts w:hint="default"/>
      </w:rPr>
    </w:lvl>
    <w:lvl w:ilvl="2" w:tplc="BB0E7C32">
      <w:numFmt w:val="bullet"/>
      <w:lvlText w:val="•"/>
      <w:lvlJc w:val="left"/>
      <w:pPr>
        <w:ind w:left="3192" w:hanging="339"/>
      </w:pPr>
      <w:rPr>
        <w:rFonts w:hint="default"/>
      </w:rPr>
    </w:lvl>
    <w:lvl w:ilvl="3" w:tplc="17C44072">
      <w:numFmt w:val="bullet"/>
      <w:lvlText w:val="•"/>
      <w:lvlJc w:val="left"/>
      <w:pPr>
        <w:ind w:left="4558" w:hanging="339"/>
      </w:pPr>
      <w:rPr>
        <w:rFonts w:hint="default"/>
      </w:rPr>
    </w:lvl>
    <w:lvl w:ilvl="4" w:tplc="AB28A194">
      <w:numFmt w:val="bullet"/>
      <w:lvlText w:val="•"/>
      <w:lvlJc w:val="left"/>
      <w:pPr>
        <w:ind w:left="5924" w:hanging="339"/>
      </w:pPr>
      <w:rPr>
        <w:rFonts w:hint="default"/>
      </w:rPr>
    </w:lvl>
    <w:lvl w:ilvl="5" w:tplc="3398B400">
      <w:numFmt w:val="bullet"/>
      <w:lvlText w:val="•"/>
      <w:lvlJc w:val="left"/>
      <w:pPr>
        <w:ind w:left="7290" w:hanging="339"/>
      </w:pPr>
      <w:rPr>
        <w:rFonts w:hint="default"/>
      </w:rPr>
    </w:lvl>
    <w:lvl w:ilvl="6" w:tplc="F822E2F6">
      <w:numFmt w:val="bullet"/>
      <w:lvlText w:val="•"/>
      <w:lvlJc w:val="left"/>
      <w:pPr>
        <w:ind w:left="8656" w:hanging="339"/>
      </w:pPr>
      <w:rPr>
        <w:rFonts w:hint="default"/>
      </w:rPr>
    </w:lvl>
    <w:lvl w:ilvl="7" w:tplc="B25CFAF6">
      <w:numFmt w:val="bullet"/>
      <w:lvlText w:val="•"/>
      <w:lvlJc w:val="left"/>
      <w:pPr>
        <w:ind w:left="10022" w:hanging="339"/>
      </w:pPr>
      <w:rPr>
        <w:rFonts w:hint="default"/>
      </w:rPr>
    </w:lvl>
    <w:lvl w:ilvl="8" w:tplc="39EA4412">
      <w:numFmt w:val="bullet"/>
      <w:lvlText w:val="•"/>
      <w:lvlJc w:val="left"/>
      <w:pPr>
        <w:ind w:left="11388" w:hanging="339"/>
      </w:pPr>
      <w:rPr>
        <w:rFonts w:hint="default"/>
      </w:rPr>
    </w:lvl>
  </w:abstractNum>
  <w:abstractNum w:abstractNumId="63" w15:restartNumberingAfterBreak="0">
    <w:nsid w:val="6EC41EE1"/>
    <w:multiLevelType w:val="hybridMultilevel"/>
    <w:tmpl w:val="C6C4FD62"/>
    <w:lvl w:ilvl="0" w:tplc="0C090017">
      <w:start w:val="1"/>
      <w:numFmt w:val="lowerLetter"/>
      <w:lvlText w:val="%1)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701E7A1C"/>
    <w:multiLevelType w:val="hybridMultilevel"/>
    <w:tmpl w:val="B4EC3370"/>
    <w:lvl w:ilvl="0" w:tplc="D698159A">
      <w:start w:val="1"/>
      <w:numFmt w:val="lowerLetter"/>
      <w:lvlText w:val="%1)"/>
      <w:lvlJc w:val="left"/>
      <w:pPr>
        <w:ind w:left="463" w:hanging="33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-1"/>
        <w:w w:val="102"/>
        <w:sz w:val="22"/>
        <w:szCs w:val="22"/>
      </w:rPr>
    </w:lvl>
    <w:lvl w:ilvl="1" w:tplc="FD401E0C">
      <w:numFmt w:val="bullet"/>
      <w:lvlText w:val="•"/>
      <w:lvlJc w:val="left"/>
      <w:pPr>
        <w:ind w:left="1826" w:hanging="339"/>
      </w:pPr>
      <w:rPr>
        <w:rFonts w:hint="default"/>
      </w:rPr>
    </w:lvl>
    <w:lvl w:ilvl="2" w:tplc="3230C6BC">
      <w:numFmt w:val="bullet"/>
      <w:lvlText w:val="•"/>
      <w:lvlJc w:val="left"/>
      <w:pPr>
        <w:ind w:left="3192" w:hanging="339"/>
      </w:pPr>
      <w:rPr>
        <w:rFonts w:hint="default"/>
      </w:rPr>
    </w:lvl>
    <w:lvl w:ilvl="3" w:tplc="AC548B2E">
      <w:numFmt w:val="bullet"/>
      <w:lvlText w:val="•"/>
      <w:lvlJc w:val="left"/>
      <w:pPr>
        <w:ind w:left="4558" w:hanging="339"/>
      </w:pPr>
      <w:rPr>
        <w:rFonts w:hint="default"/>
      </w:rPr>
    </w:lvl>
    <w:lvl w:ilvl="4" w:tplc="EC8C6B46">
      <w:numFmt w:val="bullet"/>
      <w:lvlText w:val="•"/>
      <w:lvlJc w:val="left"/>
      <w:pPr>
        <w:ind w:left="5924" w:hanging="339"/>
      </w:pPr>
      <w:rPr>
        <w:rFonts w:hint="default"/>
      </w:rPr>
    </w:lvl>
    <w:lvl w:ilvl="5" w:tplc="DDC8D03C">
      <w:numFmt w:val="bullet"/>
      <w:lvlText w:val="•"/>
      <w:lvlJc w:val="left"/>
      <w:pPr>
        <w:ind w:left="7290" w:hanging="339"/>
      </w:pPr>
      <w:rPr>
        <w:rFonts w:hint="default"/>
      </w:rPr>
    </w:lvl>
    <w:lvl w:ilvl="6" w:tplc="0400EF18">
      <w:numFmt w:val="bullet"/>
      <w:lvlText w:val="•"/>
      <w:lvlJc w:val="left"/>
      <w:pPr>
        <w:ind w:left="8656" w:hanging="339"/>
      </w:pPr>
      <w:rPr>
        <w:rFonts w:hint="default"/>
      </w:rPr>
    </w:lvl>
    <w:lvl w:ilvl="7" w:tplc="298C362E">
      <w:numFmt w:val="bullet"/>
      <w:lvlText w:val="•"/>
      <w:lvlJc w:val="left"/>
      <w:pPr>
        <w:ind w:left="10022" w:hanging="339"/>
      </w:pPr>
      <w:rPr>
        <w:rFonts w:hint="default"/>
      </w:rPr>
    </w:lvl>
    <w:lvl w:ilvl="8" w:tplc="E008270C">
      <w:numFmt w:val="bullet"/>
      <w:lvlText w:val="•"/>
      <w:lvlJc w:val="left"/>
      <w:pPr>
        <w:ind w:left="11388" w:hanging="339"/>
      </w:pPr>
      <w:rPr>
        <w:rFonts w:hint="default"/>
      </w:rPr>
    </w:lvl>
  </w:abstractNum>
  <w:abstractNum w:abstractNumId="65" w15:restartNumberingAfterBreak="0">
    <w:nsid w:val="71E70342"/>
    <w:multiLevelType w:val="hybridMultilevel"/>
    <w:tmpl w:val="5F92D0D6"/>
    <w:lvl w:ilvl="0" w:tplc="318C2D42">
      <w:start w:val="1"/>
      <w:numFmt w:val="lowerLetter"/>
      <w:lvlText w:val="%1)"/>
      <w:lvlJc w:val="left"/>
      <w:pPr>
        <w:ind w:left="463" w:hanging="33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-1"/>
        <w:w w:val="102"/>
        <w:sz w:val="22"/>
        <w:szCs w:val="22"/>
      </w:rPr>
    </w:lvl>
    <w:lvl w:ilvl="1" w:tplc="C34A7AE2">
      <w:numFmt w:val="bullet"/>
      <w:lvlText w:val="•"/>
      <w:lvlJc w:val="left"/>
      <w:pPr>
        <w:ind w:left="1826" w:hanging="339"/>
      </w:pPr>
      <w:rPr>
        <w:rFonts w:hint="default"/>
      </w:rPr>
    </w:lvl>
    <w:lvl w:ilvl="2" w:tplc="B214252E">
      <w:numFmt w:val="bullet"/>
      <w:lvlText w:val="•"/>
      <w:lvlJc w:val="left"/>
      <w:pPr>
        <w:ind w:left="3192" w:hanging="339"/>
      </w:pPr>
      <w:rPr>
        <w:rFonts w:hint="default"/>
      </w:rPr>
    </w:lvl>
    <w:lvl w:ilvl="3" w:tplc="DC6CB578">
      <w:numFmt w:val="bullet"/>
      <w:lvlText w:val="•"/>
      <w:lvlJc w:val="left"/>
      <w:pPr>
        <w:ind w:left="4558" w:hanging="339"/>
      </w:pPr>
      <w:rPr>
        <w:rFonts w:hint="default"/>
      </w:rPr>
    </w:lvl>
    <w:lvl w:ilvl="4" w:tplc="4C1C65AE">
      <w:numFmt w:val="bullet"/>
      <w:lvlText w:val="•"/>
      <w:lvlJc w:val="left"/>
      <w:pPr>
        <w:ind w:left="5924" w:hanging="339"/>
      </w:pPr>
      <w:rPr>
        <w:rFonts w:hint="default"/>
      </w:rPr>
    </w:lvl>
    <w:lvl w:ilvl="5" w:tplc="2C949188">
      <w:numFmt w:val="bullet"/>
      <w:lvlText w:val="•"/>
      <w:lvlJc w:val="left"/>
      <w:pPr>
        <w:ind w:left="7290" w:hanging="339"/>
      </w:pPr>
      <w:rPr>
        <w:rFonts w:hint="default"/>
      </w:rPr>
    </w:lvl>
    <w:lvl w:ilvl="6" w:tplc="B31A9D1C">
      <w:numFmt w:val="bullet"/>
      <w:lvlText w:val="•"/>
      <w:lvlJc w:val="left"/>
      <w:pPr>
        <w:ind w:left="8656" w:hanging="339"/>
      </w:pPr>
      <w:rPr>
        <w:rFonts w:hint="default"/>
      </w:rPr>
    </w:lvl>
    <w:lvl w:ilvl="7" w:tplc="DDE64D52">
      <w:numFmt w:val="bullet"/>
      <w:lvlText w:val="•"/>
      <w:lvlJc w:val="left"/>
      <w:pPr>
        <w:ind w:left="10022" w:hanging="339"/>
      </w:pPr>
      <w:rPr>
        <w:rFonts w:hint="default"/>
      </w:rPr>
    </w:lvl>
    <w:lvl w:ilvl="8" w:tplc="BFCCABE0">
      <w:numFmt w:val="bullet"/>
      <w:lvlText w:val="•"/>
      <w:lvlJc w:val="left"/>
      <w:pPr>
        <w:ind w:left="11388" w:hanging="339"/>
      </w:pPr>
      <w:rPr>
        <w:rFonts w:hint="default"/>
      </w:rPr>
    </w:lvl>
  </w:abstractNum>
  <w:abstractNum w:abstractNumId="66" w15:restartNumberingAfterBreak="0">
    <w:nsid w:val="74313A40"/>
    <w:multiLevelType w:val="multilevel"/>
    <w:tmpl w:val="29D2C0AE"/>
    <w:lvl w:ilvl="0">
      <w:start w:val="2"/>
      <w:numFmt w:val="decimal"/>
      <w:lvlText w:val="%1"/>
      <w:lvlJc w:val="left"/>
      <w:pPr>
        <w:ind w:left="125" w:hanging="34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5" w:hanging="34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2"/>
        <w:sz w:val="22"/>
        <w:szCs w:val="22"/>
      </w:rPr>
    </w:lvl>
    <w:lvl w:ilvl="2">
      <w:numFmt w:val="bullet"/>
      <w:lvlText w:val="•"/>
      <w:lvlJc w:val="left"/>
      <w:pPr>
        <w:ind w:left="2920" w:hanging="341"/>
      </w:pPr>
      <w:rPr>
        <w:rFonts w:hint="default"/>
      </w:rPr>
    </w:lvl>
    <w:lvl w:ilvl="3">
      <w:numFmt w:val="bullet"/>
      <w:lvlText w:val="•"/>
      <w:lvlJc w:val="left"/>
      <w:pPr>
        <w:ind w:left="4320" w:hanging="341"/>
      </w:pPr>
      <w:rPr>
        <w:rFonts w:hint="default"/>
      </w:rPr>
    </w:lvl>
    <w:lvl w:ilvl="4">
      <w:numFmt w:val="bullet"/>
      <w:lvlText w:val="•"/>
      <w:lvlJc w:val="left"/>
      <w:pPr>
        <w:ind w:left="5720" w:hanging="341"/>
      </w:pPr>
      <w:rPr>
        <w:rFonts w:hint="default"/>
      </w:rPr>
    </w:lvl>
    <w:lvl w:ilvl="5">
      <w:numFmt w:val="bullet"/>
      <w:lvlText w:val="•"/>
      <w:lvlJc w:val="left"/>
      <w:pPr>
        <w:ind w:left="7120" w:hanging="341"/>
      </w:pPr>
      <w:rPr>
        <w:rFonts w:hint="default"/>
      </w:rPr>
    </w:lvl>
    <w:lvl w:ilvl="6">
      <w:numFmt w:val="bullet"/>
      <w:lvlText w:val="•"/>
      <w:lvlJc w:val="left"/>
      <w:pPr>
        <w:ind w:left="8520" w:hanging="341"/>
      </w:pPr>
      <w:rPr>
        <w:rFonts w:hint="default"/>
      </w:rPr>
    </w:lvl>
    <w:lvl w:ilvl="7">
      <w:numFmt w:val="bullet"/>
      <w:lvlText w:val="•"/>
      <w:lvlJc w:val="left"/>
      <w:pPr>
        <w:ind w:left="9920" w:hanging="341"/>
      </w:pPr>
      <w:rPr>
        <w:rFonts w:hint="default"/>
      </w:rPr>
    </w:lvl>
    <w:lvl w:ilvl="8">
      <w:numFmt w:val="bullet"/>
      <w:lvlText w:val="•"/>
      <w:lvlJc w:val="left"/>
      <w:pPr>
        <w:ind w:left="11320" w:hanging="341"/>
      </w:pPr>
      <w:rPr>
        <w:rFonts w:hint="default"/>
      </w:rPr>
    </w:lvl>
  </w:abstractNum>
  <w:abstractNum w:abstractNumId="67" w15:restartNumberingAfterBreak="0">
    <w:nsid w:val="74FA76D9"/>
    <w:multiLevelType w:val="hybridMultilevel"/>
    <w:tmpl w:val="88E4011C"/>
    <w:lvl w:ilvl="0" w:tplc="BEB01E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3C3BB4"/>
    <w:multiLevelType w:val="hybridMultilevel"/>
    <w:tmpl w:val="FF54D5AE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A1A7B70"/>
    <w:multiLevelType w:val="hybridMultilevel"/>
    <w:tmpl w:val="67F81934"/>
    <w:lvl w:ilvl="0" w:tplc="D73A55C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 w:val="0"/>
        <w:w w:val="10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B357B41"/>
    <w:multiLevelType w:val="hybridMultilevel"/>
    <w:tmpl w:val="74869A4E"/>
    <w:lvl w:ilvl="0" w:tplc="98407748">
      <w:start w:val="1"/>
      <w:numFmt w:val="decimal"/>
      <w:lvlText w:val="%1.1, 1.2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D4C2FB3"/>
    <w:multiLevelType w:val="hybridMultilevel"/>
    <w:tmpl w:val="550ADF12"/>
    <w:lvl w:ilvl="0" w:tplc="B052D3E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F2E56E5"/>
    <w:multiLevelType w:val="hybridMultilevel"/>
    <w:tmpl w:val="BA54B030"/>
    <w:lvl w:ilvl="0" w:tplc="0C090017">
      <w:start w:val="1"/>
      <w:numFmt w:val="lowerLetter"/>
      <w:lvlText w:val="%1)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245403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30552802">
    <w:abstractNumId w:val="32"/>
  </w:num>
  <w:num w:numId="3" w16cid:durableId="592591626">
    <w:abstractNumId w:val="50"/>
  </w:num>
  <w:num w:numId="4" w16cid:durableId="658195092">
    <w:abstractNumId w:val="44"/>
  </w:num>
  <w:num w:numId="5" w16cid:durableId="1355695752">
    <w:abstractNumId w:val="22"/>
  </w:num>
  <w:num w:numId="6" w16cid:durableId="287904917">
    <w:abstractNumId w:val="13"/>
  </w:num>
  <w:num w:numId="7" w16cid:durableId="228852078">
    <w:abstractNumId w:val="3"/>
  </w:num>
  <w:num w:numId="8" w16cid:durableId="1801261338">
    <w:abstractNumId w:val="53"/>
  </w:num>
  <w:num w:numId="9" w16cid:durableId="1721780895">
    <w:abstractNumId w:val="38"/>
  </w:num>
  <w:num w:numId="10" w16cid:durableId="1784034420">
    <w:abstractNumId w:val="5"/>
  </w:num>
  <w:num w:numId="11" w16cid:durableId="258879700">
    <w:abstractNumId w:val="1"/>
  </w:num>
  <w:num w:numId="12" w16cid:durableId="1113131172">
    <w:abstractNumId w:val="62"/>
  </w:num>
  <w:num w:numId="13" w16cid:durableId="314116655">
    <w:abstractNumId w:val="54"/>
  </w:num>
  <w:num w:numId="14" w16cid:durableId="1533226279">
    <w:abstractNumId w:val="65"/>
  </w:num>
  <w:num w:numId="15" w16cid:durableId="1468160759">
    <w:abstractNumId w:val="29"/>
  </w:num>
  <w:num w:numId="16" w16cid:durableId="1413161796">
    <w:abstractNumId w:val="52"/>
  </w:num>
  <w:num w:numId="17" w16cid:durableId="2086106060">
    <w:abstractNumId w:val="49"/>
  </w:num>
  <w:num w:numId="18" w16cid:durableId="506485052">
    <w:abstractNumId w:val="51"/>
  </w:num>
  <w:num w:numId="19" w16cid:durableId="105079920">
    <w:abstractNumId w:val="0"/>
  </w:num>
  <w:num w:numId="20" w16cid:durableId="8416519">
    <w:abstractNumId w:val="66"/>
  </w:num>
  <w:num w:numId="21" w16cid:durableId="1606307192">
    <w:abstractNumId w:val="46"/>
  </w:num>
  <w:num w:numId="22" w16cid:durableId="741297511">
    <w:abstractNumId w:val="58"/>
  </w:num>
  <w:num w:numId="23" w16cid:durableId="1904561446">
    <w:abstractNumId w:val="24"/>
  </w:num>
  <w:num w:numId="24" w16cid:durableId="848256857">
    <w:abstractNumId w:val="56"/>
  </w:num>
  <w:num w:numId="25" w16cid:durableId="304546610">
    <w:abstractNumId w:val="41"/>
  </w:num>
  <w:num w:numId="26" w16cid:durableId="73286554">
    <w:abstractNumId w:val="48"/>
  </w:num>
  <w:num w:numId="27" w16cid:durableId="266081486">
    <w:abstractNumId w:val="19"/>
  </w:num>
  <w:num w:numId="28" w16cid:durableId="662855144">
    <w:abstractNumId w:val="37"/>
  </w:num>
  <w:num w:numId="29" w16cid:durableId="559754096">
    <w:abstractNumId w:val="64"/>
  </w:num>
  <w:num w:numId="30" w16cid:durableId="324555292">
    <w:abstractNumId w:val="45"/>
  </w:num>
  <w:num w:numId="31" w16cid:durableId="363406118">
    <w:abstractNumId w:val="20"/>
  </w:num>
  <w:num w:numId="32" w16cid:durableId="1325284579">
    <w:abstractNumId w:val="27"/>
  </w:num>
  <w:num w:numId="33" w16cid:durableId="1393390481">
    <w:abstractNumId w:val="40"/>
  </w:num>
  <w:num w:numId="34" w16cid:durableId="1315455205">
    <w:abstractNumId w:val="26"/>
  </w:num>
  <w:num w:numId="35" w16cid:durableId="1631089753">
    <w:abstractNumId w:val="59"/>
  </w:num>
  <w:num w:numId="36" w16cid:durableId="1131091933">
    <w:abstractNumId w:val="35"/>
  </w:num>
  <w:num w:numId="37" w16cid:durableId="883756470">
    <w:abstractNumId w:val="6"/>
  </w:num>
  <w:num w:numId="38" w16cid:durableId="257838386">
    <w:abstractNumId w:val="16"/>
  </w:num>
  <w:num w:numId="39" w16cid:durableId="1091857318">
    <w:abstractNumId w:val="15"/>
  </w:num>
  <w:num w:numId="40" w16cid:durableId="2038310103">
    <w:abstractNumId w:val="8"/>
  </w:num>
  <w:num w:numId="41" w16cid:durableId="1837727730">
    <w:abstractNumId w:val="42"/>
  </w:num>
  <w:num w:numId="42" w16cid:durableId="1405684451">
    <w:abstractNumId w:val="28"/>
  </w:num>
  <w:num w:numId="43" w16cid:durableId="295526188">
    <w:abstractNumId w:val="9"/>
  </w:num>
  <w:num w:numId="44" w16cid:durableId="990912700">
    <w:abstractNumId w:val="34"/>
  </w:num>
  <w:num w:numId="45" w16cid:durableId="712002969">
    <w:abstractNumId w:val="60"/>
  </w:num>
  <w:num w:numId="46" w16cid:durableId="1037120396">
    <w:abstractNumId w:val="18"/>
  </w:num>
  <w:num w:numId="47" w16cid:durableId="1359159905">
    <w:abstractNumId w:val="36"/>
  </w:num>
  <w:num w:numId="48" w16cid:durableId="468591316">
    <w:abstractNumId w:val="67"/>
  </w:num>
  <w:num w:numId="49" w16cid:durableId="1939363826">
    <w:abstractNumId w:val="7"/>
  </w:num>
  <w:num w:numId="50" w16cid:durableId="1154250349">
    <w:abstractNumId w:val="39"/>
  </w:num>
  <w:num w:numId="51" w16cid:durableId="1797874509">
    <w:abstractNumId w:val="11"/>
  </w:num>
  <w:num w:numId="52" w16cid:durableId="1801918183">
    <w:abstractNumId w:val="14"/>
  </w:num>
  <w:num w:numId="53" w16cid:durableId="4021960">
    <w:abstractNumId w:val="68"/>
  </w:num>
  <w:num w:numId="54" w16cid:durableId="1650131936">
    <w:abstractNumId w:val="17"/>
  </w:num>
  <w:num w:numId="55" w16cid:durableId="1699895479">
    <w:abstractNumId w:val="69"/>
  </w:num>
  <w:num w:numId="56" w16cid:durableId="1997101737">
    <w:abstractNumId w:val="2"/>
  </w:num>
  <w:num w:numId="57" w16cid:durableId="856046315">
    <w:abstractNumId w:val="30"/>
  </w:num>
  <w:num w:numId="58" w16cid:durableId="1544517771">
    <w:abstractNumId w:val="43"/>
  </w:num>
  <w:num w:numId="59" w16cid:durableId="1886942583">
    <w:abstractNumId w:val="21"/>
  </w:num>
  <w:num w:numId="60" w16cid:durableId="932737148">
    <w:abstractNumId w:val="61"/>
  </w:num>
  <w:num w:numId="61" w16cid:durableId="224725210">
    <w:abstractNumId w:val="33"/>
  </w:num>
  <w:num w:numId="62" w16cid:durableId="414059471">
    <w:abstractNumId w:val="25"/>
  </w:num>
  <w:num w:numId="63" w16cid:durableId="190001912">
    <w:abstractNumId w:val="72"/>
  </w:num>
  <w:num w:numId="64" w16cid:durableId="624852816">
    <w:abstractNumId w:val="63"/>
  </w:num>
  <w:num w:numId="65" w16cid:durableId="1093283794">
    <w:abstractNumId w:val="12"/>
  </w:num>
  <w:num w:numId="66" w16cid:durableId="1063943772">
    <w:abstractNumId w:val="55"/>
  </w:num>
  <w:num w:numId="67" w16cid:durableId="479272604">
    <w:abstractNumId w:val="31"/>
  </w:num>
  <w:num w:numId="68" w16cid:durableId="1637446567">
    <w:abstractNumId w:val="70"/>
  </w:num>
  <w:num w:numId="69" w16cid:durableId="1856725266">
    <w:abstractNumId w:val="47"/>
  </w:num>
  <w:num w:numId="70" w16cid:durableId="1777361632">
    <w:abstractNumId w:val="10"/>
  </w:num>
  <w:num w:numId="71" w16cid:durableId="452749244">
    <w:abstractNumId w:val="23"/>
  </w:num>
  <w:num w:numId="72" w16cid:durableId="546451514">
    <w:abstractNumId w:val="57"/>
  </w:num>
  <w:num w:numId="73" w16cid:durableId="1429347669">
    <w:abstractNumId w:val="71"/>
  </w:num>
  <w:num w:numId="74" w16cid:durableId="1273518055">
    <w:abstractNumId w:val="4"/>
  </w:num>
  <w:numIdMacAtCleanup w:val="6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elene Marsh">
    <w15:presenceInfo w15:providerId="AD" w15:userId="S-1-5-21-789336058-1708537768-854245398-3907"/>
  </w15:person>
  <w15:person w15:author="Helene Marsh [2]">
    <w15:presenceInfo w15:providerId="None" w15:userId="Helene Marsh"/>
  </w15:person>
  <w15:person w15:author="Mélanie Hamel">
    <w15:presenceInfo w15:providerId="Windows Live" w15:userId="78b5ae3a7ab79e7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1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5B5"/>
    <w:rsid w:val="00001052"/>
    <w:rsid w:val="00003BDC"/>
    <w:rsid w:val="000044E8"/>
    <w:rsid w:val="000905B1"/>
    <w:rsid w:val="000C4B7E"/>
    <w:rsid w:val="000D1431"/>
    <w:rsid w:val="000D7A94"/>
    <w:rsid w:val="000E5ADC"/>
    <w:rsid w:val="00102066"/>
    <w:rsid w:val="00107DAE"/>
    <w:rsid w:val="0013531E"/>
    <w:rsid w:val="00135C46"/>
    <w:rsid w:val="001370CB"/>
    <w:rsid w:val="001575EA"/>
    <w:rsid w:val="001619F4"/>
    <w:rsid w:val="00175E71"/>
    <w:rsid w:val="00175E75"/>
    <w:rsid w:val="001976B9"/>
    <w:rsid w:val="001A5457"/>
    <w:rsid w:val="001C6426"/>
    <w:rsid w:val="001D2339"/>
    <w:rsid w:val="001E538C"/>
    <w:rsid w:val="00201B11"/>
    <w:rsid w:val="00204400"/>
    <w:rsid w:val="0022220F"/>
    <w:rsid w:val="0024252F"/>
    <w:rsid w:val="0025298A"/>
    <w:rsid w:val="00276AE3"/>
    <w:rsid w:val="002A4332"/>
    <w:rsid w:val="002D11C1"/>
    <w:rsid w:val="00306BA0"/>
    <w:rsid w:val="00311CC2"/>
    <w:rsid w:val="003141A4"/>
    <w:rsid w:val="00355139"/>
    <w:rsid w:val="00386169"/>
    <w:rsid w:val="00395789"/>
    <w:rsid w:val="003B659A"/>
    <w:rsid w:val="004535D4"/>
    <w:rsid w:val="00455FAF"/>
    <w:rsid w:val="00461078"/>
    <w:rsid w:val="00477D0D"/>
    <w:rsid w:val="004D071D"/>
    <w:rsid w:val="004D3B53"/>
    <w:rsid w:val="004F6B59"/>
    <w:rsid w:val="00512E8D"/>
    <w:rsid w:val="00562B4F"/>
    <w:rsid w:val="00574BBD"/>
    <w:rsid w:val="00594BC9"/>
    <w:rsid w:val="005A3FA3"/>
    <w:rsid w:val="005B0C15"/>
    <w:rsid w:val="005B2284"/>
    <w:rsid w:val="005F33F1"/>
    <w:rsid w:val="006257B6"/>
    <w:rsid w:val="006300FE"/>
    <w:rsid w:val="006571A1"/>
    <w:rsid w:val="006D10D2"/>
    <w:rsid w:val="006E1467"/>
    <w:rsid w:val="006E1A70"/>
    <w:rsid w:val="006E4665"/>
    <w:rsid w:val="0070159F"/>
    <w:rsid w:val="0072483C"/>
    <w:rsid w:val="00755E23"/>
    <w:rsid w:val="007614E3"/>
    <w:rsid w:val="007910AA"/>
    <w:rsid w:val="007A3B2C"/>
    <w:rsid w:val="007B0FC9"/>
    <w:rsid w:val="007D38FB"/>
    <w:rsid w:val="00805FFD"/>
    <w:rsid w:val="00831CA3"/>
    <w:rsid w:val="00840253"/>
    <w:rsid w:val="0086675D"/>
    <w:rsid w:val="008754B3"/>
    <w:rsid w:val="008811B5"/>
    <w:rsid w:val="00890177"/>
    <w:rsid w:val="00893693"/>
    <w:rsid w:val="0089505A"/>
    <w:rsid w:val="008B1015"/>
    <w:rsid w:val="008B4699"/>
    <w:rsid w:val="008C651E"/>
    <w:rsid w:val="008C6D73"/>
    <w:rsid w:val="00906645"/>
    <w:rsid w:val="00973BD2"/>
    <w:rsid w:val="00987BCB"/>
    <w:rsid w:val="009A34A1"/>
    <w:rsid w:val="009C6736"/>
    <w:rsid w:val="009D48E5"/>
    <w:rsid w:val="009E1175"/>
    <w:rsid w:val="009F25B4"/>
    <w:rsid w:val="009F7BBC"/>
    <w:rsid w:val="00A1467A"/>
    <w:rsid w:val="00A62E0E"/>
    <w:rsid w:val="00A800B3"/>
    <w:rsid w:val="00A87B8F"/>
    <w:rsid w:val="00A975D7"/>
    <w:rsid w:val="00AB259A"/>
    <w:rsid w:val="00AD15B5"/>
    <w:rsid w:val="00B10A5F"/>
    <w:rsid w:val="00B67907"/>
    <w:rsid w:val="00B8276A"/>
    <w:rsid w:val="00B851BD"/>
    <w:rsid w:val="00BA39FD"/>
    <w:rsid w:val="00BB3279"/>
    <w:rsid w:val="00BD22D7"/>
    <w:rsid w:val="00BD4EC5"/>
    <w:rsid w:val="00BE1E4B"/>
    <w:rsid w:val="00C04416"/>
    <w:rsid w:val="00C06350"/>
    <w:rsid w:val="00C20453"/>
    <w:rsid w:val="00C22C1F"/>
    <w:rsid w:val="00C56F55"/>
    <w:rsid w:val="00C70DEF"/>
    <w:rsid w:val="00C810DB"/>
    <w:rsid w:val="00C9320B"/>
    <w:rsid w:val="00CC0342"/>
    <w:rsid w:val="00CC6731"/>
    <w:rsid w:val="00CE3854"/>
    <w:rsid w:val="00CF19F4"/>
    <w:rsid w:val="00CF3C56"/>
    <w:rsid w:val="00D02F94"/>
    <w:rsid w:val="00D233F7"/>
    <w:rsid w:val="00D27546"/>
    <w:rsid w:val="00D37B66"/>
    <w:rsid w:val="00D5485A"/>
    <w:rsid w:val="00D614DE"/>
    <w:rsid w:val="00D65335"/>
    <w:rsid w:val="00D834D9"/>
    <w:rsid w:val="00D939D1"/>
    <w:rsid w:val="00D9511C"/>
    <w:rsid w:val="00DA570B"/>
    <w:rsid w:val="00DD434F"/>
    <w:rsid w:val="00E11E6C"/>
    <w:rsid w:val="00E175B4"/>
    <w:rsid w:val="00E5318B"/>
    <w:rsid w:val="00E56AFE"/>
    <w:rsid w:val="00E9073D"/>
    <w:rsid w:val="00E916BF"/>
    <w:rsid w:val="00E91ADB"/>
    <w:rsid w:val="00ED2985"/>
    <w:rsid w:val="00F029F3"/>
    <w:rsid w:val="00F44EA8"/>
    <w:rsid w:val="00F45560"/>
    <w:rsid w:val="00F63E40"/>
    <w:rsid w:val="00F73067"/>
    <w:rsid w:val="00F83BAB"/>
    <w:rsid w:val="00FA5F39"/>
    <w:rsid w:val="00FC01FD"/>
    <w:rsid w:val="00FC2BBA"/>
    <w:rsid w:val="00FD13FF"/>
    <w:rsid w:val="00FD3DB3"/>
    <w:rsid w:val="00FF0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122FD3"/>
  <w15:chartTrackingRefBased/>
  <w15:docId w15:val="{3642396C-6C37-4E72-BE81-5B28EAFBB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AD15B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7B0FC9"/>
    <w:pPr>
      <w:ind w:left="125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AD15B5"/>
    <w:pPr>
      <w:ind w:hanging="339"/>
    </w:pPr>
    <w:rPr>
      <w:i/>
      <w:iCs/>
    </w:rPr>
  </w:style>
  <w:style w:type="character" w:customStyle="1" w:styleId="BodyTextChar">
    <w:name w:val="Body Text Char"/>
    <w:basedOn w:val="DefaultParagraphFont"/>
    <w:link w:val="BodyText"/>
    <w:uiPriority w:val="1"/>
    <w:rsid w:val="00AD15B5"/>
    <w:rPr>
      <w:rFonts w:ascii="Times New Roman" w:eastAsia="Times New Roman" w:hAnsi="Times New Roman" w:cs="Times New Roman"/>
      <w:i/>
      <w:iCs/>
      <w:lang w:val="en-US"/>
    </w:rPr>
  </w:style>
  <w:style w:type="paragraph" w:customStyle="1" w:styleId="TableParagraph">
    <w:name w:val="Table Paragraph"/>
    <w:basedOn w:val="Normal"/>
    <w:uiPriority w:val="1"/>
    <w:qFormat/>
    <w:rsid w:val="00AD15B5"/>
    <w:pPr>
      <w:ind w:left="1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754B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4B3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Heading1Char">
    <w:name w:val="Heading 1 Char"/>
    <w:basedOn w:val="DefaultParagraphFont"/>
    <w:link w:val="Heading1"/>
    <w:uiPriority w:val="1"/>
    <w:rsid w:val="007B0FC9"/>
    <w:rPr>
      <w:rFonts w:ascii="Times New Roman" w:eastAsia="Times New Roman" w:hAnsi="Times New Roman" w:cs="Times New Roman"/>
      <w:b/>
      <w:bCs/>
      <w:lang w:val="en-US"/>
    </w:rPr>
  </w:style>
  <w:style w:type="paragraph" w:styleId="ListParagraph">
    <w:name w:val="List Paragraph"/>
    <w:basedOn w:val="Normal"/>
    <w:uiPriority w:val="1"/>
    <w:qFormat/>
    <w:rsid w:val="007B0FC9"/>
    <w:pPr>
      <w:spacing w:before="6"/>
      <w:ind w:left="463" w:hanging="339"/>
    </w:pPr>
  </w:style>
  <w:style w:type="paragraph" w:styleId="Header">
    <w:name w:val="header"/>
    <w:basedOn w:val="Normal"/>
    <w:link w:val="HeaderChar"/>
    <w:uiPriority w:val="99"/>
    <w:unhideWhenUsed/>
    <w:rsid w:val="00BA39F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39FD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A39F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39FD"/>
    <w:rPr>
      <w:rFonts w:ascii="Times New Roman" w:eastAsia="Times New Roman" w:hAnsi="Times New Roman" w:cs="Times New Roman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905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5B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5B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5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5B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D939D1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6300FE"/>
    <w:rPr>
      <w:color w:val="0563C1" w:themeColor="hyperlink"/>
      <w:u w:val="single"/>
    </w:rPr>
  </w:style>
  <w:style w:type="paragraph" w:customStyle="1" w:styleId="Default">
    <w:name w:val="Default"/>
    <w:rsid w:val="000D7A9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27546"/>
    <w:pPr>
      <w:widowControl/>
      <w:autoSpaceDE/>
      <w:autoSpaceDN/>
      <w:spacing w:before="100" w:beforeAutospacing="1" w:after="100" w:afterAutospacing="1"/>
    </w:pPr>
    <w:rPr>
      <w:rFonts w:eastAsiaTheme="minorEastAsia"/>
      <w:sz w:val="24"/>
      <w:szCs w:val="24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032C384EFEFD40B8772879040CFD2F" ma:contentTypeVersion="11" ma:contentTypeDescription="Create a new document." ma:contentTypeScope="" ma:versionID="83fe82866c328b0d2f45473d20468cdf">
  <xsd:schema xmlns:xsd="http://www.w3.org/2001/XMLSchema" xmlns:xs="http://www.w3.org/2001/XMLSchema" xmlns:p="http://schemas.microsoft.com/office/2006/metadata/properties" xmlns:ns3="199c7fb5-7fea-4d3e-b5ee-a0c0e507062b" targetNamespace="http://schemas.microsoft.com/office/2006/metadata/properties" ma:root="true" ma:fieldsID="9bb9912fd35cd541352729c615277ad4" ns3:_="">
    <xsd:import namespace="199c7fb5-7fea-4d3e-b5ee-a0c0e507062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9c7fb5-7fea-4d3e-b5ee-a0c0e50706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4E369-E21B-4272-81B2-07BF01C9F5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9c7fb5-7fea-4d3e-b5ee-a0c0e50706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310E3D-AA34-406D-B906-F77B75A565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F52B58-CE8A-4D2A-AD53-3AC9AE58F8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1D3347-0168-4078-A4B6-659B0A889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22</Pages>
  <Words>6951</Words>
  <Characters>39625</Characters>
  <Application>Microsoft Office Word</Application>
  <DocSecurity>0</DocSecurity>
  <Lines>330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James Cook University</Company>
  <LinksUpToDate>false</LinksUpToDate>
  <CharactersWithSpaces>46484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 Marsh</dc:creator>
  <cp:keywords/>
  <dc:description/>
  <cp:lastModifiedBy>Gabriel Grimsditch</cp:lastModifiedBy>
  <cp:revision>4</cp:revision>
  <cp:lastPrinted>2022-04-30T10:30:00Z</cp:lastPrinted>
  <dcterms:created xsi:type="dcterms:W3CDTF">2023-03-09T14:31:00Z</dcterms:created>
  <dcterms:modified xsi:type="dcterms:W3CDTF">2023-03-09T14:41:00Z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0x010104008B2007A746361F4AB850EBA9CDB0322E</vt:lpwstr>
  </property>
  <property fmtid="{D5CDD505-2E9C-101B-9397-08002B2CF9AE}" pid="3" name="_dlc_DocId">
    <vt:lpwstr>A3657FVJA3FH-483046560-122633</vt:lpwstr>
  </property>
  <property fmtid="{D5CDD505-2E9C-101B-9397-08002B2CF9AE}" pid="4" name="_dlc_DocIdItemGuid">
    <vt:lpwstr>45ab6560-8de4-4ac5-bdb7-df043d285195</vt:lpwstr>
  </property>
  <property fmtid="{D5CDD505-2E9C-101B-9397-08002B2CF9AE}" pid="5" name="_dlc_DocIdUrl">
    <vt:lpwstr>https://eadgovae.sharepoint.com/sites/UNEPCMS/_layouts/15/DocIdRedir.aspx?ID=A3657FVJA3FH-483046560-122633, A3657FVJA3FH-483046560-122633</vt:lpwstr>
  </property>
  <property fmtid="{D5CDD505-2E9C-101B-9397-08002B2CF9AE}" pid="6" name="ClassificationContentMarkingFooterShapeIds">
    <vt:lpwstr>7,8,9</vt:lpwstr>
  </property>
  <property fmtid="{D5CDD505-2E9C-101B-9397-08002B2CF9AE}" pid="7" name="ClassificationContentMarkingFooterFontProps">
    <vt:lpwstr>#000000,10,Calibri</vt:lpwstr>
  </property>
  <property fmtid="{D5CDD505-2E9C-101B-9397-08002B2CF9AE}" pid="8" name="ClassificationContentMarkingFooterText">
    <vt:lpwstr>Classification: Confidential - سري</vt:lpwstr>
  </property>
  <property fmtid="{D5CDD505-2E9C-101B-9397-08002B2CF9AE}" pid="9" name="MSIP_Label_ecb4eefb-bcd5-452b-b3d2-8802329836f8_Enabled">
    <vt:lpwstr>true</vt:lpwstr>
  </property>
  <property fmtid="{D5CDD505-2E9C-101B-9397-08002B2CF9AE}" pid="10" name="MSIP_Label_ecb4eefb-bcd5-452b-b3d2-8802329836f8_SetDate">
    <vt:lpwstr>2023-03-07T12:28:35Z</vt:lpwstr>
  </property>
  <property fmtid="{D5CDD505-2E9C-101B-9397-08002B2CF9AE}" pid="11" name="MSIP_Label_ecb4eefb-bcd5-452b-b3d2-8802329836f8_Method">
    <vt:lpwstr>Standard</vt:lpwstr>
  </property>
  <property fmtid="{D5CDD505-2E9C-101B-9397-08002B2CF9AE}" pid="12" name="MSIP_Label_ecb4eefb-bcd5-452b-b3d2-8802329836f8_Name">
    <vt:lpwstr>Restricted-مقيّدة</vt:lpwstr>
  </property>
  <property fmtid="{D5CDD505-2E9C-101B-9397-08002B2CF9AE}" pid="13" name="MSIP_Label_ecb4eefb-bcd5-452b-b3d2-8802329836f8_SiteId">
    <vt:lpwstr>f56d0295-7e09-4136-bf48-54b5ca1d2939</vt:lpwstr>
  </property>
  <property fmtid="{D5CDD505-2E9C-101B-9397-08002B2CF9AE}" pid="14" name="MSIP_Label_ecb4eefb-bcd5-452b-b3d2-8802329836f8_ActionId">
    <vt:lpwstr>21c982a3-8274-4242-b4d8-8cbd43ff2b43</vt:lpwstr>
  </property>
  <property fmtid="{D5CDD505-2E9C-101B-9397-08002B2CF9AE}" pid="15" name="MSIP_Label_ecb4eefb-bcd5-452b-b3d2-8802329836f8_ContentBits">
    <vt:lpwstr>2</vt:lpwstr>
  </property>
</Properties>
</file>